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1.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6.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7.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8.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9.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10.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11.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12.xml" ContentType="application/vnd.openxmlformats-officedocument.drawingml.chart+xml"/>
  <Override PartName="/word/charts/style12.xml" ContentType="application/vnd.ms-office.chartstyle+xml"/>
  <Override PartName="/word/charts/colors12.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D6301F" w14:textId="77777777" w:rsidR="00A20884" w:rsidRPr="00766553" w:rsidRDefault="00A20884" w:rsidP="00E463F6">
      <w:pPr>
        <w:spacing w:after="0" w:line="276" w:lineRule="auto"/>
        <w:ind w:left="2124" w:hanging="2124"/>
        <w:jc w:val="center"/>
        <w:rPr>
          <w:rFonts w:ascii="Arial" w:hAnsi="Arial" w:cs="Arial"/>
          <w:b/>
          <w:bCs/>
          <w:sz w:val="22"/>
          <w:szCs w:val="22"/>
        </w:rPr>
      </w:pPr>
      <w:bookmarkStart w:id="0" w:name="_Hlk154148442"/>
      <w:bookmarkEnd w:id="0"/>
    </w:p>
    <w:p w14:paraId="06011D09" w14:textId="77777777" w:rsidR="00A20884" w:rsidRPr="00766553" w:rsidRDefault="00A20884" w:rsidP="00A20884">
      <w:pPr>
        <w:spacing w:after="0" w:line="276" w:lineRule="auto"/>
        <w:jc w:val="center"/>
        <w:rPr>
          <w:rFonts w:ascii="Arial" w:hAnsi="Arial" w:cs="Arial"/>
          <w:b/>
          <w:bCs/>
          <w:sz w:val="22"/>
          <w:szCs w:val="22"/>
        </w:rPr>
      </w:pPr>
    </w:p>
    <w:p w14:paraId="73C39AD6" w14:textId="77777777" w:rsidR="00A20884" w:rsidRDefault="00A20884" w:rsidP="00A20884">
      <w:pPr>
        <w:spacing w:after="0" w:line="276" w:lineRule="auto"/>
        <w:jc w:val="center"/>
        <w:rPr>
          <w:rFonts w:ascii="Arial" w:hAnsi="Arial" w:cs="Arial"/>
          <w:b/>
          <w:bCs/>
          <w:sz w:val="22"/>
          <w:szCs w:val="22"/>
        </w:rPr>
      </w:pPr>
    </w:p>
    <w:p w14:paraId="32180944" w14:textId="77777777" w:rsidR="00A20884" w:rsidRDefault="00A20884" w:rsidP="00A20884">
      <w:pPr>
        <w:spacing w:after="0" w:line="276" w:lineRule="auto"/>
        <w:jc w:val="center"/>
        <w:rPr>
          <w:rFonts w:ascii="Arial" w:hAnsi="Arial" w:cs="Arial"/>
          <w:b/>
          <w:bCs/>
          <w:sz w:val="22"/>
          <w:szCs w:val="22"/>
        </w:rPr>
      </w:pPr>
    </w:p>
    <w:p w14:paraId="5F28438D" w14:textId="77777777" w:rsidR="00A20884" w:rsidRDefault="00A20884" w:rsidP="00A20884">
      <w:pPr>
        <w:spacing w:after="0" w:line="276" w:lineRule="auto"/>
        <w:jc w:val="center"/>
        <w:rPr>
          <w:rFonts w:ascii="Arial" w:hAnsi="Arial" w:cs="Arial"/>
          <w:b/>
          <w:bCs/>
          <w:sz w:val="22"/>
          <w:szCs w:val="22"/>
        </w:rPr>
      </w:pPr>
    </w:p>
    <w:p w14:paraId="26B46DDD" w14:textId="77777777" w:rsidR="00A20884" w:rsidRPr="003950FB" w:rsidRDefault="00A20884" w:rsidP="00A20884">
      <w:pPr>
        <w:spacing w:after="0" w:line="276" w:lineRule="auto"/>
        <w:jc w:val="center"/>
        <w:rPr>
          <w:rFonts w:ascii="Nunito Sans" w:hAnsi="Nunito Sans" w:cs="Arial"/>
          <w:b/>
          <w:sz w:val="22"/>
          <w:szCs w:val="22"/>
        </w:rPr>
      </w:pPr>
    </w:p>
    <w:p w14:paraId="72E77180" w14:textId="77777777" w:rsidR="00A20884" w:rsidRPr="003950FB" w:rsidRDefault="00A20884" w:rsidP="00A20884">
      <w:pPr>
        <w:spacing w:after="0" w:line="276" w:lineRule="auto"/>
        <w:jc w:val="center"/>
        <w:rPr>
          <w:rFonts w:ascii="Nunito Sans" w:hAnsi="Nunito Sans" w:cs="Arial"/>
          <w:b/>
          <w:sz w:val="22"/>
          <w:szCs w:val="22"/>
        </w:rPr>
      </w:pPr>
      <w:r w:rsidRPr="003950FB">
        <w:rPr>
          <w:rFonts w:ascii="Nunito Sans" w:hAnsi="Nunito Sans" w:cs="Arial"/>
          <w:b/>
          <w:sz w:val="22"/>
          <w:szCs w:val="22"/>
        </w:rPr>
        <w:t>DOCUMENTO TÉCNICO</w:t>
      </w:r>
    </w:p>
    <w:p w14:paraId="33FA40E0" w14:textId="77777777" w:rsidR="00A20884" w:rsidRPr="003950FB" w:rsidRDefault="00A20884" w:rsidP="00A20884">
      <w:pPr>
        <w:spacing w:after="0" w:line="276" w:lineRule="auto"/>
        <w:jc w:val="center"/>
        <w:rPr>
          <w:rFonts w:ascii="Nunito Sans" w:hAnsi="Nunito Sans" w:cs="Arial"/>
          <w:b/>
          <w:sz w:val="22"/>
          <w:szCs w:val="22"/>
        </w:rPr>
      </w:pPr>
      <w:r w:rsidRPr="003950FB">
        <w:rPr>
          <w:rFonts w:ascii="Nunito Sans" w:hAnsi="Nunito Sans" w:cs="Arial"/>
          <w:b/>
          <w:sz w:val="22"/>
          <w:szCs w:val="22"/>
        </w:rPr>
        <w:t xml:space="preserve">SEGURO OBLIGATORIO DE ACCIDENTES DE TRÁNSITO </w:t>
      </w:r>
    </w:p>
    <w:p w14:paraId="22979124" w14:textId="77777777" w:rsidR="00A20884" w:rsidRPr="003950FB" w:rsidRDefault="00A20884" w:rsidP="00A20884">
      <w:pPr>
        <w:spacing w:after="0" w:line="276" w:lineRule="auto"/>
        <w:jc w:val="center"/>
        <w:rPr>
          <w:rFonts w:ascii="Nunito Sans" w:hAnsi="Nunito Sans" w:cs="Arial"/>
          <w:b/>
          <w:sz w:val="22"/>
          <w:szCs w:val="22"/>
        </w:rPr>
      </w:pPr>
      <w:r w:rsidRPr="003950FB">
        <w:rPr>
          <w:rFonts w:ascii="Nunito Sans" w:hAnsi="Nunito Sans" w:cs="Arial"/>
          <w:b/>
          <w:sz w:val="22"/>
          <w:szCs w:val="22"/>
        </w:rPr>
        <w:t>– SOAT–</w:t>
      </w:r>
    </w:p>
    <w:p w14:paraId="2BA7DBA9" w14:textId="77777777" w:rsidR="00A20884" w:rsidRPr="003950FB" w:rsidRDefault="00A20884" w:rsidP="00A20884">
      <w:pPr>
        <w:spacing w:after="0" w:line="276" w:lineRule="auto"/>
        <w:jc w:val="center"/>
        <w:rPr>
          <w:rFonts w:ascii="Nunito Sans" w:hAnsi="Nunito Sans" w:cs="Arial"/>
          <w:b/>
          <w:sz w:val="22"/>
          <w:szCs w:val="22"/>
        </w:rPr>
      </w:pPr>
    </w:p>
    <w:p w14:paraId="61A2A41B" w14:textId="77777777" w:rsidR="00A20884" w:rsidRPr="003950FB" w:rsidRDefault="00A20884" w:rsidP="00A20884">
      <w:pPr>
        <w:spacing w:after="0" w:line="276" w:lineRule="auto"/>
        <w:jc w:val="center"/>
        <w:rPr>
          <w:rFonts w:ascii="Nunito Sans" w:hAnsi="Nunito Sans" w:cs="Arial"/>
          <w:b/>
          <w:sz w:val="22"/>
          <w:szCs w:val="22"/>
        </w:rPr>
      </w:pPr>
    </w:p>
    <w:p w14:paraId="377E851D" w14:textId="77777777" w:rsidR="00A20884" w:rsidRPr="003950FB" w:rsidRDefault="00A20884" w:rsidP="00A20884">
      <w:pPr>
        <w:spacing w:after="0" w:line="276" w:lineRule="auto"/>
        <w:jc w:val="center"/>
        <w:rPr>
          <w:rFonts w:ascii="Nunito Sans" w:hAnsi="Nunito Sans" w:cs="Arial"/>
          <w:b/>
          <w:sz w:val="22"/>
          <w:szCs w:val="22"/>
        </w:rPr>
      </w:pPr>
    </w:p>
    <w:p w14:paraId="0BC57331" w14:textId="77777777" w:rsidR="00A20884" w:rsidRPr="003950FB" w:rsidRDefault="00A20884" w:rsidP="00A20884">
      <w:pPr>
        <w:spacing w:after="0" w:line="276" w:lineRule="auto"/>
        <w:rPr>
          <w:rFonts w:ascii="Nunito Sans" w:hAnsi="Nunito Sans" w:cs="Arial"/>
          <w:b/>
          <w:sz w:val="22"/>
          <w:szCs w:val="22"/>
        </w:rPr>
      </w:pPr>
    </w:p>
    <w:p w14:paraId="30E0E77C" w14:textId="77777777" w:rsidR="00A20884" w:rsidRPr="003950FB" w:rsidRDefault="00A20884" w:rsidP="00A20884">
      <w:pPr>
        <w:spacing w:after="0" w:line="276" w:lineRule="auto"/>
        <w:rPr>
          <w:rFonts w:ascii="Nunito Sans" w:hAnsi="Nunito Sans" w:cs="Arial"/>
          <w:b/>
          <w:sz w:val="22"/>
          <w:szCs w:val="22"/>
        </w:rPr>
      </w:pPr>
    </w:p>
    <w:p w14:paraId="3F1D3ADE" w14:textId="77777777" w:rsidR="00A20884" w:rsidRPr="003950FB" w:rsidRDefault="00A20884" w:rsidP="00A20884">
      <w:pPr>
        <w:spacing w:after="0" w:line="276" w:lineRule="auto"/>
        <w:rPr>
          <w:rFonts w:ascii="Nunito Sans" w:hAnsi="Nunito Sans" w:cs="Arial"/>
          <w:b/>
          <w:sz w:val="22"/>
          <w:szCs w:val="22"/>
        </w:rPr>
      </w:pPr>
    </w:p>
    <w:p w14:paraId="5F6820AD" w14:textId="77777777" w:rsidR="00A20884" w:rsidRPr="003950FB" w:rsidRDefault="00A20884" w:rsidP="00A20884">
      <w:pPr>
        <w:spacing w:after="0" w:line="276" w:lineRule="auto"/>
        <w:rPr>
          <w:rFonts w:ascii="Nunito Sans" w:hAnsi="Nunito Sans" w:cs="Arial"/>
          <w:b/>
          <w:sz w:val="22"/>
          <w:szCs w:val="22"/>
        </w:rPr>
      </w:pPr>
    </w:p>
    <w:p w14:paraId="38BA785F" w14:textId="77777777" w:rsidR="00A20884" w:rsidRPr="003950FB" w:rsidRDefault="00A20884" w:rsidP="00A20884">
      <w:pPr>
        <w:spacing w:after="0" w:line="276" w:lineRule="auto"/>
        <w:rPr>
          <w:rFonts w:ascii="Nunito Sans" w:hAnsi="Nunito Sans" w:cs="Arial"/>
          <w:b/>
          <w:sz w:val="22"/>
          <w:szCs w:val="22"/>
        </w:rPr>
      </w:pPr>
    </w:p>
    <w:p w14:paraId="64A8A116" w14:textId="77777777" w:rsidR="00A20884" w:rsidRPr="003950FB" w:rsidRDefault="00A20884" w:rsidP="00A20884">
      <w:pPr>
        <w:spacing w:after="0" w:line="276" w:lineRule="auto"/>
        <w:jc w:val="center"/>
        <w:rPr>
          <w:rFonts w:ascii="Nunito Sans" w:eastAsia="Times New Roman" w:hAnsi="Nunito Sans" w:cs="Arial"/>
          <w:b/>
          <w:sz w:val="22"/>
          <w:szCs w:val="22"/>
        </w:rPr>
      </w:pPr>
      <w:bookmarkStart w:id="1" w:name="_Hlk59524607"/>
      <w:r w:rsidRPr="003950FB">
        <w:rPr>
          <w:rFonts w:ascii="Nunito Sans" w:eastAsia="Times New Roman" w:hAnsi="Nunito Sans" w:cs="Arial"/>
          <w:b/>
          <w:sz w:val="22"/>
          <w:szCs w:val="22"/>
        </w:rPr>
        <w:t xml:space="preserve">SUBDIRECCIÓN DE INVESTIGACIÓN Y ANÁLISIS </w:t>
      </w:r>
    </w:p>
    <w:p w14:paraId="3438BB42" w14:textId="77777777" w:rsidR="00A20884" w:rsidRPr="003950FB" w:rsidRDefault="00A20884" w:rsidP="00A20884">
      <w:pPr>
        <w:spacing w:after="0" w:line="276" w:lineRule="auto"/>
        <w:jc w:val="center"/>
        <w:rPr>
          <w:rFonts w:ascii="Nunito Sans" w:eastAsia="Times New Roman" w:hAnsi="Nunito Sans" w:cs="Arial"/>
          <w:b/>
          <w:sz w:val="22"/>
          <w:szCs w:val="22"/>
        </w:rPr>
      </w:pPr>
      <w:r w:rsidRPr="003950FB">
        <w:rPr>
          <w:rFonts w:ascii="Nunito Sans" w:eastAsia="Times New Roman" w:hAnsi="Nunito Sans" w:cs="Arial"/>
          <w:b/>
          <w:sz w:val="22"/>
          <w:szCs w:val="22"/>
        </w:rPr>
        <w:t>DIRECCIÓN DE INVESTIGACIÓN, INNOVACION Y DESARROLLO</w:t>
      </w:r>
    </w:p>
    <w:bookmarkEnd w:id="1"/>
    <w:p w14:paraId="7F74ACE3" w14:textId="77777777" w:rsidR="00A20884" w:rsidRPr="003950FB" w:rsidRDefault="00A20884" w:rsidP="00A20884">
      <w:pPr>
        <w:spacing w:after="0" w:line="276" w:lineRule="auto"/>
        <w:rPr>
          <w:rFonts w:ascii="Nunito Sans" w:hAnsi="Nunito Sans" w:cs="Arial"/>
          <w:b/>
          <w:sz w:val="22"/>
          <w:szCs w:val="22"/>
        </w:rPr>
      </w:pPr>
    </w:p>
    <w:p w14:paraId="3A197F78" w14:textId="77777777" w:rsidR="00A20884" w:rsidRPr="003950FB" w:rsidRDefault="00A20884" w:rsidP="00A20884">
      <w:pPr>
        <w:spacing w:after="0" w:line="276" w:lineRule="auto"/>
        <w:rPr>
          <w:rFonts w:ascii="Nunito Sans" w:hAnsi="Nunito Sans" w:cs="Arial"/>
          <w:b/>
          <w:sz w:val="22"/>
          <w:szCs w:val="22"/>
        </w:rPr>
      </w:pPr>
    </w:p>
    <w:p w14:paraId="7F3BF3EF" w14:textId="77777777" w:rsidR="00A20884" w:rsidRPr="003950FB" w:rsidRDefault="00A20884" w:rsidP="00A20884">
      <w:pPr>
        <w:spacing w:after="0" w:line="276" w:lineRule="auto"/>
        <w:rPr>
          <w:rFonts w:ascii="Nunito Sans" w:hAnsi="Nunito Sans" w:cs="Arial"/>
          <w:b/>
          <w:sz w:val="22"/>
          <w:szCs w:val="22"/>
        </w:rPr>
      </w:pPr>
    </w:p>
    <w:p w14:paraId="3A0A13C2" w14:textId="77777777" w:rsidR="00A20884" w:rsidRPr="003950FB" w:rsidRDefault="00A20884" w:rsidP="00A20884">
      <w:pPr>
        <w:spacing w:after="0" w:line="276" w:lineRule="auto"/>
        <w:jc w:val="center"/>
        <w:rPr>
          <w:rFonts w:ascii="Nunito Sans" w:hAnsi="Nunito Sans" w:cs="Arial"/>
          <w:b/>
          <w:sz w:val="22"/>
          <w:szCs w:val="22"/>
        </w:rPr>
      </w:pPr>
    </w:p>
    <w:p w14:paraId="2FA4BDBD" w14:textId="77777777" w:rsidR="00A20884" w:rsidRPr="003950FB" w:rsidRDefault="00A20884" w:rsidP="00A20884">
      <w:pPr>
        <w:spacing w:after="0" w:line="276" w:lineRule="auto"/>
        <w:jc w:val="center"/>
        <w:rPr>
          <w:rFonts w:ascii="Nunito Sans" w:hAnsi="Nunito Sans" w:cs="Arial"/>
          <w:b/>
          <w:sz w:val="22"/>
          <w:szCs w:val="22"/>
        </w:rPr>
      </w:pPr>
    </w:p>
    <w:p w14:paraId="5E0FC158" w14:textId="77777777" w:rsidR="00A20884" w:rsidRPr="003950FB" w:rsidRDefault="00A20884" w:rsidP="00A20884">
      <w:pPr>
        <w:spacing w:after="0" w:line="276" w:lineRule="auto"/>
        <w:jc w:val="center"/>
        <w:rPr>
          <w:rFonts w:ascii="Nunito Sans" w:hAnsi="Nunito Sans" w:cs="Arial"/>
          <w:b/>
          <w:sz w:val="22"/>
          <w:szCs w:val="22"/>
        </w:rPr>
      </w:pPr>
    </w:p>
    <w:p w14:paraId="1D7923F7" w14:textId="77777777" w:rsidR="00A20884" w:rsidRPr="003950FB" w:rsidRDefault="00A20884" w:rsidP="00A20884">
      <w:pPr>
        <w:spacing w:after="0" w:line="276" w:lineRule="auto"/>
        <w:jc w:val="center"/>
        <w:rPr>
          <w:rFonts w:ascii="Nunito Sans" w:hAnsi="Nunito Sans" w:cs="Arial"/>
          <w:b/>
          <w:sz w:val="22"/>
          <w:szCs w:val="22"/>
        </w:rPr>
      </w:pPr>
    </w:p>
    <w:p w14:paraId="4B6569C9" w14:textId="77777777" w:rsidR="00A20884" w:rsidRPr="003950FB" w:rsidRDefault="00A20884" w:rsidP="00A20884">
      <w:pPr>
        <w:spacing w:after="0" w:line="276" w:lineRule="auto"/>
        <w:jc w:val="center"/>
        <w:rPr>
          <w:rFonts w:ascii="Nunito Sans" w:hAnsi="Nunito Sans" w:cs="Arial"/>
          <w:b/>
          <w:sz w:val="22"/>
          <w:szCs w:val="22"/>
        </w:rPr>
      </w:pPr>
    </w:p>
    <w:p w14:paraId="0C98208F" w14:textId="77777777" w:rsidR="00A20884" w:rsidRPr="003950FB" w:rsidRDefault="00A20884" w:rsidP="00A20884">
      <w:pPr>
        <w:spacing w:after="0" w:line="276" w:lineRule="auto"/>
        <w:jc w:val="center"/>
        <w:rPr>
          <w:rFonts w:ascii="Nunito Sans" w:hAnsi="Nunito Sans" w:cs="Arial"/>
          <w:b/>
          <w:sz w:val="22"/>
          <w:szCs w:val="22"/>
        </w:rPr>
      </w:pPr>
    </w:p>
    <w:p w14:paraId="4325CDF0" w14:textId="77777777" w:rsidR="00A20884" w:rsidRPr="003950FB" w:rsidRDefault="00A20884" w:rsidP="00A20884">
      <w:pPr>
        <w:spacing w:after="0" w:line="276" w:lineRule="auto"/>
        <w:jc w:val="center"/>
        <w:rPr>
          <w:rFonts w:ascii="Nunito Sans" w:hAnsi="Nunito Sans" w:cs="Arial"/>
          <w:b/>
          <w:sz w:val="22"/>
          <w:szCs w:val="22"/>
        </w:rPr>
      </w:pPr>
    </w:p>
    <w:p w14:paraId="1C5A4EAD" w14:textId="77777777" w:rsidR="00A20884" w:rsidRPr="003950FB" w:rsidRDefault="00A20884" w:rsidP="00A20884">
      <w:pPr>
        <w:spacing w:after="0" w:line="276" w:lineRule="auto"/>
        <w:jc w:val="center"/>
        <w:rPr>
          <w:rFonts w:ascii="Nunito Sans" w:hAnsi="Nunito Sans" w:cs="Arial"/>
          <w:b/>
          <w:sz w:val="22"/>
          <w:szCs w:val="22"/>
        </w:rPr>
      </w:pPr>
    </w:p>
    <w:p w14:paraId="4F88F832" w14:textId="77777777" w:rsidR="00A20884" w:rsidRPr="003950FB" w:rsidRDefault="00A20884" w:rsidP="00A20884">
      <w:pPr>
        <w:spacing w:after="0" w:line="276" w:lineRule="auto"/>
        <w:jc w:val="center"/>
        <w:rPr>
          <w:rFonts w:ascii="Nunito Sans" w:hAnsi="Nunito Sans" w:cs="Arial"/>
          <w:b/>
          <w:sz w:val="22"/>
          <w:szCs w:val="22"/>
        </w:rPr>
      </w:pPr>
    </w:p>
    <w:p w14:paraId="54A67C97" w14:textId="77777777" w:rsidR="00A20884" w:rsidRPr="003950FB" w:rsidRDefault="00A20884" w:rsidP="00A20884">
      <w:pPr>
        <w:spacing w:after="0" w:line="276" w:lineRule="auto"/>
        <w:jc w:val="center"/>
        <w:rPr>
          <w:rFonts w:ascii="Nunito Sans" w:hAnsi="Nunito Sans" w:cs="Arial"/>
          <w:b/>
          <w:sz w:val="22"/>
          <w:szCs w:val="22"/>
        </w:rPr>
      </w:pPr>
    </w:p>
    <w:p w14:paraId="12069250" w14:textId="77777777" w:rsidR="00A20884" w:rsidRPr="003950FB" w:rsidRDefault="00A20884" w:rsidP="00A20884">
      <w:pPr>
        <w:spacing w:after="0" w:line="276" w:lineRule="auto"/>
        <w:jc w:val="center"/>
        <w:rPr>
          <w:rFonts w:ascii="Nunito Sans" w:hAnsi="Nunito Sans" w:cs="Arial"/>
          <w:b/>
          <w:sz w:val="22"/>
          <w:szCs w:val="22"/>
        </w:rPr>
      </w:pPr>
    </w:p>
    <w:p w14:paraId="2127B84B" w14:textId="31E5A709" w:rsidR="00A20884" w:rsidRPr="003950FB" w:rsidRDefault="00A20884" w:rsidP="00A20884">
      <w:pPr>
        <w:spacing w:after="0" w:line="276" w:lineRule="auto"/>
        <w:jc w:val="center"/>
        <w:rPr>
          <w:rFonts w:ascii="Nunito Sans" w:hAnsi="Nunito Sans" w:cs="Arial"/>
          <w:b/>
          <w:sz w:val="22"/>
          <w:szCs w:val="22"/>
        </w:rPr>
      </w:pPr>
      <w:r w:rsidRPr="003950FB">
        <w:rPr>
          <w:rFonts w:ascii="Nunito Sans" w:hAnsi="Nunito Sans" w:cs="Arial"/>
          <w:b/>
          <w:sz w:val="22"/>
          <w:szCs w:val="22"/>
        </w:rPr>
        <w:t>BOGOTÁ D.C. 202</w:t>
      </w:r>
      <w:r w:rsidR="00BE005A" w:rsidRPr="003950FB">
        <w:rPr>
          <w:rFonts w:ascii="Nunito Sans" w:hAnsi="Nunito Sans" w:cs="Arial"/>
          <w:b/>
          <w:sz w:val="22"/>
          <w:szCs w:val="22"/>
        </w:rPr>
        <w:t>4</w:t>
      </w:r>
    </w:p>
    <w:p w14:paraId="0BD5D5B0" w14:textId="77777777" w:rsidR="00A20884" w:rsidRPr="00766553" w:rsidRDefault="00A20884" w:rsidP="00A20884">
      <w:pPr>
        <w:rPr>
          <w:rFonts w:ascii="Arial" w:hAnsi="Arial" w:cs="Arial"/>
          <w:b/>
          <w:sz w:val="22"/>
          <w:szCs w:val="22"/>
        </w:rPr>
      </w:pPr>
      <w:r w:rsidRPr="00766553">
        <w:rPr>
          <w:rFonts w:ascii="Arial" w:hAnsi="Arial" w:cs="Arial"/>
          <w:b/>
          <w:sz w:val="22"/>
          <w:szCs w:val="22"/>
        </w:rPr>
        <w:br w:type="page"/>
      </w:r>
    </w:p>
    <w:sdt>
      <w:sdtPr>
        <w:rPr>
          <w:rFonts w:ascii="Arial" w:eastAsiaTheme="minorEastAsia" w:hAnsi="Arial" w:cs="Arial"/>
          <w:color w:val="auto"/>
          <w:sz w:val="22"/>
          <w:szCs w:val="22"/>
          <w:lang w:val="es-ES" w:eastAsia="en-US"/>
        </w:rPr>
        <w:id w:val="-1127535231"/>
        <w:docPartObj>
          <w:docPartGallery w:val="Table of Contents"/>
          <w:docPartUnique/>
        </w:docPartObj>
      </w:sdtPr>
      <w:sdtEndPr>
        <w:rPr>
          <w:b/>
        </w:rPr>
      </w:sdtEndPr>
      <w:sdtContent>
        <w:p w14:paraId="25737C82" w14:textId="77777777" w:rsidR="00A20884" w:rsidRPr="003950FB" w:rsidRDefault="00A20884" w:rsidP="00A20884">
          <w:pPr>
            <w:pStyle w:val="TtuloTDC"/>
            <w:jc w:val="center"/>
            <w:rPr>
              <w:rFonts w:ascii="Nunito Sans" w:hAnsi="Nunito Sans" w:cs="Arial"/>
              <w:b/>
              <w:color w:val="auto"/>
              <w:sz w:val="22"/>
              <w:szCs w:val="22"/>
              <w:lang w:val="es-ES"/>
            </w:rPr>
          </w:pPr>
          <w:r w:rsidRPr="003950FB">
            <w:rPr>
              <w:rFonts w:ascii="Nunito Sans" w:hAnsi="Nunito Sans" w:cs="Arial"/>
              <w:b/>
              <w:color w:val="auto"/>
              <w:sz w:val="22"/>
              <w:szCs w:val="22"/>
              <w:lang w:val="es-ES"/>
            </w:rPr>
            <w:t>Contenido</w:t>
          </w:r>
        </w:p>
        <w:p w14:paraId="5A7C4A36" w14:textId="77777777" w:rsidR="00A20884" w:rsidRPr="003950FB" w:rsidRDefault="00A20884" w:rsidP="00A20884">
          <w:pPr>
            <w:rPr>
              <w:rFonts w:ascii="Nunito Sans" w:hAnsi="Nunito Sans" w:cs="Arial"/>
              <w:sz w:val="22"/>
              <w:szCs w:val="22"/>
              <w:lang w:val="es-ES"/>
            </w:rPr>
          </w:pPr>
        </w:p>
        <w:p w14:paraId="705DAE81" w14:textId="7B29E11F" w:rsidR="009D7939" w:rsidRDefault="00A20884">
          <w:pPr>
            <w:pStyle w:val="TDC1"/>
            <w:rPr>
              <w:noProof/>
              <w:kern w:val="2"/>
              <w:sz w:val="24"/>
              <w:szCs w:val="24"/>
              <w:lang w:eastAsia="es-CO"/>
              <w14:ligatures w14:val="standardContextual"/>
            </w:rPr>
          </w:pPr>
          <w:r w:rsidRPr="003950FB">
            <w:rPr>
              <w:rFonts w:ascii="Nunito Sans" w:hAnsi="Nunito Sans" w:cs="Arial"/>
              <w:bCs/>
              <w:sz w:val="22"/>
              <w:szCs w:val="22"/>
            </w:rPr>
            <w:fldChar w:fldCharType="begin"/>
          </w:r>
          <w:r w:rsidRPr="003950FB">
            <w:rPr>
              <w:rFonts w:ascii="Nunito Sans" w:hAnsi="Nunito Sans" w:cs="Arial"/>
              <w:bCs/>
              <w:sz w:val="22"/>
              <w:szCs w:val="22"/>
            </w:rPr>
            <w:instrText xml:space="preserve"> TOC \o "1-3" \h \z \u </w:instrText>
          </w:r>
          <w:r w:rsidRPr="003950FB">
            <w:rPr>
              <w:rFonts w:ascii="Nunito Sans" w:hAnsi="Nunito Sans" w:cs="Arial"/>
              <w:bCs/>
              <w:sz w:val="22"/>
              <w:szCs w:val="22"/>
            </w:rPr>
            <w:fldChar w:fldCharType="separate"/>
          </w:r>
          <w:hyperlink w:anchor="_Toc184992690" w:history="1">
            <w:r w:rsidR="009D7939" w:rsidRPr="006D1F5E">
              <w:rPr>
                <w:rStyle w:val="Hipervnculo"/>
                <w:rFonts w:ascii="Nunito Sans" w:hAnsi="Nunito Sans" w:cs="Arial"/>
                <w:b/>
                <w:noProof/>
              </w:rPr>
              <w:t>1.</w:t>
            </w:r>
            <w:r w:rsidR="009D7939">
              <w:rPr>
                <w:noProof/>
                <w:kern w:val="2"/>
                <w:sz w:val="24"/>
                <w:szCs w:val="24"/>
                <w:lang w:eastAsia="es-CO"/>
                <w14:ligatures w14:val="standardContextual"/>
              </w:rPr>
              <w:tab/>
            </w:r>
            <w:r w:rsidR="009D7939" w:rsidRPr="006D1F5E">
              <w:rPr>
                <w:rStyle w:val="Hipervnculo"/>
                <w:rFonts w:ascii="Nunito Sans" w:hAnsi="Nunito Sans" w:cs="Arial"/>
                <w:b/>
                <w:noProof/>
              </w:rPr>
              <w:t>Resumen ejecutivo.</w:t>
            </w:r>
            <w:r w:rsidR="009D7939">
              <w:rPr>
                <w:noProof/>
                <w:webHidden/>
              </w:rPr>
              <w:tab/>
            </w:r>
            <w:r w:rsidR="009D7939">
              <w:rPr>
                <w:noProof/>
                <w:webHidden/>
              </w:rPr>
              <w:fldChar w:fldCharType="begin"/>
            </w:r>
            <w:r w:rsidR="009D7939">
              <w:rPr>
                <w:noProof/>
                <w:webHidden/>
              </w:rPr>
              <w:instrText xml:space="preserve"> PAGEREF _Toc184992690 \h </w:instrText>
            </w:r>
            <w:r w:rsidR="009D7939">
              <w:rPr>
                <w:noProof/>
                <w:webHidden/>
              </w:rPr>
            </w:r>
            <w:r w:rsidR="009D7939">
              <w:rPr>
                <w:noProof/>
                <w:webHidden/>
              </w:rPr>
              <w:fldChar w:fldCharType="separate"/>
            </w:r>
            <w:r w:rsidR="009D7939">
              <w:rPr>
                <w:noProof/>
                <w:webHidden/>
              </w:rPr>
              <w:t>3</w:t>
            </w:r>
            <w:r w:rsidR="009D7939">
              <w:rPr>
                <w:noProof/>
                <w:webHidden/>
              </w:rPr>
              <w:fldChar w:fldCharType="end"/>
            </w:r>
          </w:hyperlink>
        </w:p>
        <w:p w14:paraId="54FC7662" w14:textId="69AF2084" w:rsidR="009D7939" w:rsidRDefault="009D7939">
          <w:pPr>
            <w:pStyle w:val="TDC1"/>
            <w:rPr>
              <w:noProof/>
              <w:kern w:val="2"/>
              <w:sz w:val="24"/>
              <w:szCs w:val="24"/>
              <w:lang w:eastAsia="es-CO"/>
              <w14:ligatures w14:val="standardContextual"/>
            </w:rPr>
          </w:pPr>
          <w:hyperlink w:anchor="_Toc184992691" w:history="1">
            <w:r w:rsidRPr="006D1F5E">
              <w:rPr>
                <w:rStyle w:val="Hipervnculo"/>
                <w:rFonts w:ascii="Arial" w:hAnsi="Arial" w:cs="Arial"/>
                <w:b/>
                <w:noProof/>
              </w:rPr>
              <w:t>2.</w:t>
            </w:r>
            <w:r>
              <w:rPr>
                <w:noProof/>
                <w:kern w:val="2"/>
                <w:sz w:val="24"/>
                <w:szCs w:val="24"/>
                <w:lang w:eastAsia="es-CO"/>
                <w14:ligatures w14:val="standardContextual"/>
              </w:rPr>
              <w:tab/>
            </w:r>
            <w:r w:rsidRPr="006D1F5E">
              <w:rPr>
                <w:rStyle w:val="Hipervnculo"/>
                <w:rFonts w:ascii="Arial" w:hAnsi="Arial" w:cs="Arial"/>
                <w:b/>
                <w:noProof/>
                <w:shd w:val="clear" w:color="auto" w:fill="FAF9F8"/>
              </w:rPr>
              <w:t>Características del SOAT</w:t>
            </w:r>
            <w:r w:rsidRPr="006D1F5E">
              <w:rPr>
                <w:rStyle w:val="Hipervnculo"/>
                <w:rFonts w:ascii="Arial" w:hAnsi="Arial" w:cs="Arial"/>
                <w:b/>
                <w:noProof/>
              </w:rPr>
              <w:t>.</w:t>
            </w:r>
            <w:r>
              <w:rPr>
                <w:noProof/>
                <w:webHidden/>
              </w:rPr>
              <w:tab/>
            </w:r>
            <w:r>
              <w:rPr>
                <w:noProof/>
                <w:webHidden/>
              </w:rPr>
              <w:fldChar w:fldCharType="begin"/>
            </w:r>
            <w:r>
              <w:rPr>
                <w:noProof/>
                <w:webHidden/>
              </w:rPr>
              <w:instrText xml:space="preserve"> PAGEREF _Toc184992691 \h </w:instrText>
            </w:r>
            <w:r>
              <w:rPr>
                <w:noProof/>
                <w:webHidden/>
              </w:rPr>
            </w:r>
            <w:r>
              <w:rPr>
                <w:noProof/>
                <w:webHidden/>
              </w:rPr>
              <w:fldChar w:fldCharType="separate"/>
            </w:r>
            <w:r>
              <w:rPr>
                <w:noProof/>
                <w:webHidden/>
              </w:rPr>
              <w:t>8</w:t>
            </w:r>
            <w:r>
              <w:rPr>
                <w:noProof/>
                <w:webHidden/>
              </w:rPr>
              <w:fldChar w:fldCharType="end"/>
            </w:r>
          </w:hyperlink>
        </w:p>
        <w:p w14:paraId="7456809D" w14:textId="08E3761C" w:rsidR="009D7939" w:rsidRDefault="009D7939">
          <w:pPr>
            <w:pStyle w:val="TDC1"/>
            <w:rPr>
              <w:noProof/>
              <w:kern w:val="2"/>
              <w:sz w:val="24"/>
              <w:szCs w:val="24"/>
              <w:lang w:eastAsia="es-CO"/>
              <w14:ligatures w14:val="standardContextual"/>
            </w:rPr>
          </w:pPr>
          <w:hyperlink w:anchor="_Toc184992692" w:history="1">
            <w:r w:rsidRPr="006D1F5E">
              <w:rPr>
                <w:rStyle w:val="Hipervnculo"/>
                <w:rFonts w:ascii="Nunito Sans" w:hAnsi="Nunito Sans" w:cs="Arial"/>
                <w:b/>
                <w:noProof/>
              </w:rPr>
              <w:t>3.</w:t>
            </w:r>
            <w:r>
              <w:rPr>
                <w:noProof/>
                <w:kern w:val="2"/>
                <w:sz w:val="24"/>
                <w:szCs w:val="24"/>
                <w:lang w:eastAsia="es-CO"/>
                <w14:ligatures w14:val="standardContextual"/>
              </w:rPr>
              <w:tab/>
            </w:r>
            <w:r w:rsidRPr="006D1F5E">
              <w:rPr>
                <w:rStyle w:val="Hipervnculo"/>
                <w:rFonts w:ascii="Nunito Sans" w:hAnsi="Nunito Sans" w:cs="Arial"/>
                <w:b/>
                <w:noProof/>
              </w:rPr>
              <w:t>Análisis de las condiciones técnicas y financieras de la operación del SOAT.</w:t>
            </w:r>
            <w:r>
              <w:rPr>
                <w:noProof/>
                <w:webHidden/>
              </w:rPr>
              <w:tab/>
            </w:r>
            <w:r>
              <w:rPr>
                <w:noProof/>
                <w:webHidden/>
              </w:rPr>
              <w:fldChar w:fldCharType="begin"/>
            </w:r>
            <w:r>
              <w:rPr>
                <w:noProof/>
                <w:webHidden/>
              </w:rPr>
              <w:instrText xml:space="preserve"> PAGEREF _Toc184992692 \h </w:instrText>
            </w:r>
            <w:r>
              <w:rPr>
                <w:noProof/>
                <w:webHidden/>
              </w:rPr>
            </w:r>
            <w:r>
              <w:rPr>
                <w:noProof/>
                <w:webHidden/>
              </w:rPr>
              <w:fldChar w:fldCharType="separate"/>
            </w:r>
            <w:r>
              <w:rPr>
                <w:noProof/>
                <w:webHidden/>
              </w:rPr>
              <w:t>9</w:t>
            </w:r>
            <w:r>
              <w:rPr>
                <w:noProof/>
                <w:webHidden/>
              </w:rPr>
              <w:fldChar w:fldCharType="end"/>
            </w:r>
          </w:hyperlink>
        </w:p>
        <w:p w14:paraId="35910045" w14:textId="56D34D26" w:rsidR="009D7939" w:rsidRDefault="009D7939">
          <w:pPr>
            <w:pStyle w:val="TDC2"/>
            <w:rPr>
              <w:noProof/>
              <w:kern w:val="2"/>
              <w:sz w:val="24"/>
              <w:szCs w:val="24"/>
              <w:lang w:eastAsia="es-CO"/>
              <w14:ligatures w14:val="standardContextual"/>
            </w:rPr>
          </w:pPr>
          <w:hyperlink w:anchor="_Toc184992693" w:history="1">
            <w:r w:rsidRPr="006D1F5E">
              <w:rPr>
                <w:rStyle w:val="Hipervnculo"/>
                <w:rFonts w:ascii="Nunito Sans" w:hAnsi="Nunito Sans" w:cs="Arial"/>
                <w:b/>
                <w:noProof/>
              </w:rPr>
              <w:t>3.1 Fuentes de información.</w:t>
            </w:r>
            <w:r>
              <w:rPr>
                <w:noProof/>
                <w:webHidden/>
              </w:rPr>
              <w:tab/>
            </w:r>
            <w:r>
              <w:rPr>
                <w:noProof/>
                <w:webHidden/>
              </w:rPr>
              <w:fldChar w:fldCharType="begin"/>
            </w:r>
            <w:r>
              <w:rPr>
                <w:noProof/>
                <w:webHidden/>
              </w:rPr>
              <w:instrText xml:space="preserve"> PAGEREF _Toc184992693 \h </w:instrText>
            </w:r>
            <w:r>
              <w:rPr>
                <w:noProof/>
                <w:webHidden/>
              </w:rPr>
            </w:r>
            <w:r>
              <w:rPr>
                <w:noProof/>
                <w:webHidden/>
              </w:rPr>
              <w:fldChar w:fldCharType="separate"/>
            </w:r>
            <w:r>
              <w:rPr>
                <w:noProof/>
                <w:webHidden/>
              </w:rPr>
              <w:t>10</w:t>
            </w:r>
            <w:r>
              <w:rPr>
                <w:noProof/>
                <w:webHidden/>
              </w:rPr>
              <w:fldChar w:fldCharType="end"/>
            </w:r>
          </w:hyperlink>
        </w:p>
        <w:p w14:paraId="16C42D03" w14:textId="78C04F10" w:rsidR="009D7939" w:rsidRDefault="009D7939">
          <w:pPr>
            <w:pStyle w:val="TDC2"/>
            <w:rPr>
              <w:noProof/>
              <w:kern w:val="2"/>
              <w:sz w:val="24"/>
              <w:szCs w:val="24"/>
              <w:lang w:eastAsia="es-CO"/>
              <w14:ligatures w14:val="standardContextual"/>
            </w:rPr>
          </w:pPr>
          <w:hyperlink w:anchor="_Toc184992694" w:history="1">
            <w:r w:rsidRPr="006D1F5E">
              <w:rPr>
                <w:rStyle w:val="Hipervnculo"/>
                <w:rFonts w:ascii="Nunito Sans" w:hAnsi="Nunito Sans" w:cs="Arial"/>
                <w:b/>
                <w:noProof/>
              </w:rPr>
              <w:t>3.2</w:t>
            </w:r>
            <w:r>
              <w:rPr>
                <w:noProof/>
                <w:kern w:val="2"/>
                <w:sz w:val="24"/>
                <w:szCs w:val="24"/>
                <w:lang w:eastAsia="es-CO"/>
                <w14:ligatures w14:val="standardContextual"/>
              </w:rPr>
              <w:tab/>
            </w:r>
            <w:r w:rsidRPr="006D1F5E">
              <w:rPr>
                <w:rStyle w:val="Hipervnculo"/>
                <w:rFonts w:ascii="Nunito Sans" w:hAnsi="Nunito Sans" w:cs="Arial"/>
                <w:b/>
                <w:noProof/>
              </w:rPr>
              <w:t>Metodología.</w:t>
            </w:r>
            <w:r>
              <w:rPr>
                <w:noProof/>
                <w:webHidden/>
              </w:rPr>
              <w:tab/>
            </w:r>
            <w:r>
              <w:rPr>
                <w:noProof/>
                <w:webHidden/>
              </w:rPr>
              <w:fldChar w:fldCharType="begin"/>
            </w:r>
            <w:r>
              <w:rPr>
                <w:noProof/>
                <w:webHidden/>
              </w:rPr>
              <w:instrText xml:space="preserve"> PAGEREF _Toc184992694 \h </w:instrText>
            </w:r>
            <w:r>
              <w:rPr>
                <w:noProof/>
                <w:webHidden/>
              </w:rPr>
            </w:r>
            <w:r>
              <w:rPr>
                <w:noProof/>
                <w:webHidden/>
              </w:rPr>
              <w:fldChar w:fldCharType="separate"/>
            </w:r>
            <w:r>
              <w:rPr>
                <w:noProof/>
                <w:webHidden/>
              </w:rPr>
              <w:t>10</w:t>
            </w:r>
            <w:r>
              <w:rPr>
                <w:noProof/>
                <w:webHidden/>
              </w:rPr>
              <w:fldChar w:fldCharType="end"/>
            </w:r>
          </w:hyperlink>
        </w:p>
        <w:p w14:paraId="7EFF8CAD" w14:textId="05DFFE99" w:rsidR="009D7939" w:rsidRDefault="009D7939">
          <w:pPr>
            <w:pStyle w:val="TDC2"/>
            <w:rPr>
              <w:noProof/>
              <w:kern w:val="2"/>
              <w:sz w:val="24"/>
              <w:szCs w:val="24"/>
              <w:lang w:eastAsia="es-CO"/>
              <w14:ligatures w14:val="standardContextual"/>
            </w:rPr>
          </w:pPr>
          <w:hyperlink w:anchor="_Toc184992695" w:history="1">
            <w:r w:rsidRPr="006D1F5E">
              <w:rPr>
                <w:rStyle w:val="Hipervnculo"/>
                <w:rFonts w:ascii="Nunito Sans" w:hAnsi="Nunito Sans" w:cs="Arial"/>
                <w:b/>
                <w:noProof/>
              </w:rPr>
              <w:t>3.2.1</w:t>
            </w:r>
            <w:r>
              <w:rPr>
                <w:noProof/>
                <w:kern w:val="2"/>
                <w:sz w:val="24"/>
                <w:szCs w:val="24"/>
                <w:lang w:eastAsia="es-CO"/>
                <w14:ligatures w14:val="standardContextual"/>
              </w:rPr>
              <w:tab/>
            </w:r>
            <w:r w:rsidRPr="006D1F5E">
              <w:rPr>
                <w:rStyle w:val="Hipervnculo"/>
                <w:rFonts w:ascii="Nunito Sans" w:hAnsi="Nunito Sans" w:cs="Arial"/>
                <w:b/>
                <w:noProof/>
              </w:rPr>
              <w:t>Principales variables que inciden en la tarifación.</w:t>
            </w:r>
            <w:r>
              <w:rPr>
                <w:noProof/>
                <w:webHidden/>
              </w:rPr>
              <w:tab/>
            </w:r>
            <w:r>
              <w:rPr>
                <w:noProof/>
                <w:webHidden/>
              </w:rPr>
              <w:fldChar w:fldCharType="begin"/>
            </w:r>
            <w:r>
              <w:rPr>
                <w:noProof/>
                <w:webHidden/>
              </w:rPr>
              <w:instrText xml:space="preserve"> PAGEREF _Toc184992695 \h </w:instrText>
            </w:r>
            <w:r>
              <w:rPr>
                <w:noProof/>
                <w:webHidden/>
              </w:rPr>
            </w:r>
            <w:r>
              <w:rPr>
                <w:noProof/>
                <w:webHidden/>
              </w:rPr>
              <w:fldChar w:fldCharType="separate"/>
            </w:r>
            <w:r>
              <w:rPr>
                <w:noProof/>
                <w:webHidden/>
              </w:rPr>
              <w:t>13</w:t>
            </w:r>
            <w:r>
              <w:rPr>
                <w:noProof/>
                <w:webHidden/>
              </w:rPr>
              <w:fldChar w:fldCharType="end"/>
            </w:r>
          </w:hyperlink>
        </w:p>
        <w:p w14:paraId="2CC4B8B8" w14:textId="4D87016F" w:rsidR="009D7939" w:rsidRDefault="009D7939">
          <w:pPr>
            <w:pStyle w:val="TDC2"/>
            <w:rPr>
              <w:noProof/>
              <w:kern w:val="2"/>
              <w:sz w:val="24"/>
              <w:szCs w:val="24"/>
              <w:lang w:eastAsia="es-CO"/>
              <w14:ligatures w14:val="standardContextual"/>
            </w:rPr>
          </w:pPr>
          <w:hyperlink w:anchor="_Toc184992696" w:history="1">
            <w:r w:rsidRPr="006D1F5E">
              <w:rPr>
                <w:rStyle w:val="Hipervnculo"/>
                <w:rFonts w:ascii="Nunito Sans" w:hAnsi="Nunito Sans" w:cs="Arial"/>
                <w:b/>
                <w:noProof/>
              </w:rPr>
              <w:t>3.2.1.1</w:t>
            </w:r>
            <w:r>
              <w:rPr>
                <w:noProof/>
                <w:kern w:val="2"/>
                <w:sz w:val="24"/>
                <w:szCs w:val="24"/>
                <w:lang w:eastAsia="es-CO"/>
                <w14:ligatures w14:val="standardContextual"/>
              </w:rPr>
              <w:tab/>
            </w:r>
            <w:r w:rsidRPr="006D1F5E">
              <w:rPr>
                <w:rStyle w:val="Hipervnculo"/>
                <w:rFonts w:ascii="Nunito Sans" w:hAnsi="Nunito Sans" w:cs="Arial"/>
                <w:b/>
                <w:noProof/>
              </w:rPr>
              <w:t>Expuestos.</w:t>
            </w:r>
            <w:r>
              <w:rPr>
                <w:noProof/>
                <w:webHidden/>
              </w:rPr>
              <w:tab/>
            </w:r>
            <w:r>
              <w:rPr>
                <w:noProof/>
                <w:webHidden/>
              </w:rPr>
              <w:fldChar w:fldCharType="begin"/>
            </w:r>
            <w:r>
              <w:rPr>
                <w:noProof/>
                <w:webHidden/>
              </w:rPr>
              <w:instrText xml:space="preserve"> PAGEREF _Toc184992696 \h </w:instrText>
            </w:r>
            <w:r>
              <w:rPr>
                <w:noProof/>
                <w:webHidden/>
              </w:rPr>
            </w:r>
            <w:r>
              <w:rPr>
                <w:noProof/>
                <w:webHidden/>
              </w:rPr>
              <w:fldChar w:fldCharType="separate"/>
            </w:r>
            <w:r>
              <w:rPr>
                <w:noProof/>
                <w:webHidden/>
              </w:rPr>
              <w:t>13</w:t>
            </w:r>
            <w:r>
              <w:rPr>
                <w:noProof/>
                <w:webHidden/>
              </w:rPr>
              <w:fldChar w:fldCharType="end"/>
            </w:r>
          </w:hyperlink>
        </w:p>
        <w:p w14:paraId="11EF25AA" w14:textId="19562498" w:rsidR="009D7939" w:rsidRDefault="009D7939">
          <w:pPr>
            <w:pStyle w:val="TDC2"/>
            <w:rPr>
              <w:noProof/>
              <w:kern w:val="2"/>
              <w:sz w:val="24"/>
              <w:szCs w:val="24"/>
              <w:lang w:eastAsia="es-CO"/>
              <w14:ligatures w14:val="standardContextual"/>
            </w:rPr>
          </w:pPr>
          <w:hyperlink w:anchor="_Toc184992697" w:history="1">
            <w:r w:rsidRPr="006D1F5E">
              <w:rPr>
                <w:rStyle w:val="Hipervnculo"/>
                <w:rFonts w:ascii="Nunito Sans" w:hAnsi="Nunito Sans" w:cs="Arial"/>
                <w:b/>
                <w:noProof/>
              </w:rPr>
              <w:t>3.2.1.2</w:t>
            </w:r>
            <w:r>
              <w:rPr>
                <w:noProof/>
                <w:kern w:val="2"/>
                <w:sz w:val="24"/>
                <w:szCs w:val="24"/>
                <w:lang w:eastAsia="es-CO"/>
                <w14:ligatures w14:val="standardContextual"/>
              </w:rPr>
              <w:tab/>
            </w:r>
            <w:r w:rsidRPr="006D1F5E">
              <w:rPr>
                <w:rStyle w:val="Hipervnculo"/>
                <w:rFonts w:ascii="Nunito Sans" w:hAnsi="Nunito Sans" w:cs="Arial"/>
                <w:b/>
                <w:noProof/>
              </w:rPr>
              <w:t>Siniestros ocurridos 2024.</w:t>
            </w:r>
            <w:r>
              <w:rPr>
                <w:noProof/>
                <w:webHidden/>
              </w:rPr>
              <w:tab/>
            </w:r>
            <w:r>
              <w:rPr>
                <w:noProof/>
                <w:webHidden/>
              </w:rPr>
              <w:fldChar w:fldCharType="begin"/>
            </w:r>
            <w:r>
              <w:rPr>
                <w:noProof/>
                <w:webHidden/>
              </w:rPr>
              <w:instrText xml:space="preserve"> PAGEREF _Toc184992697 \h </w:instrText>
            </w:r>
            <w:r>
              <w:rPr>
                <w:noProof/>
                <w:webHidden/>
              </w:rPr>
            </w:r>
            <w:r>
              <w:rPr>
                <w:noProof/>
                <w:webHidden/>
              </w:rPr>
              <w:fldChar w:fldCharType="separate"/>
            </w:r>
            <w:r>
              <w:rPr>
                <w:noProof/>
                <w:webHidden/>
              </w:rPr>
              <w:t>16</w:t>
            </w:r>
            <w:r>
              <w:rPr>
                <w:noProof/>
                <w:webHidden/>
              </w:rPr>
              <w:fldChar w:fldCharType="end"/>
            </w:r>
          </w:hyperlink>
        </w:p>
        <w:p w14:paraId="1E84B4CA" w14:textId="30177E44" w:rsidR="009D7939" w:rsidRDefault="009D7939">
          <w:pPr>
            <w:pStyle w:val="TDC2"/>
            <w:rPr>
              <w:noProof/>
              <w:kern w:val="2"/>
              <w:sz w:val="24"/>
              <w:szCs w:val="24"/>
              <w:lang w:eastAsia="es-CO"/>
              <w14:ligatures w14:val="standardContextual"/>
            </w:rPr>
          </w:pPr>
          <w:hyperlink w:anchor="_Toc184992698" w:history="1">
            <w:r w:rsidRPr="006D1F5E">
              <w:rPr>
                <w:rStyle w:val="Hipervnculo"/>
                <w:rFonts w:ascii="Nunito Sans" w:hAnsi="Nunito Sans" w:cs="Arial"/>
                <w:b/>
                <w:noProof/>
              </w:rPr>
              <w:t>3.2.1.2.1</w:t>
            </w:r>
            <w:r>
              <w:rPr>
                <w:noProof/>
                <w:kern w:val="2"/>
                <w:sz w:val="24"/>
                <w:szCs w:val="24"/>
                <w:lang w:eastAsia="es-CO"/>
                <w14:ligatures w14:val="standardContextual"/>
              </w:rPr>
              <w:tab/>
            </w:r>
            <w:r w:rsidRPr="006D1F5E">
              <w:rPr>
                <w:rStyle w:val="Hipervnculo"/>
                <w:rFonts w:ascii="Nunito Sans" w:hAnsi="Nunito Sans" w:cs="Arial"/>
                <w:b/>
                <w:noProof/>
              </w:rPr>
              <w:t>Número de siniestros.</w:t>
            </w:r>
            <w:r>
              <w:rPr>
                <w:noProof/>
                <w:webHidden/>
              </w:rPr>
              <w:tab/>
            </w:r>
            <w:r>
              <w:rPr>
                <w:noProof/>
                <w:webHidden/>
              </w:rPr>
              <w:fldChar w:fldCharType="begin"/>
            </w:r>
            <w:r>
              <w:rPr>
                <w:noProof/>
                <w:webHidden/>
              </w:rPr>
              <w:instrText xml:space="preserve"> PAGEREF _Toc184992698 \h </w:instrText>
            </w:r>
            <w:r>
              <w:rPr>
                <w:noProof/>
                <w:webHidden/>
              </w:rPr>
            </w:r>
            <w:r>
              <w:rPr>
                <w:noProof/>
                <w:webHidden/>
              </w:rPr>
              <w:fldChar w:fldCharType="separate"/>
            </w:r>
            <w:r>
              <w:rPr>
                <w:noProof/>
                <w:webHidden/>
              </w:rPr>
              <w:t>16</w:t>
            </w:r>
            <w:r>
              <w:rPr>
                <w:noProof/>
                <w:webHidden/>
              </w:rPr>
              <w:fldChar w:fldCharType="end"/>
            </w:r>
          </w:hyperlink>
        </w:p>
        <w:p w14:paraId="64186E8A" w14:textId="5010B013" w:rsidR="009D7939" w:rsidRDefault="009D7939">
          <w:pPr>
            <w:pStyle w:val="TDC2"/>
            <w:rPr>
              <w:noProof/>
              <w:kern w:val="2"/>
              <w:sz w:val="24"/>
              <w:szCs w:val="24"/>
              <w:lang w:eastAsia="es-CO"/>
              <w14:ligatures w14:val="standardContextual"/>
            </w:rPr>
          </w:pPr>
          <w:hyperlink w:anchor="_Toc184992699" w:history="1">
            <w:r w:rsidRPr="006D1F5E">
              <w:rPr>
                <w:rStyle w:val="Hipervnculo"/>
                <w:rFonts w:ascii="Nunito Sans" w:hAnsi="Nunito Sans" w:cs="Arial"/>
                <w:b/>
                <w:noProof/>
              </w:rPr>
              <w:t>3.2.1.2.2</w:t>
            </w:r>
            <w:r>
              <w:rPr>
                <w:noProof/>
                <w:kern w:val="2"/>
                <w:sz w:val="24"/>
                <w:szCs w:val="24"/>
                <w:lang w:eastAsia="es-CO"/>
                <w14:ligatures w14:val="standardContextual"/>
              </w:rPr>
              <w:tab/>
            </w:r>
            <w:r w:rsidRPr="006D1F5E">
              <w:rPr>
                <w:rStyle w:val="Hipervnculo"/>
                <w:rFonts w:ascii="Nunito Sans" w:hAnsi="Nunito Sans" w:cs="Arial"/>
                <w:b/>
                <w:noProof/>
              </w:rPr>
              <w:t>Monto de siniestros.</w:t>
            </w:r>
            <w:r>
              <w:rPr>
                <w:noProof/>
                <w:webHidden/>
              </w:rPr>
              <w:tab/>
            </w:r>
            <w:r>
              <w:rPr>
                <w:noProof/>
                <w:webHidden/>
              </w:rPr>
              <w:fldChar w:fldCharType="begin"/>
            </w:r>
            <w:r>
              <w:rPr>
                <w:noProof/>
                <w:webHidden/>
              </w:rPr>
              <w:instrText xml:space="preserve"> PAGEREF _Toc184992699 \h </w:instrText>
            </w:r>
            <w:r>
              <w:rPr>
                <w:noProof/>
                <w:webHidden/>
              </w:rPr>
            </w:r>
            <w:r>
              <w:rPr>
                <w:noProof/>
                <w:webHidden/>
              </w:rPr>
              <w:fldChar w:fldCharType="separate"/>
            </w:r>
            <w:r>
              <w:rPr>
                <w:noProof/>
                <w:webHidden/>
              </w:rPr>
              <w:t>18</w:t>
            </w:r>
            <w:r>
              <w:rPr>
                <w:noProof/>
                <w:webHidden/>
              </w:rPr>
              <w:fldChar w:fldCharType="end"/>
            </w:r>
          </w:hyperlink>
        </w:p>
        <w:p w14:paraId="18559713" w14:textId="0EB65431" w:rsidR="009D7939" w:rsidRDefault="009D7939">
          <w:pPr>
            <w:pStyle w:val="TDC2"/>
            <w:rPr>
              <w:noProof/>
              <w:kern w:val="2"/>
              <w:sz w:val="24"/>
              <w:szCs w:val="24"/>
              <w:lang w:eastAsia="es-CO"/>
              <w14:ligatures w14:val="standardContextual"/>
            </w:rPr>
          </w:pPr>
          <w:hyperlink w:anchor="_Toc184992700" w:history="1">
            <w:r w:rsidRPr="006D1F5E">
              <w:rPr>
                <w:rStyle w:val="Hipervnculo"/>
                <w:rFonts w:ascii="Nunito Sans" w:hAnsi="Nunito Sans" w:cs="Arial"/>
                <w:b/>
                <w:noProof/>
              </w:rPr>
              <w:t>3.2.1.3</w:t>
            </w:r>
            <w:r>
              <w:rPr>
                <w:noProof/>
                <w:kern w:val="2"/>
                <w:sz w:val="24"/>
                <w:szCs w:val="24"/>
                <w:lang w:eastAsia="es-CO"/>
                <w14:ligatures w14:val="standardContextual"/>
              </w:rPr>
              <w:tab/>
            </w:r>
            <w:r w:rsidRPr="006D1F5E">
              <w:rPr>
                <w:rStyle w:val="Hipervnculo"/>
                <w:rFonts w:ascii="Nunito Sans" w:hAnsi="Nunito Sans" w:cs="Arial"/>
                <w:b/>
                <w:noProof/>
              </w:rPr>
              <w:t>Frecuencia y costo medio (severidad) estimados para 2025.</w:t>
            </w:r>
            <w:r>
              <w:rPr>
                <w:noProof/>
                <w:webHidden/>
              </w:rPr>
              <w:tab/>
            </w:r>
            <w:r>
              <w:rPr>
                <w:noProof/>
                <w:webHidden/>
              </w:rPr>
              <w:fldChar w:fldCharType="begin"/>
            </w:r>
            <w:r>
              <w:rPr>
                <w:noProof/>
                <w:webHidden/>
              </w:rPr>
              <w:instrText xml:space="preserve"> PAGEREF _Toc184992700 \h </w:instrText>
            </w:r>
            <w:r>
              <w:rPr>
                <w:noProof/>
                <w:webHidden/>
              </w:rPr>
            </w:r>
            <w:r>
              <w:rPr>
                <w:noProof/>
                <w:webHidden/>
              </w:rPr>
              <w:fldChar w:fldCharType="separate"/>
            </w:r>
            <w:r>
              <w:rPr>
                <w:noProof/>
                <w:webHidden/>
              </w:rPr>
              <w:t>22</w:t>
            </w:r>
            <w:r>
              <w:rPr>
                <w:noProof/>
                <w:webHidden/>
              </w:rPr>
              <w:fldChar w:fldCharType="end"/>
            </w:r>
          </w:hyperlink>
        </w:p>
        <w:p w14:paraId="26917FCE" w14:textId="0DD16C32" w:rsidR="009D7939" w:rsidRDefault="009D7939">
          <w:pPr>
            <w:pStyle w:val="TDC2"/>
            <w:rPr>
              <w:noProof/>
              <w:kern w:val="2"/>
              <w:sz w:val="24"/>
              <w:szCs w:val="24"/>
              <w:lang w:eastAsia="es-CO"/>
              <w14:ligatures w14:val="standardContextual"/>
            </w:rPr>
          </w:pPr>
          <w:hyperlink w:anchor="_Toc184992701" w:history="1">
            <w:r w:rsidRPr="006D1F5E">
              <w:rPr>
                <w:rStyle w:val="Hipervnculo"/>
                <w:rFonts w:ascii="Nunito Sans" w:hAnsi="Nunito Sans" w:cs="Arial"/>
                <w:b/>
                <w:noProof/>
              </w:rPr>
              <w:t>3.2.1.3.1</w:t>
            </w:r>
            <w:r>
              <w:rPr>
                <w:noProof/>
                <w:kern w:val="2"/>
                <w:sz w:val="24"/>
                <w:szCs w:val="24"/>
                <w:lang w:eastAsia="es-CO"/>
                <w14:ligatures w14:val="standardContextual"/>
              </w:rPr>
              <w:tab/>
            </w:r>
            <w:r w:rsidRPr="006D1F5E">
              <w:rPr>
                <w:rStyle w:val="Hipervnculo"/>
                <w:rFonts w:ascii="Nunito Sans" w:hAnsi="Nunito Sans" w:cs="Arial"/>
                <w:b/>
                <w:noProof/>
              </w:rPr>
              <w:t>Frecuencia.</w:t>
            </w:r>
            <w:r>
              <w:rPr>
                <w:noProof/>
                <w:webHidden/>
              </w:rPr>
              <w:tab/>
            </w:r>
            <w:r>
              <w:rPr>
                <w:noProof/>
                <w:webHidden/>
              </w:rPr>
              <w:fldChar w:fldCharType="begin"/>
            </w:r>
            <w:r>
              <w:rPr>
                <w:noProof/>
                <w:webHidden/>
              </w:rPr>
              <w:instrText xml:space="preserve"> PAGEREF _Toc184992701 \h </w:instrText>
            </w:r>
            <w:r>
              <w:rPr>
                <w:noProof/>
                <w:webHidden/>
              </w:rPr>
            </w:r>
            <w:r>
              <w:rPr>
                <w:noProof/>
                <w:webHidden/>
              </w:rPr>
              <w:fldChar w:fldCharType="separate"/>
            </w:r>
            <w:r>
              <w:rPr>
                <w:noProof/>
                <w:webHidden/>
              </w:rPr>
              <w:t>22</w:t>
            </w:r>
            <w:r>
              <w:rPr>
                <w:noProof/>
                <w:webHidden/>
              </w:rPr>
              <w:fldChar w:fldCharType="end"/>
            </w:r>
          </w:hyperlink>
        </w:p>
        <w:p w14:paraId="36E0DBC0" w14:textId="7101F57B" w:rsidR="009D7939" w:rsidRDefault="009D7939">
          <w:pPr>
            <w:pStyle w:val="TDC2"/>
            <w:rPr>
              <w:noProof/>
              <w:kern w:val="2"/>
              <w:sz w:val="24"/>
              <w:szCs w:val="24"/>
              <w:lang w:eastAsia="es-CO"/>
              <w14:ligatures w14:val="standardContextual"/>
            </w:rPr>
          </w:pPr>
          <w:hyperlink w:anchor="_Toc184992702" w:history="1">
            <w:r w:rsidRPr="006D1F5E">
              <w:rPr>
                <w:rStyle w:val="Hipervnculo"/>
                <w:rFonts w:ascii="Nunito Sans" w:hAnsi="Nunito Sans" w:cs="Arial"/>
                <w:b/>
                <w:noProof/>
              </w:rPr>
              <w:t>3.2.1.3.2</w:t>
            </w:r>
            <w:r>
              <w:rPr>
                <w:noProof/>
                <w:kern w:val="2"/>
                <w:sz w:val="24"/>
                <w:szCs w:val="24"/>
                <w:lang w:eastAsia="es-CO"/>
                <w14:ligatures w14:val="standardContextual"/>
              </w:rPr>
              <w:tab/>
            </w:r>
            <w:r w:rsidRPr="006D1F5E">
              <w:rPr>
                <w:rStyle w:val="Hipervnculo"/>
                <w:rFonts w:ascii="Nunito Sans" w:hAnsi="Nunito Sans" w:cs="Arial"/>
                <w:b/>
                <w:noProof/>
              </w:rPr>
              <w:t>Costo medio (severidad).</w:t>
            </w:r>
            <w:r>
              <w:rPr>
                <w:noProof/>
                <w:webHidden/>
              </w:rPr>
              <w:tab/>
            </w:r>
            <w:r>
              <w:rPr>
                <w:noProof/>
                <w:webHidden/>
              </w:rPr>
              <w:fldChar w:fldCharType="begin"/>
            </w:r>
            <w:r>
              <w:rPr>
                <w:noProof/>
                <w:webHidden/>
              </w:rPr>
              <w:instrText xml:space="preserve"> PAGEREF _Toc184992702 \h </w:instrText>
            </w:r>
            <w:r>
              <w:rPr>
                <w:noProof/>
                <w:webHidden/>
              </w:rPr>
            </w:r>
            <w:r>
              <w:rPr>
                <w:noProof/>
                <w:webHidden/>
              </w:rPr>
              <w:fldChar w:fldCharType="separate"/>
            </w:r>
            <w:r>
              <w:rPr>
                <w:noProof/>
                <w:webHidden/>
              </w:rPr>
              <w:t>23</w:t>
            </w:r>
            <w:r>
              <w:rPr>
                <w:noProof/>
                <w:webHidden/>
              </w:rPr>
              <w:fldChar w:fldCharType="end"/>
            </w:r>
          </w:hyperlink>
        </w:p>
        <w:p w14:paraId="6B5B2D63" w14:textId="5614641A" w:rsidR="009D7939" w:rsidRDefault="009D7939">
          <w:pPr>
            <w:pStyle w:val="TDC2"/>
            <w:rPr>
              <w:noProof/>
              <w:kern w:val="2"/>
              <w:sz w:val="24"/>
              <w:szCs w:val="24"/>
              <w:lang w:eastAsia="es-CO"/>
              <w14:ligatures w14:val="standardContextual"/>
            </w:rPr>
          </w:pPr>
          <w:hyperlink w:anchor="_Toc184992703" w:history="1">
            <w:r w:rsidRPr="006D1F5E">
              <w:rPr>
                <w:rStyle w:val="Hipervnculo"/>
                <w:rFonts w:ascii="Nunito Sans" w:hAnsi="Nunito Sans" w:cs="Arial"/>
                <w:b/>
                <w:noProof/>
              </w:rPr>
              <w:t>3.2.1.4</w:t>
            </w:r>
            <w:r>
              <w:rPr>
                <w:noProof/>
                <w:kern w:val="2"/>
                <w:sz w:val="24"/>
                <w:szCs w:val="24"/>
                <w:lang w:eastAsia="es-CO"/>
                <w14:ligatures w14:val="standardContextual"/>
              </w:rPr>
              <w:tab/>
            </w:r>
            <w:r w:rsidRPr="006D1F5E">
              <w:rPr>
                <w:rStyle w:val="Hipervnculo"/>
                <w:rFonts w:ascii="Nunito Sans" w:hAnsi="Nunito Sans" w:cs="Arial"/>
                <w:b/>
                <w:noProof/>
              </w:rPr>
              <w:t>Siniestralidad.</w:t>
            </w:r>
            <w:r>
              <w:rPr>
                <w:noProof/>
                <w:webHidden/>
              </w:rPr>
              <w:tab/>
            </w:r>
            <w:r>
              <w:rPr>
                <w:noProof/>
                <w:webHidden/>
              </w:rPr>
              <w:fldChar w:fldCharType="begin"/>
            </w:r>
            <w:r>
              <w:rPr>
                <w:noProof/>
                <w:webHidden/>
              </w:rPr>
              <w:instrText xml:space="preserve"> PAGEREF _Toc184992703 \h </w:instrText>
            </w:r>
            <w:r>
              <w:rPr>
                <w:noProof/>
                <w:webHidden/>
              </w:rPr>
            </w:r>
            <w:r>
              <w:rPr>
                <w:noProof/>
                <w:webHidden/>
              </w:rPr>
              <w:fldChar w:fldCharType="separate"/>
            </w:r>
            <w:r>
              <w:rPr>
                <w:noProof/>
                <w:webHidden/>
              </w:rPr>
              <w:t>27</w:t>
            </w:r>
            <w:r>
              <w:rPr>
                <w:noProof/>
                <w:webHidden/>
              </w:rPr>
              <w:fldChar w:fldCharType="end"/>
            </w:r>
          </w:hyperlink>
        </w:p>
        <w:p w14:paraId="23E92A99" w14:textId="31EA2C4D" w:rsidR="009D7939" w:rsidRDefault="009D7939">
          <w:pPr>
            <w:pStyle w:val="TDC2"/>
            <w:rPr>
              <w:noProof/>
              <w:kern w:val="2"/>
              <w:sz w:val="24"/>
              <w:szCs w:val="24"/>
              <w:lang w:eastAsia="es-CO"/>
              <w14:ligatures w14:val="standardContextual"/>
            </w:rPr>
          </w:pPr>
          <w:hyperlink w:anchor="_Toc184992704" w:history="1">
            <w:r w:rsidRPr="006D1F5E">
              <w:rPr>
                <w:rStyle w:val="Hipervnculo"/>
                <w:rFonts w:ascii="Nunito Sans" w:hAnsi="Nunito Sans" w:cs="Arial"/>
                <w:b/>
                <w:noProof/>
              </w:rPr>
              <w:t>3.2.2</w:t>
            </w:r>
            <w:r>
              <w:rPr>
                <w:noProof/>
                <w:kern w:val="2"/>
                <w:sz w:val="24"/>
                <w:szCs w:val="24"/>
                <w:lang w:eastAsia="es-CO"/>
                <w14:ligatures w14:val="standardContextual"/>
              </w:rPr>
              <w:tab/>
            </w:r>
            <w:r w:rsidRPr="006D1F5E">
              <w:rPr>
                <w:rStyle w:val="Hipervnculo"/>
                <w:rFonts w:ascii="Nunito Sans" w:hAnsi="Nunito Sans" w:cs="Arial"/>
                <w:b/>
                <w:noProof/>
              </w:rPr>
              <w:t>Estimación de la prima de riesgo incorporando transferencias, gastos y cargos de intermediación para 2025</w:t>
            </w:r>
            <w:r>
              <w:rPr>
                <w:noProof/>
                <w:webHidden/>
              </w:rPr>
              <w:tab/>
            </w:r>
            <w:r>
              <w:rPr>
                <w:noProof/>
                <w:webHidden/>
              </w:rPr>
              <w:fldChar w:fldCharType="begin"/>
            </w:r>
            <w:r>
              <w:rPr>
                <w:noProof/>
                <w:webHidden/>
              </w:rPr>
              <w:instrText xml:space="preserve"> PAGEREF _Toc184992704 \h </w:instrText>
            </w:r>
            <w:r>
              <w:rPr>
                <w:noProof/>
                <w:webHidden/>
              </w:rPr>
            </w:r>
            <w:r>
              <w:rPr>
                <w:noProof/>
                <w:webHidden/>
              </w:rPr>
              <w:fldChar w:fldCharType="separate"/>
            </w:r>
            <w:r>
              <w:rPr>
                <w:noProof/>
                <w:webHidden/>
              </w:rPr>
              <w:t>28</w:t>
            </w:r>
            <w:r>
              <w:rPr>
                <w:noProof/>
                <w:webHidden/>
              </w:rPr>
              <w:fldChar w:fldCharType="end"/>
            </w:r>
          </w:hyperlink>
        </w:p>
        <w:p w14:paraId="4313FE55" w14:textId="69CC28D4" w:rsidR="009D7939" w:rsidRDefault="009D7939">
          <w:pPr>
            <w:pStyle w:val="TDC2"/>
            <w:rPr>
              <w:noProof/>
              <w:kern w:val="2"/>
              <w:sz w:val="24"/>
              <w:szCs w:val="24"/>
              <w:lang w:eastAsia="es-CO"/>
              <w14:ligatures w14:val="standardContextual"/>
            </w:rPr>
          </w:pPr>
          <w:hyperlink w:anchor="_Toc184992705" w:history="1">
            <w:r w:rsidRPr="006D1F5E">
              <w:rPr>
                <w:rStyle w:val="Hipervnculo"/>
                <w:rFonts w:ascii="Nunito Sans" w:hAnsi="Nunito Sans" w:cs="Arial"/>
                <w:b/>
                <w:noProof/>
              </w:rPr>
              <w:t>3.2.2.1</w:t>
            </w:r>
            <w:r>
              <w:rPr>
                <w:noProof/>
                <w:kern w:val="2"/>
                <w:sz w:val="24"/>
                <w:szCs w:val="24"/>
                <w:lang w:eastAsia="es-CO"/>
                <w14:ligatures w14:val="standardContextual"/>
              </w:rPr>
              <w:tab/>
            </w:r>
            <w:r w:rsidRPr="006D1F5E">
              <w:rPr>
                <w:rStyle w:val="Hipervnculo"/>
                <w:rFonts w:ascii="Nunito Sans" w:hAnsi="Nunito Sans" w:cs="Arial"/>
                <w:b/>
                <w:noProof/>
              </w:rPr>
              <w:t>Prima pura de riesgo.</w:t>
            </w:r>
            <w:r>
              <w:rPr>
                <w:noProof/>
                <w:webHidden/>
              </w:rPr>
              <w:tab/>
            </w:r>
            <w:r>
              <w:rPr>
                <w:noProof/>
                <w:webHidden/>
              </w:rPr>
              <w:fldChar w:fldCharType="begin"/>
            </w:r>
            <w:r>
              <w:rPr>
                <w:noProof/>
                <w:webHidden/>
              </w:rPr>
              <w:instrText xml:space="preserve"> PAGEREF _Toc184992705 \h </w:instrText>
            </w:r>
            <w:r>
              <w:rPr>
                <w:noProof/>
                <w:webHidden/>
              </w:rPr>
            </w:r>
            <w:r>
              <w:rPr>
                <w:noProof/>
                <w:webHidden/>
              </w:rPr>
              <w:fldChar w:fldCharType="separate"/>
            </w:r>
            <w:r>
              <w:rPr>
                <w:noProof/>
                <w:webHidden/>
              </w:rPr>
              <w:t>28</w:t>
            </w:r>
            <w:r>
              <w:rPr>
                <w:noProof/>
                <w:webHidden/>
              </w:rPr>
              <w:fldChar w:fldCharType="end"/>
            </w:r>
          </w:hyperlink>
        </w:p>
        <w:p w14:paraId="7110D90B" w14:textId="3830A1D5" w:rsidR="009D7939" w:rsidRDefault="009D7939">
          <w:pPr>
            <w:pStyle w:val="TDC2"/>
            <w:rPr>
              <w:noProof/>
              <w:kern w:val="2"/>
              <w:sz w:val="24"/>
              <w:szCs w:val="24"/>
              <w:lang w:eastAsia="es-CO"/>
              <w14:ligatures w14:val="standardContextual"/>
            </w:rPr>
          </w:pPr>
          <w:hyperlink w:anchor="_Toc184992706" w:history="1">
            <w:r w:rsidRPr="006D1F5E">
              <w:rPr>
                <w:rStyle w:val="Hipervnculo"/>
                <w:rFonts w:ascii="Nunito Sans" w:hAnsi="Nunito Sans" w:cs="Arial"/>
                <w:b/>
                <w:noProof/>
              </w:rPr>
              <w:t>3.2.2.2</w:t>
            </w:r>
            <w:r>
              <w:rPr>
                <w:noProof/>
                <w:kern w:val="2"/>
                <w:sz w:val="24"/>
                <w:szCs w:val="24"/>
                <w:lang w:eastAsia="es-CO"/>
                <w14:ligatures w14:val="standardContextual"/>
              </w:rPr>
              <w:tab/>
            </w:r>
            <w:r w:rsidRPr="006D1F5E">
              <w:rPr>
                <w:rStyle w:val="Hipervnculo"/>
                <w:rFonts w:ascii="Nunito Sans" w:hAnsi="Nunito Sans" w:cs="Arial"/>
                <w:b/>
                <w:noProof/>
              </w:rPr>
              <w:t>Prima Pura de Riesgo ajustada.</w:t>
            </w:r>
            <w:r>
              <w:rPr>
                <w:noProof/>
                <w:webHidden/>
              </w:rPr>
              <w:tab/>
            </w:r>
            <w:r>
              <w:rPr>
                <w:noProof/>
                <w:webHidden/>
              </w:rPr>
              <w:fldChar w:fldCharType="begin"/>
            </w:r>
            <w:r>
              <w:rPr>
                <w:noProof/>
                <w:webHidden/>
              </w:rPr>
              <w:instrText xml:space="preserve"> PAGEREF _Toc184992706 \h </w:instrText>
            </w:r>
            <w:r>
              <w:rPr>
                <w:noProof/>
                <w:webHidden/>
              </w:rPr>
            </w:r>
            <w:r>
              <w:rPr>
                <w:noProof/>
                <w:webHidden/>
              </w:rPr>
              <w:fldChar w:fldCharType="separate"/>
            </w:r>
            <w:r>
              <w:rPr>
                <w:noProof/>
                <w:webHidden/>
              </w:rPr>
              <w:t>29</w:t>
            </w:r>
            <w:r>
              <w:rPr>
                <w:noProof/>
                <w:webHidden/>
              </w:rPr>
              <w:fldChar w:fldCharType="end"/>
            </w:r>
          </w:hyperlink>
        </w:p>
        <w:p w14:paraId="2E6376DB" w14:textId="41E0A9CD" w:rsidR="009D7939" w:rsidRDefault="009D7939">
          <w:pPr>
            <w:pStyle w:val="TDC2"/>
            <w:rPr>
              <w:noProof/>
              <w:kern w:val="2"/>
              <w:sz w:val="24"/>
              <w:szCs w:val="24"/>
              <w:lang w:eastAsia="es-CO"/>
              <w14:ligatures w14:val="standardContextual"/>
            </w:rPr>
          </w:pPr>
          <w:hyperlink w:anchor="_Toc184992707" w:history="1">
            <w:r w:rsidRPr="006D1F5E">
              <w:rPr>
                <w:rStyle w:val="Hipervnculo"/>
                <w:rFonts w:ascii="Nunito Sans" w:hAnsi="Nunito Sans" w:cs="Arial"/>
                <w:b/>
                <w:noProof/>
              </w:rPr>
              <w:t>3.2.2.3</w:t>
            </w:r>
            <w:r>
              <w:rPr>
                <w:noProof/>
                <w:kern w:val="2"/>
                <w:sz w:val="24"/>
                <w:szCs w:val="24"/>
                <w:lang w:eastAsia="es-CO"/>
                <w14:ligatures w14:val="standardContextual"/>
              </w:rPr>
              <w:tab/>
            </w:r>
            <w:r w:rsidRPr="006D1F5E">
              <w:rPr>
                <w:rStyle w:val="Hipervnculo"/>
                <w:rFonts w:ascii="Nunito Sans" w:hAnsi="Nunito Sans" w:cs="Arial"/>
                <w:b/>
                <w:noProof/>
              </w:rPr>
              <w:t xml:space="preserve">Prima pura de riesgo </w:t>
            </w:r>
            <w:r w:rsidRPr="006D1F5E">
              <w:rPr>
                <w:rStyle w:val="Hipervnculo"/>
                <w:rFonts w:ascii="Nunito Sans" w:hAnsi="Nunito Sans" w:cs="Arial"/>
                <w:b/>
                <w:bCs/>
                <w:noProof/>
              </w:rPr>
              <w:t>incorporando transferencias, gastos y cargos de intermediación</w:t>
            </w:r>
            <w:r w:rsidRPr="006D1F5E">
              <w:rPr>
                <w:rStyle w:val="Hipervnculo"/>
                <w:rFonts w:ascii="Nunito Sans" w:hAnsi="Nunito Sans" w:cs="Arial"/>
                <w:b/>
                <w:noProof/>
              </w:rPr>
              <w:t>.</w:t>
            </w:r>
            <w:r>
              <w:rPr>
                <w:noProof/>
                <w:webHidden/>
              </w:rPr>
              <w:tab/>
            </w:r>
            <w:r>
              <w:rPr>
                <w:noProof/>
                <w:webHidden/>
              </w:rPr>
              <w:fldChar w:fldCharType="begin"/>
            </w:r>
            <w:r>
              <w:rPr>
                <w:noProof/>
                <w:webHidden/>
              </w:rPr>
              <w:instrText xml:space="preserve"> PAGEREF _Toc184992707 \h </w:instrText>
            </w:r>
            <w:r>
              <w:rPr>
                <w:noProof/>
                <w:webHidden/>
              </w:rPr>
            </w:r>
            <w:r>
              <w:rPr>
                <w:noProof/>
                <w:webHidden/>
              </w:rPr>
              <w:fldChar w:fldCharType="separate"/>
            </w:r>
            <w:r>
              <w:rPr>
                <w:noProof/>
                <w:webHidden/>
              </w:rPr>
              <w:t>29</w:t>
            </w:r>
            <w:r>
              <w:rPr>
                <w:noProof/>
                <w:webHidden/>
              </w:rPr>
              <w:fldChar w:fldCharType="end"/>
            </w:r>
          </w:hyperlink>
        </w:p>
        <w:p w14:paraId="38D36CC7" w14:textId="5F9BC866" w:rsidR="009D7939" w:rsidRDefault="009D7939">
          <w:pPr>
            <w:pStyle w:val="TDC1"/>
            <w:rPr>
              <w:noProof/>
              <w:kern w:val="2"/>
              <w:sz w:val="24"/>
              <w:szCs w:val="24"/>
              <w:lang w:eastAsia="es-CO"/>
              <w14:ligatures w14:val="standardContextual"/>
            </w:rPr>
          </w:pPr>
          <w:hyperlink w:anchor="_Toc184992708" w:history="1">
            <w:r w:rsidRPr="006D1F5E">
              <w:rPr>
                <w:rStyle w:val="Hipervnculo"/>
                <w:rFonts w:ascii="Nunito Sans" w:hAnsi="Nunito Sans" w:cs="Arial"/>
                <w:b/>
                <w:noProof/>
              </w:rPr>
              <w:t>4.</w:t>
            </w:r>
            <w:r>
              <w:rPr>
                <w:noProof/>
                <w:kern w:val="2"/>
                <w:sz w:val="24"/>
                <w:szCs w:val="24"/>
                <w:lang w:eastAsia="es-CO"/>
                <w14:ligatures w14:val="standardContextual"/>
              </w:rPr>
              <w:tab/>
            </w:r>
            <w:r w:rsidRPr="006D1F5E">
              <w:rPr>
                <w:rStyle w:val="Hipervnculo"/>
                <w:rFonts w:ascii="Nunito Sans" w:hAnsi="Nunito Sans" w:cs="Arial"/>
                <w:b/>
                <w:noProof/>
              </w:rPr>
              <w:t>Sistema de subsidios cruzados y ajuste tarifario.</w:t>
            </w:r>
            <w:r>
              <w:rPr>
                <w:noProof/>
                <w:webHidden/>
              </w:rPr>
              <w:tab/>
            </w:r>
            <w:r>
              <w:rPr>
                <w:noProof/>
                <w:webHidden/>
              </w:rPr>
              <w:fldChar w:fldCharType="begin"/>
            </w:r>
            <w:r>
              <w:rPr>
                <w:noProof/>
                <w:webHidden/>
              </w:rPr>
              <w:instrText xml:space="preserve"> PAGEREF _Toc184992708 \h </w:instrText>
            </w:r>
            <w:r>
              <w:rPr>
                <w:noProof/>
                <w:webHidden/>
              </w:rPr>
            </w:r>
            <w:r>
              <w:rPr>
                <w:noProof/>
                <w:webHidden/>
              </w:rPr>
              <w:fldChar w:fldCharType="separate"/>
            </w:r>
            <w:r>
              <w:rPr>
                <w:noProof/>
                <w:webHidden/>
              </w:rPr>
              <w:t>30</w:t>
            </w:r>
            <w:r>
              <w:rPr>
                <w:noProof/>
                <w:webHidden/>
              </w:rPr>
              <w:fldChar w:fldCharType="end"/>
            </w:r>
          </w:hyperlink>
        </w:p>
        <w:p w14:paraId="2200D122" w14:textId="3B0F534D" w:rsidR="009D7939" w:rsidRDefault="009D7939">
          <w:pPr>
            <w:pStyle w:val="TDC2"/>
            <w:rPr>
              <w:noProof/>
              <w:kern w:val="2"/>
              <w:sz w:val="24"/>
              <w:szCs w:val="24"/>
              <w:lang w:eastAsia="es-CO"/>
              <w14:ligatures w14:val="standardContextual"/>
            </w:rPr>
          </w:pPr>
          <w:hyperlink w:anchor="_Toc184992709" w:history="1">
            <w:r w:rsidRPr="006D1F5E">
              <w:rPr>
                <w:rStyle w:val="Hipervnculo"/>
                <w:rFonts w:ascii="Nunito Sans" w:hAnsi="Nunito Sans" w:cs="Arial"/>
                <w:b/>
                <w:bCs/>
                <w:noProof/>
              </w:rPr>
              <w:t>4.1 Cálculo de la suficiencia del ramo</w:t>
            </w:r>
            <w:r>
              <w:rPr>
                <w:noProof/>
                <w:webHidden/>
              </w:rPr>
              <w:tab/>
            </w:r>
            <w:r>
              <w:rPr>
                <w:noProof/>
                <w:webHidden/>
              </w:rPr>
              <w:fldChar w:fldCharType="begin"/>
            </w:r>
            <w:r>
              <w:rPr>
                <w:noProof/>
                <w:webHidden/>
              </w:rPr>
              <w:instrText xml:space="preserve"> PAGEREF _Toc184992709 \h </w:instrText>
            </w:r>
            <w:r>
              <w:rPr>
                <w:noProof/>
                <w:webHidden/>
              </w:rPr>
            </w:r>
            <w:r>
              <w:rPr>
                <w:noProof/>
                <w:webHidden/>
              </w:rPr>
              <w:fldChar w:fldCharType="separate"/>
            </w:r>
            <w:r>
              <w:rPr>
                <w:noProof/>
                <w:webHidden/>
              </w:rPr>
              <w:t>31</w:t>
            </w:r>
            <w:r>
              <w:rPr>
                <w:noProof/>
                <w:webHidden/>
              </w:rPr>
              <w:fldChar w:fldCharType="end"/>
            </w:r>
          </w:hyperlink>
        </w:p>
        <w:p w14:paraId="1463B9BB" w14:textId="6E891C94" w:rsidR="009D7939" w:rsidRDefault="009D7939">
          <w:pPr>
            <w:pStyle w:val="TDC2"/>
            <w:rPr>
              <w:noProof/>
              <w:kern w:val="2"/>
              <w:sz w:val="24"/>
              <w:szCs w:val="24"/>
              <w:lang w:eastAsia="es-CO"/>
              <w14:ligatures w14:val="standardContextual"/>
            </w:rPr>
          </w:pPr>
          <w:hyperlink w:anchor="_Toc184992710" w:history="1">
            <w:r w:rsidRPr="006D1F5E">
              <w:rPr>
                <w:rStyle w:val="Hipervnculo"/>
                <w:rFonts w:ascii="Nunito Sans" w:hAnsi="Nunito Sans" w:cs="Arial"/>
                <w:b/>
                <w:bCs/>
                <w:noProof/>
              </w:rPr>
              <w:t>4.2 Ajuste tarifario</w:t>
            </w:r>
            <w:r>
              <w:rPr>
                <w:noProof/>
                <w:webHidden/>
              </w:rPr>
              <w:tab/>
            </w:r>
            <w:r>
              <w:rPr>
                <w:noProof/>
                <w:webHidden/>
              </w:rPr>
              <w:fldChar w:fldCharType="begin"/>
            </w:r>
            <w:r>
              <w:rPr>
                <w:noProof/>
                <w:webHidden/>
              </w:rPr>
              <w:instrText xml:space="preserve"> PAGEREF _Toc184992710 \h </w:instrText>
            </w:r>
            <w:r>
              <w:rPr>
                <w:noProof/>
                <w:webHidden/>
              </w:rPr>
            </w:r>
            <w:r>
              <w:rPr>
                <w:noProof/>
                <w:webHidden/>
              </w:rPr>
              <w:fldChar w:fldCharType="separate"/>
            </w:r>
            <w:r>
              <w:rPr>
                <w:noProof/>
                <w:webHidden/>
              </w:rPr>
              <w:t>32</w:t>
            </w:r>
            <w:r>
              <w:rPr>
                <w:noProof/>
                <w:webHidden/>
              </w:rPr>
              <w:fldChar w:fldCharType="end"/>
            </w:r>
          </w:hyperlink>
        </w:p>
        <w:p w14:paraId="50D8ED23" w14:textId="3B854F52" w:rsidR="009D7939" w:rsidRDefault="009D7939">
          <w:pPr>
            <w:pStyle w:val="TDC2"/>
            <w:rPr>
              <w:noProof/>
              <w:kern w:val="2"/>
              <w:sz w:val="24"/>
              <w:szCs w:val="24"/>
              <w:lang w:eastAsia="es-CO"/>
              <w14:ligatures w14:val="standardContextual"/>
            </w:rPr>
          </w:pPr>
          <w:hyperlink w:anchor="_Toc184992711" w:history="1">
            <w:r w:rsidRPr="006D1F5E">
              <w:rPr>
                <w:rStyle w:val="Hipervnculo"/>
                <w:rFonts w:ascii="Nunito Sans" w:hAnsi="Nunito Sans" w:cs="Arial"/>
                <w:b/>
                <w:bCs/>
                <w:noProof/>
              </w:rPr>
              <w:t>4.3 Resultados.</w:t>
            </w:r>
            <w:r>
              <w:rPr>
                <w:noProof/>
                <w:webHidden/>
              </w:rPr>
              <w:tab/>
            </w:r>
            <w:r>
              <w:rPr>
                <w:noProof/>
                <w:webHidden/>
              </w:rPr>
              <w:fldChar w:fldCharType="begin"/>
            </w:r>
            <w:r>
              <w:rPr>
                <w:noProof/>
                <w:webHidden/>
              </w:rPr>
              <w:instrText xml:space="preserve"> PAGEREF _Toc184992711 \h </w:instrText>
            </w:r>
            <w:r>
              <w:rPr>
                <w:noProof/>
                <w:webHidden/>
              </w:rPr>
            </w:r>
            <w:r>
              <w:rPr>
                <w:noProof/>
                <w:webHidden/>
              </w:rPr>
              <w:fldChar w:fldCharType="separate"/>
            </w:r>
            <w:r>
              <w:rPr>
                <w:noProof/>
                <w:webHidden/>
              </w:rPr>
              <w:t>33</w:t>
            </w:r>
            <w:r>
              <w:rPr>
                <w:noProof/>
                <w:webHidden/>
              </w:rPr>
              <w:fldChar w:fldCharType="end"/>
            </w:r>
          </w:hyperlink>
        </w:p>
        <w:p w14:paraId="3C37A58F" w14:textId="2D0E2604" w:rsidR="00A20884" w:rsidRPr="003950FB" w:rsidRDefault="00A20884" w:rsidP="00A20884">
          <w:pPr>
            <w:rPr>
              <w:rFonts w:ascii="Nunito Sans" w:hAnsi="Nunito Sans" w:cs="Arial"/>
              <w:sz w:val="22"/>
              <w:szCs w:val="22"/>
              <w:lang w:val="es-ES"/>
            </w:rPr>
          </w:pPr>
          <w:r w:rsidRPr="003950FB">
            <w:rPr>
              <w:rFonts w:ascii="Nunito Sans" w:hAnsi="Nunito Sans" w:cs="Arial"/>
              <w:bCs/>
              <w:sz w:val="22"/>
              <w:szCs w:val="22"/>
              <w:lang w:val="es-ES"/>
            </w:rPr>
            <w:fldChar w:fldCharType="end"/>
          </w:r>
        </w:p>
        <w:p w14:paraId="3DD73950" w14:textId="77777777" w:rsidR="00A20884" w:rsidRPr="00766553" w:rsidRDefault="00A20884" w:rsidP="00A20884">
          <w:pPr>
            <w:rPr>
              <w:rFonts w:ascii="Arial" w:hAnsi="Arial" w:cs="Arial"/>
              <w:b/>
              <w:sz w:val="22"/>
              <w:szCs w:val="22"/>
              <w:lang w:val="es-ES"/>
            </w:rPr>
          </w:pPr>
        </w:p>
        <w:p w14:paraId="04BE8E27" w14:textId="77777777" w:rsidR="00A20884" w:rsidRDefault="00A20884" w:rsidP="00A20884">
          <w:pPr>
            <w:rPr>
              <w:rFonts w:ascii="Arial" w:hAnsi="Arial" w:cs="Arial"/>
              <w:b/>
              <w:sz w:val="22"/>
              <w:szCs w:val="22"/>
              <w:lang w:val="es-ES"/>
            </w:rPr>
          </w:pPr>
        </w:p>
        <w:p w14:paraId="125674D3" w14:textId="3854676F" w:rsidR="00A20884" w:rsidRDefault="00000000" w:rsidP="00A20884">
          <w:pPr>
            <w:rPr>
              <w:rFonts w:ascii="Arial" w:hAnsi="Arial" w:cs="Arial"/>
              <w:b/>
              <w:sz w:val="22"/>
              <w:szCs w:val="22"/>
              <w:lang w:val="es-ES"/>
            </w:rPr>
          </w:pPr>
        </w:p>
      </w:sdtContent>
    </w:sdt>
    <w:p w14:paraId="0967B45C" w14:textId="7DEE8CBA" w:rsidR="00A20884" w:rsidRPr="00644CD3" w:rsidRDefault="00A20884" w:rsidP="00A20884">
      <w:pPr>
        <w:pStyle w:val="Ttulo1"/>
        <w:numPr>
          <w:ilvl w:val="0"/>
          <w:numId w:val="3"/>
        </w:numPr>
        <w:rPr>
          <w:rFonts w:ascii="Nunito Sans" w:hAnsi="Nunito Sans" w:cs="Arial"/>
          <w:b/>
          <w:color w:val="000000" w:themeColor="text1"/>
          <w:sz w:val="22"/>
          <w:szCs w:val="22"/>
        </w:rPr>
      </w:pPr>
      <w:bookmarkStart w:id="2" w:name="_Toc91346750"/>
      <w:bookmarkStart w:id="3" w:name="_Toc91347108"/>
      <w:bookmarkStart w:id="4" w:name="_Toc184992690"/>
      <w:r w:rsidRPr="00644CD3">
        <w:rPr>
          <w:rFonts w:ascii="Nunito Sans" w:hAnsi="Nunito Sans" w:cs="Arial"/>
          <w:b/>
          <w:color w:val="000000" w:themeColor="text1"/>
          <w:sz w:val="22"/>
          <w:szCs w:val="22"/>
        </w:rPr>
        <w:lastRenderedPageBreak/>
        <w:t>Resumen ejecutivo</w:t>
      </w:r>
      <w:bookmarkEnd w:id="2"/>
      <w:bookmarkEnd w:id="3"/>
      <w:r w:rsidRPr="00644CD3">
        <w:rPr>
          <w:rFonts w:ascii="Nunito Sans" w:hAnsi="Nunito Sans" w:cs="Arial"/>
          <w:b/>
          <w:color w:val="000000" w:themeColor="text1"/>
          <w:sz w:val="22"/>
          <w:szCs w:val="22"/>
        </w:rPr>
        <w:t>.</w:t>
      </w:r>
      <w:bookmarkEnd w:id="4"/>
    </w:p>
    <w:p w14:paraId="6A7EF50D" w14:textId="77777777" w:rsidR="00A20884" w:rsidRPr="00644CD3" w:rsidRDefault="00A20884" w:rsidP="00A20884">
      <w:pPr>
        <w:spacing w:line="240" w:lineRule="auto"/>
        <w:rPr>
          <w:rFonts w:ascii="Nunito Sans" w:hAnsi="Nunito Sans" w:cs="Arial"/>
          <w:sz w:val="22"/>
          <w:szCs w:val="22"/>
        </w:rPr>
      </w:pPr>
    </w:p>
    <w:p w14:paraId="238BE671" w14:textId="4AA8B46F" w:rsidR="00A20884" w:rsidRPr="00644CD3" w:rsidRDefault="00A20884" w:rsidP="00A20884">
      <w:pPr>
        <w:spacing w:line="240" w:lineRule="auto"/>
        <w:jc w:val="both"/>
        <w:rPr>
          <w:rFonts w:ascii="Nunito Sans" w:hAnsi="Nunito Sans" w:cs="Arial"/>
          <w:sz w:val="22"/>
          <w:szCs w:val="22"/>
        </w:rPr>
      </w:pPr>
      <w:r w:rsidRPr="00644CD3">
        <w:rPr>
          <w:rFonts w:ascii="Nunito Sans" w:hAnsi="Nunito Sans" w:cs="Arial"/>
          <w:sz w:val="22"/>
          <w:szCs w:val="22"/>
        </w:rPr>
        <w:t>Este documento técnico presenta los resultados y consideraciones del ejercicio realizado en virtud de lo dispuesto en el numeral 5 del artículo 193 del Estatuto Orgánico del Sistema Financiero (EOSF), según el cual corresponde a la Superintendencia Financiera de Colombia (SFC) revisar</w:t>
      </w:r>
      <w:r w:rsidR="004A66C2" w:rsidRPr="00644CD3">
        <w:rPr>
          <w:rFonts w:ascii="Nunito Sans" w:hAnsi="Nunito Sans" w:cs="Arial"/>
          <w:sz w:val="22"/>
          <w:szCs w:val="22"/>
        </w:rPr>
        <w:t xml:space="preserve"> </w:t>
      </w:r>
      <w:r w:rsidRPr="00644CD3">
        <w:rPr>
          <w:rFonts w:ascii="Nunito Sans" w:hAnsi="Nunito Sans" w:cs="Arial"/>
          <w:sz w:val="22"/>
          <w:szCs w:val="22"/>
        </w:rPr>
        <w:t>“</w:t>
      </w:r>
      <w:r w:rsidRPr="00644CD3">
        <w:rPr>
          <w:rFonts w:ascii="Nunito Sans" w:hAnsi="Nunito Sans" w:cs="Arial"/>
          <w:i/>
          <w:sz w:val="22"/>
          <w:szCs w:val="22"/>
        </w:rPr>
        <w:t>periódicamente las condiciones técnicas y financieras de la operación (…)</w:t>
      </w:r>
      <w:r w:rsidRPr="00644CD3">
        <w:rPr>
          <w:rFonts w:ascii="Nunito Sans" w:hAnsi="Nunito Sans" w:cs="Arial"/>
          <w:sz w:val="22"/>
          <w:szCs w:val="22"/>
        </w:rPr>
        <w:t xml:space="preserve"> [del Seguro Obligatorio de daños corporales causados a las personas en Accidentes de Tránsito</w:t>
      </w:r>
      <w:r w:rsidRPr="00644CD3">
        <w:rPr>
          <w:rFonts w:ascii="Nunito Sans" w:hAnsi="Nunito Sans" w:cs="Arial"/>
          <w:iCs/>
          <w:sz w:val="22"/>
          <w:szCs w:val="22"/>
        </w:rPr>
        <w:t xml:space="preserve"> </w:t>
      </w:r>
      <w:r w:rsidR="00B62D2C" w:rsidRPr="00644CD3">
        <w:rPr>
          <w:rFonts w:ascii="Nunito Sans" w:hAnsi="Nunito Sans" w:cs="Arial"/>
          <w:iCs/>
          <w:sz w:val="22"/>
          <w:szCs w:val="22"/>
        </w:rPr>
        <w:t>(</w:t>
      </w:r>
      <w:r w:rsidRPr="00644CD3">
        <w:rPr>
          <w:rFonts w:ascii="Nunito Sans" w:hAnsi="Nunito Sans" w:cs="Arial"/>
          <w:sz w:val="22"/>
          <w:szCs w:val="22"/>
        </w:rPr>
        <w:t>SOAT</w:t>
      </w:r>
      <w:r w:rsidR="00B62D2C" w:rsidRPr="00644CD3">
        <w:rPr>
          <w:rFonts w:ascii="Nunito Sans" w:hAnsi="Nunito Sans" w:cs="Arial"/>
          <w:iCs/>
          <w:sz w:val="22"/>
          <w:szCs w:val="22"/>
        </w:rPr>
        <w:t>)</w:t>
      </w:r>
      <w:r w:rsidRPr="00644CD3">
        <w:rPr>
          <w:rFonts w:ascii="Nunito Sans" w:hAnsi="Nunito Sans" w:cs="Arial"/>
          <w:iCs/>
          <w:sz w:val="22"/>
          <w:szCs w:val="22"/>
        </w:rPr>
        <w:t>],</w:t>
      </w:r>
      <w:r w:rsidRPr="00644CD3">
        <w:rPr>
          <w:rFonts w:ascii="Nunito Sans" w:hAnsi="Nunito Sans" w:cs="Arial"/>
          <w:i/>
          <w:sz w:val="22"/>
          <w:szCs w:val="22"/>
        </w:rPr>
        <w:t xml:space="preserve"> propósito para el cual solicitará a las entidades aseguradoras la información que estime conveniente. En todo caso, en la determinación de las tarifas se observarán los principios de equidad, suficiencia y moderación y se podrán establecer rangos diferenciales según la naturaleza de los riesgos</w:t>
      </w:r>
      <w:r w:rsidRPr="00644CD3">
        <w:rPr>
          <w:rFonts w:ascii="Nunito Sans" w:hAnsi="Nunito Sans" w:cs="Arial"/>
          <w:sz w:val="22"/>
          <w:szCs w:val="22"/>
        </w:rPr>
        <w:t>”.</w:t>
      </w:r>
      <w:r w:rsidR="00200392" w:rsidRPr="00644CD3">
        <w:rPr>
          <w:rFonts w:ascii="Nunito Sans" w:hAnsi="Nunito Sans" w:cs="Arial"/>
          <w:sz w:val="22"/>
          <w:szCs w:val="22"/>
        </w:rPr>
        <w:t xml:space="preserve"> </w:t>
      </w:r>
      <w:r w:rsidR="001B5AE1" w:rsidRPr="00644CD3">
        <w:rPr>
          <w:rFonts w:ascii="Nunito Sans" w:hAnsi="Nunito Sans" w:cs="Arial"/>
          <w:sz w:val="22"/>
          <w:szCs w:val="22"/>
        </w:rPr>
        <w:t>A</w:t>
      </w:r>
      <w:r w:rsidR="00200392" w:rsidRPr="00644CD3">
        <w:rPr>
          <w:rFonts w:ascii="Nunito Sans" w:hAnsi="Nunito Sans" w:cs="Arial"/>
          <w:sz w:val="22"/>
          <w:szCs w:val="22"/>
        </w:rPr>
        <w:t xml:space="preserve">sí </w:t>
      </w:r>
      <w:r w:rsidR="0096104E" w:rsidRPr="00644CD3">
        <w:rPr>
          <w:rFonts w:ascii="Nunito Sans" w:hAnsi="Nunito Sans" w:cs="Arial"/>
          <w:sz w:val="22"/>
          <w:szCs w:val="22"/>
        </w:rPr>
        <w:t>como lo</w:t>
      </w:r>
      <w:r w:rsidR="00580AEF" w:rsidRPr="00644CD3">
        <w:rPr>
          <w:rFonts w:ascii="Nunito Sans" w:hAnsi="Nunito Sans" w:cs="Arial"/>
          <w:sz w:val="22"/>
          <w:szCs w:val="22"/>
        </w:rPr>
        <w:t xml:space="preserve"> establecido en el artículo 1 del decreto 2312 de 2023 en el cual </w:t>
      </w:r>
      <w:r w:rsidR="00200392" w:rsidRPr="00644CD3">
        <w:rPr>
          <w:rFonts w:ascii="Nunito Sans" w:hAnsi="Nunito Sans" w:cs="Arial"/>
          <w:sz w:val="22"/>
          <w:szCs w:val="22"/>
        </w:rPr>
        <w:t>“</w:t>
      </w:r>
      <w:r w:rsidR="001C2BC2" w:rsidRPr="00644CD3">
        <w:rPr>
          <w:rFonts w:ascii="Nunito Sans" w:hAnsi="Nunito Sans" w:cs="Arial"/>
          <w:i/>
          <w:sz w:val="22"/>
          <w:szCs w:val="22"/>
        </w:rPr>
        <w:t xml:space="preserve">La Superintendencia Financiera de Colombia </w:t>
      </w:r>
      <w:r w:rsidR="000B6A9A" w:rsidRPr="00644CD3">
        <w:rPr>
          <w:rFonts w:ascii="Nunito Sans" w:hAnsi="Nunito Sans" w:cs="Arial"/>
          <w:i/>
          <w:sz w:val="22"/>
          <w:szCs w:val="22"/>
        </w:rPr>
        <w:t xml:space="preserve">señalará las tarifas máximas </w:t>
      </w:r>
      <w:r w:rsidR="001C2BC2" w:rsidRPr="00644CD3">
        <w:rPr>
          <w:rFonts w:ascii="Nunito Sans" w:hAnsi="Nunito Sans" w:cs="Arial"/>
          <w:i/>
          <w:sz w:val="22"/>
          <w:szCs w:val="22"/>
        </w:rPr>
        <w:t xml:space="preserve">(…) </w:t>
      </w:r>
      <w:r w:rsidR="000B6A9A" w:rsidRPr="00644CD3">
        <w:rPr>
          <w:rFonts w:ascii="Nunito Sans" w:hAnsi="Nunito Sans" w:cs="Arial"/>
          <w:i/>
          <w:sz w:val="22"/>
          <w:szCs w:val="22"/>
        </w:rPr>
        <w:t>del SOAT</w:t>
      </w:r>
      <w:r w:rsidR="00200392" w:rsidRPr="00644CD3">
        <w:rPr>
          <w:rFonts w:ascii="Nunito Sans" w:hAnsi="Nunito Sans" w:cs="Arial"/>
          <w:sz w:val="22"/>
          <w:szCs w:val="22"/>
        </w:rPr>
        <w:t>”</w:t>
      </w:r>
      <w:r w:rsidR="00DD5342" w:rsidRPr="00644CD3">
        <w:rPr>
          <w:rFonts w:ascii="Nunito Sans" w:hAnsi="Nunito Sans" w:cs="Arial"/>
          <w:sz w:val="22"/>
          <w:szCs w:val="22"/>
        </w:rPr>
        <w:t>.</w:t>
      </w:r>
      <w:r w:rsidRPr="00644CD3">
        <w:rPr>
          <w:rFonts w:ascii="Nunito Sans" w:hAnsi="Nunito Sans" w:cs="Arial"/>
          <w:sz w:val="22"/>
          <w:szCs w:val="22"/>
        </w:rPr>
        <w:t xml:space="preserve"> </w:t>
      </w:r>
      <w:r w:rsidR="00E55B58" w:rsidRPr="00644CD3">
        <w:rPr>
          <w:rFonts w:ascii="Nunito Sans" w:hAnsi="Nunito Sans" w:cs="Arial"/>
          <w:sz w:val="22"/>
          <w:szCs w:val="22"/>
        </w:rPr>
        <w:t>El ejercicio se sustenta</w:t>
      </w:r>
      <w:r w:rsidR="0096104E" w:rsidRPr="00644CD3">
        <w:rPr>
          <w:rFonts w:ascii="Nunito Sans" w:hAnsi="Nunito Sans" w:cs="Arial"/>
          <w:sz w:val="22"/>
          <w:szCs w:val="22"/>
        </w:rPr>
        <w:t xml:space="preserve"> en</w:t>
      </w:r>
      <w:r w:rsidR="00E55B58" w:rsidRPr="00644CD3">
        <w:rPr>
          <w:rFonts w:ascii="Nunito Sans" w:hAnsi="Nunito Sans" w:cs="Arial"/>
          <w:sz w:val="22"/>
          <w:szCs w:val="22"/>
        </w:rPr>
        <w:t xml:space="preserve"> la metodología señalada en la Nota Técnica </w:t>
      </w:r>
      <w:r w:rsidR="00F50B5A" w:rsidRPr="00644CD3">
        <w:rPr>
          <w:rFonts w:ascii="Nunito Sans" w:hAnsi="Nunito Sans" w:cs="Arial"/>
          <w:sz w:val="22"/>
          <w:szCs w:val="22"/>
        </w:rPr>
        <w:t xml:space="preserve">vigente </w:t>
      </w:r>
      <w:r w:rsidR="00E55B58" w:rsidRPr="00644CD3">
        <w:rPr>
          <w:rFonts w:ascii="Nunito Sans" w:hAnsi="Nunito Sans" w:cs="Arial"/>
          <w:sz w:val="22"/>
          <w:szCs w:val="22"/>
        </w:rPr>
        <w:t xml:space="preserve">del </w:t>
      </w:r>
      <w:r w:rsidR="0096104E" w:rsidRPr="00644CD3">
        <w:rPr>
          <w:rFonts w:ascii="Nunito Sans" w:hAnsi="Nunito Sans" w:cs="Arial"/>
          <w:sz w:val="22"/>
          <w:szCs w:val="22"/>
        </w:rPr>
        <w:t>ra</w:t>
      </w:r>
      <w:r w:rsidR="00F50B5A" w:rsidRPr="00644CD3">
        <w:rPr>
          <w:rFonts w:ascii="Nunito Sans" w:hAnsi="Nunito Sans" w:cs="Arial"/>
          <w:sz w:val="22"/>
          <w:szCs w:val="22"/>
        </w:rPr>
        <w:t>mo</w:t>
      </w:r>
      <w:r w:rsidR="007040C0" w:rsidRPr="00644CD3">
        <w:rPr>
          <w:rStyle w:val="Refdenotaalpie"/>
          <w:rFonts w:ascii="Nunito Sans" w:hAnsi="Nunito Sans" w:cs="Arial"/>
          <w:sz w:val="22"/>
          <w:szCs w:val="22"/>
        </w:rPr>
        <w:footnoteReference w:id="2"/>
      </w:r>
      <w:r w:rsidR="007040C0" w:rsidRPr="00644CD3">
        <w:rPr>
          <w:rFonts w:ascii="Nunito Sans" w:hAnsi="Nunito Sans" w:cs="Arial"/>
          <w:sz w:val="22"/>
          <w:szCs w:val="22"/>
        </w:rPr>
        <w:t>.</w:t>
      </w:r>
    </w:p>
    <w:p w14:paraId="4914340C" w14:textId="51A4BF60" w:rsidR="00A20884" w:rsidRPr="00644CD3" w:rsidRDefault="00A20884" w:rsidP="00A20884">
      <w:pPr>
        <w:spacing w:line="240" w:lineRule="auto"/>
        <w:jc w:val="both"/>
        <w:rPr>
          <w:rFonts w:ascii="Nunito Sans" w:hAnsi="Nunito Sans" w:cs="Arial"/>
          <w:sz w:val="22"/>
          <w:szCs w:val="22"/>
        </w:rPr>
      </w:pPr>
      <w:r w:rsidRPr="00644CD3">
        <w:rPr>
          <w:rFonts w:ascii="Nunito Sans" w:hAnsi="Nunito Sans" w:cs="Arial"/>
          <w:sz w:val="22"/>
          <w:szCs w:val="22"/>
        </w:rPr>
        <w:t>Como en anteriores ocasiones, la revisión realizada por la SFC parte de la premisa de promover la suficiencia de los recursos en el sistema, en otras palabras, que el recaudo de las primas sea suficiente para atender los siniestros</w:t>
      </w:r>
      <w:r w:rsidR="000C4BCF" w:rsidRPr="00644CD3">
        <w:rPr>
          <w:rFonts w:ascii="Nunito Sans" w:hAnsi="Nunito Sans" w:cs="Arial"/>
          <w:sz w:val="22"/>
          <w:szCs w:val="22"/>
        </w:rPr>
        <w:t xml:space="preserve"> con</w:t>
      </w:r>
      <w:r w:rsidR="00C73925" w:rsidRPr="00644CD3">
        <w:rPr>
          <w:rFonts w:ascii="Nunito Sans" w:hAnsi="Nunito Sans" w:cs="Arial"/>
          <w:sz w:val="22"/>
          <w:szCs w:val="22"/>
        </w:rPr>
        <w:t xml:space="preserve"> </w:t>
      </w:r>
      <w:r w:rsidR="000C4BCF" w:rsidRPr="00644CD3">
        <w:rPr>
          <w:rFonts w:ascii="Nunito Sans" w:hAnsi="Nunito Sans" w:cs="Arial"/>
          <w:sz w:val="22"/>
          <w:szCs w:val="22"/>
        </w:rPr>
        <w:t>cargo</w:t>
      </w:r>
      <w:r w:rsidR="00C73925" w:rsidRPr="00644CD3">
        <w:rPr>
          <w:rFonts w:ascii="Nunito Sans" w:hAnsi="Nunito Sans" w:cs="Arial"/>
          <w:sz w:val="22"/>
          <w:szCs w:val="22"/>
        </w:rPr>
        <w:t xml:space="preserve"> al </w:t>
      </w:r>
      <w:r w:rsidR="008751DF" w:rsidRPr="00644CD3">
        <w:rPr>
          <w:rFonts w:ascii="Nunito Sans" w:hAnsi="Nunito Sans" w:cs="Arial"/>
          <w:sz w:val="22"/>
          <w:szCs w:val="22"/>
        </w:rPr>
        <w:t>SOAT que</w:t>
      </w:r>
      <w:r w:rsidRPr="00644CD3">
        <w:rPr>
          <w:rFonts w:ascii="Nunito Sans" w:hAnsi="Nunito Sans" w:cs="Arial"/>
          <w:sz w:val="22"/>
          <w:szCs w:val="22"/>
        </w:rPr>
        <w:t xml:space="preserve"> se produzcan durante el año, realizar las transferencias de Ley y soportar la operación del ramo.</w:t>
      </w:r>
    </w:p>
    <w:p w14:paraId="271D96A3" w14:textId="1AD502DF" w:rsidR="00A20884" w:rsidRPr="00644CD3" w:rsidRDefault="00A20884" w:rsidP="00A20884">
      <w:pPr>
        <w:spacing w:line="240" w:lineRule="auto"/>
        <w:jc w:val="both"/>
        <w:rPr>
          <w:rFonts w:ascii="Nunito Sans" w:hAnsi="Nunito Sans" w:cs="Arial"/>
          <w:sz w:val="22"/>
          <w:szCs w:val="22"/>
        </w:rPr>
      </w:pPr>
      <w:r w:rsidRPr="00644CD3">
        <w:rPr>
          <w:rFonts w:ascii="Nunito Sans" w:hAnsi="Nunito Sans" w:cs="Arial"/>
          <w:sz w:val="22"/>
          <w:szCs w:val="22"/>
        </w:rPr>
        <w:t>Además de los elementos inherentes a la tarifación, es decir: el</w:t>
      </w:r>
      <w:r w:rsidRPr="00644CD3" w:rsidDel="00EA5643">
        <w:rPr>
          <w:rFonts w:ascii="Nunito Sans" w:hAnsi="Nunito Sans" w:cs="Arial"/>
          <w:sz w:val="22"/>
          <w:szCs w:val="22"/>
        </w:rPr>
        <w:t xml:space="preserve"> </w:t>
      </w:r>
      <w:r w:rsidRPr="00644CD3">
        <w:rPr>
          <w:rFonts w:ascii="Nunito Sans" w:hAnsi="Nunito Sans" w:cs="Arial"/>
          <w:sz w:val="22"/>
          <w:szCs w:val="22"/>
        </w:rPr>
        <w:t>comportamiento del número (frecuencia) y monto (severidad) de los siniestros proyectados del parque automotor asegurado para el último año,</w:t>
      </w:r>
      <w:r w:rsidR="00C6241F" w:rsidRPr="00644CD3">
        <w:rPr>
          <w:rFonts w:ascii="Nunito Sans" w:hAnsi="Nunito Sans" w:cs="Arial"/>
          <w:sz w:val="22"/>
          <w:szCs w:val="22"/>
        </w:rPr>
        <w:t xml:space="preserve"> </w:t>
      </w:r>
      <w:r w:rsidRPr="00644CD3">
        <w:rPr>
          <w:rFonts w:ascii="Nunito Sans" w:hAnsi="Nunito Sans" w:cs="Arial"/>
          <w:sz w:val="22"/>
          <w:szCs w:val="22"/>
        </w:rPr>
        <w:t>el estudio que fundamenta las tarifas que regirán a partir del 1 de enero de 202</w:t>
      </w:r>
      <w:r w:rsidR="00176A56" w:rsidRPr="00644CD3">
        <w:rPr>
          <w:rFonts w:ascii="Nunito Sans" w:hAnsi="Nunito Sans" w:cs="Arial"/>
          <w:sz w:val="22"/>
          <w:szCs w:val="22"/>
        </w:rPr>
        <w:t>5</w:t>
      </w:r>
      <w:r w:rsidR="008F5F2E" w:rsidRPr="00644CD3">
        <w:rPr>
          <w:rFonts w:ascii="Nunito Sans" w:hAnsi="Nunito Sans" w:cs="Arial"/>
          <w:sz w:val="22"/>
          <w:szCs w:val="22"/>
        </w:rPr>
        <w:t>,</w:t>
      </w:r>
      <w:r w:rsidRPr="00644CD3">
        <w:rPr>
          <w:rFonts w:ascii="Nunito Sans" w:hAnsi="Nunito Sans" w:cs="Arial"/>
          <w:sz w:val="22"/>
          <w:szCs w:val="22"/>
        </w:rPr>
        <w:t xml:space="preserve"> contempla el efecto de los siguientes ajustes normativos:</w:t>
      </w:r>
    </w:p>
    <w:p w14:paraId="3528C2BB" w14:textId="58371B5E" w:rsidR="00A20884" w:rsidRPr="00644CD3" w:rsidRDefault="00A20884" w:rsidP="00A20884">
      <w:pPr>
        <w:pStyle w:val="Prrafodelista"/>
        <w:numPr>
          <w:ilvl w:val="0"/>
          <w:numId w:val="5"/>
        </w:numPr>
        <w:jc w:val="both"/>
        <w:rPr>
          <w:rFonts w:ascii="Nunito Sans" w:hAnsi="Nunito Sans" w:cs="Arial"/>
          <w:sz w:val="22"/>
          <w:szCs w:val="22"/>
        </w:rPr>
      </w:pPr>
      <w:r w:rsidRPr="00644CD3">
        <w:rPr>
          <w:rFonts w:ascii="Nunito Sans" w:hAnsi="Nunito Sans" w:cs="Arial"/>
          <w:b/>
          <w:sz w:val="22"/>
          <w:szCs w:val="22"/>
        </w:rPr>
        <w:t>Decreto 2644 de 2022 – Indexación de algunas coberturas del SOAT:</w:t>
      </w:r>
      <w:r w:rsidRPr="00644CD3">
        <w:rPr>
          <w:rFonts w:ascii="Nunito Sans" w:hAnsi="Nunito Sans" w:cs="Arial"/>
          <w:sz w:val="22"/>
          <w:szCs w:val="22"/>
        </w:rPr>
        <w:t xml:space="preserve"> Se </w:t>
      </w:r>
      <w:r w:rsidR="00D54E65" w:rsidRPr="00644CD3">
        <w:rPr>
          <w:rFonts w:ascii="Nunito Sans" w:hAnsi="Nunito Sans" w:cs="Arial"/>
          <w:sz w:val="22"/>
          <w:szCs w:val="22"/>
        </w:rPr>
        <w:t>cambia la indexación de</w:t>
      </w:r>
      <w:r w:rsidRPr="00644CD3">
        <w:rPr>
          <w:rFonts w:ascii="Nunito Sans" w:hAnsi="Nunito Sans" w:cs="Arial"/>
          <w:sz w:val="22"/>
          <w:szCs w:val="22"/>
        </w:rPr>
        <w:t xml:space="preserve"> las coberturas de gastos médicos y gastos de transporte del SOAT, pasando de salarios mínimos diarios legales vigentes (SMDLV) a su equivalente en Unidades de Valor Tributario (UVT), de manera que en adelante el monto de estos amparos se incrementará acorde con la variación de esta unidad.</w:t>
      </w:r>
    </w:p>
    <w:p w14:paraId="77C35FC4" w14:textId="77777777" w:rsidR="00A20884" w:rsidRPr="00644CD3" w:rsidRDefault="00A20884" w:rsidP="00A20884">
      <w:pPr>
        <w:pStyle w:val="Prrafodelista"/>
        <w:rPr>
          <w:rFonts w:ascii="Nunito Sans" w:hAnsi="Nunito Sans" w:cs="Arial"/>
          <w:sz w:val="22"/>
          <w:szCs w:val="22"/>
        </w:rPr>
      </w:pPr>
    </w:p>
    <w:p w14:paraId="2AE210E5" w14:textId="3D21127E" w:rsidR="00A20884" w:rsidRPr="00644CD3" w:rsidRDefault="00A20884" w:rsidP="00A20884">
      <w:pPr>
        <w:pStyle w:val="Prrafodelista"/>
        <w:numPr>
          <w:ilvl w:val="0"/>
          <w:numId w:val="5"/>
        </w:numPr>
        <w:jc w:val="both"/>
        <w:rPr>
          <w:rFonts w:ascii="Nunito Sans" w:hAnsi="Nunito Sans" w:cs="Arial"/>
          <w:sz w:val="22"/>
          <w:szCs w:val="22"/>
        </w:rPr>
      </w:pPr>
      <w:r w:rsidRPr="00644CD3">
        <w:rPr>
          <w:rFonts w:ascii="Nunito Sans" w:hAnsi="Nunito Sans" w:cs="Arial"/>
          <w:b/>
          <w:sz w:val="22"/>
          <w:szCs w:val="22"/>
        </w:rPr>
        <w:t xml:space="preserve">Decreto 2497 de 2022 – Rango Diferencial por riesgo, modificado mediante el Decreto </w:t>
      </w:r>
      <w:r w:rsidR="00716848" w:rsidRPr="00644CD3">
        <w:rPr>
          <w:rFonts w:ascii="Nunito Sans" w:hAnsi="Nunito Sans" w:cs="Arial"/>
          <w:b/>
          <w:sz w:val="22"/>
          <w:szCs w:val="22"/>
        </w:rPr>
        <w:t>2312</w:t>
      </w:r>
      <w:r w:rsidRPr="00644CD3">
        <w:rPr>
          <w:rFonts w:ascii="Nunito Sans" w:hAnsi="Nunito Sans" w:cs="Arial"/>
          <w:b/>
          <w:sz w:val="22"/>
          <w:szCs w:val="22"/>
        </w:rPr>
        <w:t xml:space="preserve"> de 2023:</w:t>
      </w:r>
      <w:r w:rsidRPr="00644CD3">
        <w:rPr>
          <w:rFonts w:ascii="Nunito Sans" w:hAnsi="Nunito Sans" w:cs="Arial"/>
          <w:sz w:val="22"/>
          <w:szCs w:val="22"/>
        </w:rPr>
        <w:t xml:space="preserve"> Por medio del cual se busca implementar acciones que faciliten el acceso a este seguro y </w:t>
      </w:r>
      <w:r w:rsidR="00F32801" w:rsidRPr="00644CD3">
        <w:rPr>
          <w:rFonts w:ascii="Nunito Sans" w:hAnsi="Nunito Sans" w:cs="Arial"/>
          <w:sz w:val="22"/>
          <w:szCs w:val="22"/>
        </w:rPr>
        <w:t>combatan la evasión</w:t>
      </w:r>
      <w:r w:rsidRPr="00644CD3">
        <w:rPr>
          <w:rFonts w:ascii="Nunito Sans" w:hAnsi="Nunito Sans" w:cs="Arial"/>
          <w:sz w:val="22"/>
          <w:szCs w:val="22"/>
        </w:rPr>
        <w:t>, para lo cual por intermedio de este decreto</w:t>
      </w:r>
      <w:r w:rsidR="00282806" w:rsidRPr="00644CD3">
        <w:rPr>
          <w:rFonts w:ascii="Nunito Sans" w:hAnsi="Nunito Sans" w:cs="Arial"/>
          <w:sz w:val="22"/>
          <w:szCs w:val="22"/>
        </w:rPr>
        <w:t xml:space="preserve"> a partir de</w:t>
      </w:r>
      <w:r w:rsidR="00D1248E" w:rsidRPr="00644CD3">
        <w:rPr>
          <w:rFonts w:ascii="Nunito Sans" w:hAnsi="Nunito Sans" w:cs="Arial"/>
          <w:sz w:val="22"/>
          <w:szCs w:val="22"/>
        </w:rPr>
        <w:t>l 19 de diciembre de 2022</w:t>
      </w:r>
      <w:r w:rsidRPr="00644CD3">
        <w:rPr>
          <w:rFonts w:ascii="Nunito Sans" w:hAnsi="Nunito Sans" w:cs="Arial"/>
          <w:sz w:val="22"/>
          <w:szCs w:val="22"/>
        </w:rPr>
        <w:t xml:space="preserve">, el Gobierno </w:t>
      </w:r>
      <w:r w:rsidR="0010531B">
        <w:rPr>
          <w:rFonts w:ascii="Nunito Sans" w:hAnsi="Nunito Sans" w:cs="Arial"/>
          <w:sz w:val="22"/>
          <w:szCs w:val="22"/>
        </w:rPr>
        <w:t>n</w:t>
      </w:r>
      <w:r w:rsidRPr="00644CD3">
        <w:rPr>
          <w:rFonts w:ascii="Nunito Sans" w:hAnsi="Nunito Sans" w:cs="Arial"/>
          <w:sz w:val="22"/>
          <w:szCs w:val="22"/>
        </w:rPr>
        <w:t>acional establec</w:t>
      </w:r>
      <w:r w:rsidR="00D1248E" w:rsidRPr="00644CD3">
        <w:rPr>
          <w:rFonts w:ascii="Nunito Sans" w:hAnsi="Nunito Sans" w:cs="Arial"/>
          <w:sz w:val="22"/>
          <w:szCs w:val="22"/>
        </w:rPr>
        <w:t>ió</w:t>
      </w:r>
      <w:r w:rsidRPr="00644CD3">
        <w:rPr>
          <w:rFonts w:ascii="Nunito Sans" w:hAnsi="Nunito Sans" w:cs="Arial"/>
          <w:sz w:val="22"/>
          <w:szCs w:val="22"/>
        </w:rPr>
        <w:t xml:space="preserve"> un conjunto de categorías de vehículos con un rango diferencial por riesgo sobre las cuales el valor a pagar será de aproximadamente el 50% del valor final en pesos vigente al 14 de diciembre de 2022, actualizado a partir de enero de 2024 con la variación anual de la UVT del respectivo año. </w:t>
      </w:r>
      <w:r w:rsidRPr="00644CD3">
        <w:rPr>
          <w:rFonts w:ascii="Nunito Sans" w:hAnsi="Nunito Sans" w:cs="Arial"/>
          <w:sz w:val="22"/>
          <w:szCs w:val="22"/>
        </w:rPr>
        <w:lastRenderedPageBreak/>
        <w:t>En consideración a lo anterior, el referido decreto señala que, para estas categorías, las aseguradoras asumirán una cobertura de gastos médicos, quirúrgicos y hospitalarios hasta 300 salarios mínimos diarios legales vigentes (SMDLV) y el monto restante hasta agotar</w:t>
      </w:r>
      <w:r w:rsidR="008C7B49">
        <w:rPr>
          <w:rFonts w:ascii="Nunito Sans" w:hAnsi="Nunito Sans" w:cs="Arial"/>
          <w:sz w:val="22"/>
          <w:szCs w:val="22"/>
        </w:rPr>
        <w:t xml:space="preserve"> los</w:t>
      </w:r>
      <w:r w:rsidRPr="00644CD3">
        <w:rPr>
          <w:rFonts w:ascii="Nunito Sans" w:hAnsi="Nunito Sans" w:cs="Arial"/>
          <w:sz w:val="22"/>
          <w:szCs w:val="22"/>
        </w:rPr>
        <w:t xml:space="preserve"> 800 SMDLV será reconocido por la Administradora de los Recursos del Sistema de Seguridad Social en Salud (ADRES).</w:t>
      </w:r>
    </w:p>
    <w:p w14:paraId="45280203" w14:textId="77777777" w:rsidR="00BA14A4" w:rsidRPr="00644CD3" w:rsidRDefault="00BA14A4" w:rsidP="00BA14A4">
      <w:pPr>
        <w:pStyle w:val="Prrafodelista"/>
        <w:ind w:left="1080"/>
        <w:jc w:val="both"/>
        <w:rPr>
          <w:rFonts w:ascii="Nunito Sans" w:hAnsi="Nunito Sans" w:cs="Arial"/>
          <w:sz w:val="22"/>
          <w:szCs w:val="22"/>
        </w:rPr>
      </w:pPr>
    </w:p>
    <w:p w14:paraId="19317C6F" w14:textId="14C47DEB" w:rsidR="00A20884" w:rsidRPr="00644CD3" w:rsidRDefault="00A20884" w:rsidP="00A20884">
      <w:pPr>
        <w:pStyle w:val="Prrafodelista"/>
        <w:numPr>
          <w:ilvl w:val="0"/>
          <w:numId w:val="5"/>
        </w:numPr>
        <w:spacing w:line="240" w:lineRule="auto"/>
        <w:jc w:val="both"/>
        <w:rPr>
          <w:rFonts w:ascii="Nunito Sans" w:hAnsi="Nunito Sans" w:cs="Arial"/>
          <w:sz w:val="22"/>
          <w:szCs w:val="22"/>
        </w:rPr>
      </w:pPr>
      <w:r w:rsidRPr="00644CD3">
        <w:rPr>
          <w:rFonts w:ascii="Nunito Sans" w:hAnsi="Nunito Sans" w:cs="Arial"/>
          <w:b/>
          <w:sz w:val="22"/>
          <w:szCs w:val="22"/>
        </w:rPr>
        <w:t xml:space="preserve">Pronunciamiento de la Corte Constitucional respecto del reconocimiento de los gastos de intermediación. </w:t>
      </w:r>
      <w:r w:rsidRPr="00644CD3">
        <w:rPr>
          <w:rFonts w:ascii="Nunito Sans" w:hAnsi="Nunito Sans" w:cs="Arial"/>
          <w:sz w:val="22"/>
          <w:szCs w:val="22"/>
        </w:rPr>
        <w:t xml:space="preserve">La Corte Constitucional, en </w:t>
      </w:r>
      <w:r w:rsidR="00041E1E" w:rsidRPr="00644CD3">
        <w:rPr>
          <w:rFonts w:ascii="Nunito Sans" w:hAnsi="Nunito Sans" w:cs="Arial"/>
          <w:sz w:val="22"/>
          <w:szCs w:val="22"/>
        </w:rPr>
        <w:t>S</w:t>
      </w:r>
      <w:r w:rsidRPr="00644CD3">
        <w:rPr>
          <w:rFonts w:ascii="Nunito Sans" w:hAnsi="Nunito Sans" w:cs="Arial"/>
          <w:sz w:val="22"/>
          <w:szCs w:val="22"/>
        </w:rPr>
        <w:t>entencia C-395-22, declaró inexequible la fijación de un tope del 5% de las primas emitidas en los cargos de intermediación establecido en la Ley 2161 de 2021 por parte del Legislador.</w:t>
      </w:r>
      <w:r w:rsidRPr="00644CD3" w:rsidDel="00EA5643">
        <w:rPr>
          <w:rFonts w:ascii="Nunito Sans" w:hAnsi="Nunito Sans" w:cs="Arial"/>
          <w:sz w:val="22"/>
          <w:szCs w:val="22"/>
        </w:rPr>
        <w:t xml:space="preserve"> </w:t>
      </w:r>
      <w:r w:rsidRPr="00644CD3">
        <w:rPr>
          <w:rFonts w:ascii="Nunito Sans" w:hAnsi="Nunito Sans" w:cs="Arial"/>
          <w:sz w:val="22"/>
          <w:szCs w:val="22"/>
        </w:rPr>
        <w:t>En ese sentido, el ejercicio de tarifación retoma el cálculo aplicable previo a la expedición de la citada Ley y, por lo tanto, el reconocimiento a efectos de la evaluación tarifaria respecto del componente de intermediación es del 8% de las primas netas de transferencias.</w:t>
      </w:r>
    </w:p>
    <w:p w14:paraId="1A7F64A6" w14:textId="77777777" w:rsidR="00A20884" w:rsidRPr="00644CD3" w:rsidRDefault="00A20884" w:rsidP="00A20884">
      <w:pPr>
        <w:pStyle w:val="Prrafodelista"/>
        <w:spacing w:line="240" w:lineRule="auto"/>
        <w:ind w:left="1080"/>
        <w:jc w:val="both"/>
        <w:rPr>
          <w:rFonts w:ascii="Nunito Sans" w:hAnsi="Nunito Sans" w:cs="Arial"/>
          <w:sz w:val="22"/>
          <w:szCs w:val="22"/>
        </w:rPr>
      </w:pPr>
    </w:p>
    <w:p w14:paraId="2445023B" w14:textId="3E5ABE94" w:rsidR="00A20884" w:rsidRPr="00644CD3" w:rsidRDefault="00A20884" w:rsidP="00A20884">
      <w:pPr>
        <w:pStyle w:val="Prrafodelista"/>
        <w:numPr>
          <w:ilvl w:val="0"/>
          <w:numId w:val="5"/>
        </w:numPr>
        <w:spacing w:line="240" w:lineRule="auto"/>
        <w:jc w:val="both"/>
        <w:rPr>
          <w:rFonts w:ascii="Nunito Sans" w:hAnsi="Nunito Sans" w:cs="Arial"/>
          <w:sz w:val="22"/>
          <w:szCs w:val="22"/>
        </w:rPr>
      </w:pPr>
      <w:r w:rsidRPr="00644CD3">
        <w:rPr>
          <w:rFonts w:ascii="Nunito Sans" w:hAnsi="Nunito Sans" w:cs="Arial"/>
          <w:b/>
          <w:sz w:val="22"/>
          <w:szCs w:val="22"/>
        </w:rPr>
        <w:t xml:space="preserve">Resolución 2709 de 2022 – Transferencia a la ADRES. </w:t>
      </w:r>
      <w:r w:rsidRPr="00644CD3">
        <w:rPr>
          <w:rFonts w:ascii="Nunito Sans" w:hAnsi="Nunito Sans" w:cs="Arial"/>
          <w:sz w:val="22"/>
          <w:szCs w:val="22"/>
          <w:lang w:val="es-ES"/>
        </w:rPr>
        <w:t>«</w:t>
      </w:r>
      <w:r w:rsidRPr="00644CD3">
        <w:rPr>
          <w:rFonts w:ascii="Nunito Sans" w:hAnsi="Nunito Sans" w:cs="Arial"/>
          <w:i/>
          <w:sz w:val="22"/>
          <w:szCs w:val="22"/>
          <w:lang w:val="es-ES"/>
        </w:rPr>
        <w:t>Por la cual se define el porcentaje de la prima del SOAT para el cubrimiento del pago de las indemnizaciones correspondientes al amparo de gastos médicos, quirúrgicos, farmacéuticos y hospitalarios por lesiones y el total de costos asociados al proceso de reconocimiento de dichas indemnizaciones como consecuencia de accidentes de tránsito»</w:t>
      </w:r>
      <w:r w:rsidRPr="00644CD3">
        <w:rPr>
          <w:rFonts w:ascii="Nunito Sans" w:hAnsi="Nunito Sans" w:cs="Arial"/>
          <w:sz w:val="22"/>
          <w:szCs w:val="22"/>
          <w:lang w:val="es-ES"/>
        </w:rPr>
        <w:t xml:space="preserve"> </w:t>
      </w:r>
      <w:r w:rsidRPr="00644CD3">
        <w:rPr>
          <w:rFonts w:ascii="Nunito Sans" w:hAnsi="Nunito Sans" w:cs="Arial"/>
          <w:sz w:val="22"/>
          <w:szCs w:val="22"/>
        </w:rPr>
        <w:t>y modifica de la Resolución 1135 de 2012 del Ministerio de Salud y Protección Social, fijando el porcentaje correspondiente en 52</w:t>
      </w:r>
      <w:r w:rsidR="00C670DE" w:rsidRPr="00644CD3">
        <w:rPr>
          <w:rFonts w:ascii="Nunito Sans" w:hAnsi="Nunito Sans" w:cs="Arial"/>
          <w:sz w:val="22"/>
          <w:szCs w:val="22"/>
        </w:rPr>
        <w:t>,</w:t>
      </w:r>
      <w:r w:rsidRPr="00644CD3">
        <w:rPr>
          <w:rFonts w:ascii="Nunito Sans" w:hAnsi="Nunito Sans" w:cs="Arial"/>
          <w:sz w:val="22"/>
          <w:szCs w:val="22"/>
        </w:rPr>
        <w:t>5%. En tal sentido, dicha resolución señala lo siguiente:</w:t>
      </w:r>
      <w:r w:rsidRPr="00644CD3">
        <w:rPr>
          <w:rFonts w:ascii="Nunito Sans" w:hAnsi="Nunito Sans" w:cs="Arial"/>
          <w:sz w:val="22"/>
          <w:szCs w:val="22"/>
          <w:lang w:val="es-ES"/>
        </w:rPr>
        <w:t xml:space="preserve"> </w:t>
      </w:r>
      <w:r w:rsidRPr="00644CD3">
        <w:rPr>
          <w:rFonts w:ascii="Nunito Sans" w:hAnsi="Nunito Sans" w:cs="Arial"/>
          <w:i/>
          <w:sz w:val="22"/>
          <w:szCs w:val="22"/>
        </w:rPr>
        <w:t>«Artículo 1. Las compañías autorizadas para expedir la póliza SOAT deberán destinar el 52</w:t>
      </w:r>
      <w:r w:rsidR="00C670DE" w:rsidRPr="00644CD3">
        <w:rPr>
          <w:rFonts w:ascii="Nunito Sans" w:hAnsi="Nunito Sans" w:cs="Arial"/>
          <w:i/>
          <w:iCs/>
          <w:sz w:val="22"/>
          <w:szCs w:val="22"/>
        </w:rPr>
        <w:t>,</w:t>
      </w:r>
      <w:r w:rsidRPr="00644CD3">
        <w:rPr>
          <w:rFonts w:ascii="Nunito Sans" w:hAnsi="Nunito Sans" w:cs="Arial"/>
          <w:i/>
          <w:sz w:val="22"/>
          <w:szCs w:val="22"/>
        </w:rPr>
        <w:t>5% de los recursos a que refiere el literal a) del numeral 1 del artículo 199 del Decreto Ley 1993, en concordancia con el literal a) del artículo 223 de la Ley 100 de 1993, para financiar las indemnizaciones por concepto de gastos médicos, quirúrgicos, farmacéuticos y hospitalarios por lesiones y el total de costos asociados al proceso de reconocimiento y pago de dichas indemnizaciones.»</w:t>
      </w:r>
    </w:p>
    <w:p w14:paraId="067367AE" w14:textId="77777777" w:rsidR="00A20884" w:rsidRPr="00644CD3" w:rsidRDefault="00A20884" w:rsidP="00A20884">
      <w:pPr>
        <w:pStyle w:val="Prrafodelista"/>
        <w:rPr>
          <w:rFonts w:ascii="Nunito Sans" w:hAnsi="Nunito Sans" w:cs="Arial"/>
          <w:sz w:val="22"/>
          <w:szCs w:val="22"/>
        </w:rPr>
      </w:pPr>
    </w:p>
    <w:p w14:paraId="145D3450" w14:textId="77777777" w:rsidR="00A20884" w:rsidRPr="00644CD3" w:rsidRDefault="00A20884" w:rsidP="00A20884">
      <w:pPr>
        <w:pStyle w:val="Prrafodelista"/>
        <w:numPr>
          <w:ilvl w:val="0"/>
          <w:numId w:val="5"/>
        </w:numPr>
        <w:spacing w:line="240" w:lineRule="auto"/>
        <w:jc w:val="both"/>
        <w:rPr>
          <w:rFonts w:ascii="Nunito Sans" w:hAnsi="Nunito Sans" w:cs="Arial"/>
          <w:sz w:val="22"/>
          <w:szCs w:val="22"/>
        </w:rPr>
      </w:pPr>
      <w:r w:rsidRPr="00644CD3">
        <w:rPr>
          <w:rFonts w:ascii="Nunito Sans" w:hAnsi="Nunito Sans" w:cs="Arial"/>
          <w:b/>
          <w:sz w:val="22"/>
          <w:szCs w:val="22"/>
        </w:rPr>
        <w:t>Ley 1964 de 2019 y Ley 2128 de 2021 – Descuentos a la movilidad sostenible.</w:t>
      </w:r>
      <w:r w:rsidRPr="00644CD3">
        <w:rPr>
          <w:rFonts w:ascii="Nunito Sans" w:hAnsi="Nunito Sans" w:cs="Arial"/>
          <w:color w:val="000000" w:themeColor="text1"/>
          <w:sz w:val="14"/>
          <w:szCs w:val="14"/>
        </w:rPr>
        <w:t xml:space="preserve"> </w:t>
      </w:r>
      <w:r w:rsidRPr="00644CD3">
        <w:rPr>
          <w:rFonts w:ascii="Nunito Sans" w:hAnsi="Nunito Sans" w:cs="Arial"/>
          <w:sz w:val="22"/>
          <w:szCs w:val="22"/>
        </w:rPr>
        <w:t>A través de los cuales se favorece la transición energética y movilidad sostenible, estableciendo incentivos sobre la tarifa aplicable a vehículos eléctricos y dedicados a gas combustible, factores que deben reconocerse en las primas devengadas esperadas.</w:t>
      </w:r>
    </w:p>
    <w:p w14:paraId="76472993" w14:textId="030EF9D4" w:rsidR="00E03D5A" w:rsidRPr="00644CD3" w:rsidRDefault="001F443D" w:rsidP="00A20884">
      <w:pPr>
        <w:spacing w:after="0" w:line="240" w:lineRule="auto"/>
        <w:jc w:val="both"/>
        <w:rPr>
          <w:rFonts w:ascii="Nunito Sans" w:hAnsi="Nunito Sans" w:cs="Arial"/>
          <w:sz w:val="22"/>
          <w:szCs w:val="22"/>
        </w:rPr>
      </w:pPr>
      <w:r w:rsidRPr="00644CD3">
        <w:rPr>
          <w:rFonts w:ascii="Nunito Sans" w:hAnsi="Nunito Sans" w:cs="Arial"/>
          <w:sz w:val="22"/>
          <w:szCs w:val="22"/>
        </w:rPr>
        <w:t>D</w:t>
      </w:r>
      <w:r w:rsidR="00255B7E" w:rsidRPr="00644CD3">
        <w:rPr>
          <w:rFonts w:ascii="Nunito Sans" w:hAnsi="Nunito Sans" w:cs="Arial"/>
          <w:sz w:val="22"/>
          <w:szCs w:val="22"/>
        </w:rPr>
        <w:t xml:space="preserve">ado que </w:t>
      </w:r>
      <w:r w:rsidRPr="00644CD3">
        <w:rPr>
          <w:rFonts w:ascii="Nunito Sans" w:hAnsi="Nunito Sans" w:cs="Arial"/>
          <w:sz w:val="22"/>
          <w:szCs w:val="22"/>
        </w:rPr>
        <w:t xml:space="preserve">estas medidas </w:t>
      </w:r>
      <w:r w:rsidR="00255B7E" w:rsidRPr="00644CD3">
        <w:rPr>
          <w:rFonts w:ascii="Nunito Sans" w:hAnsi="Nunito Sans" w:cs="Arial"/>
          <w:sz w:val="22"/>
          <w:szCs w:val="22"/>
        </w:rPr>
        <w:t>tienen incidencia directa en la sostenibilidad general del esquema</w:t>
      </w:r>
      <w:r w:rsidR="00104B58" w:rsidRPr="00644CD3">
        <w:rPr>
          <w:rFonts w:ascii="Nunito Sans" w:hAnsi="Nunito Sans" w:cs="Arial"/>
          <w:sz w:val="22"/>
          <w:szCs w:val="22"/>
        </w:rPr>
        <w:t>,</w:t>
      </w:r>
      <w:r w:rsidR="006F3875" w:rsidRPr="00644CD3" w:rsidDel="007906A8">
        <w:rPr>
          <w:rFonts w:ascii="Nunito Sans" w:hAnsi="Nunito Sans" w:cs="Arial"/>
          <w:sz w:val="22"/>
          <w:szCs w:val="22"/>
        </w:rPr>
        <w:t xml:space="preserve"> </w:t>
      </w:r>
      <w:r w:rsidR="00900271" w:rsidRPr="00644CD3">
        <w:rPr>
          <w:rFonts w:ascii="Nunito Sans" w:hAnsi="Nunito Sans" w:cs="Arial"/>
          <w:sz w:val="22"/>
          <w:szCs w:val="22"/>
        </w:rPr>
        <w:t xml:space="preserve">se incluyen en </w:t>
      </w:r>
      <w:r w:rsidR="00A20884" w:rsidRPr="00644CD3">
        <w:rPr>
          <w:rFonts w:ascii="Nunito Sans" w:hAnsi="Nunito Sans" w:cs="Arial"/>
          <w:sz w:val="22"/>
          <w:szCs w:val="22"/>
        </w:rPr>
        <w:t>el proceso de tarifación</w:t>
      </w:r>
      <w:r w:rsidR="00A20884" w:rsidRPr="00644CD3" w:rsidDel="00900271">
        <w:rPr>
          <w:rFonts w:ascii="Nunito Sans" w:hAnsi="Nunito Sans" w:cs="Arial"/>
          <w:sz w:val="22"/>
          <w:szCs w:val="22"/>
        </w:rPr>
        <w:t xml:space="preserve"> </w:t>
      </w:r>
      <w:r w:rsidR="00941DD1" w:rsidRPr="00644CD3">
        <w:rPr>
          <w:rFonts w:ascii="Nunito Sans" w:hAnsi="Nunito Sans" w:cs="Arial"/>
          <w:sz w:val="22"/>
          <w:szCs w:val="22"/>
        </w:rPr>
        <w:t>como se describe a</w:t>
      </w:r>
      <w:r w:rsidR="0044500E" w:rsidRPr="00644CD3">
        <w:rPr>
          <w:rFonts w:ascii="Nunito Sans" w:hAnsi="Nunito Sans" w:cs="Arial"/>
          <w:sz w:val="22"/>
          <w:szCs w:val="22"/>
        </w:rPr>
        <w:t xml:space="preserve"> </w:t>
      </w:r>
      <w:r w:rsidR="00941DD1" w:rsidRPr="00644CD3">
        <w:rPr>
          <w:rFonts w:ascii="Nunito Sans" w:hAnsi="Nunito Sans" w:cs="Arial"/>
          <w:sz w:val="22"/>
          <w:szCs w:val="22"/>
        </w:rPr>
        <w:t>con</w:t>
      </w:r>
      <w:r w:rsidR="0044500E" w:rsidRPr="00644CD3">
        <w:rPr>
          <w:rFonts w:ascii="Nunito Sans" w:hAnsi="Nunito Sans" w:cs="Arial"/>
          <w:sz w:val="22"/>
          <w:szCs w:val="22"/>
        </w:rPr>
        <w:t>ti</w:t>
      </w:r>
      <w:r w:rsidR="00941DD1" w:rsidRPr="00644CD3">
        <w:rPr>
          <w:rFonts w:ascii="Nunito Sans" w:hAnsi="Nunito Sans" w:cs="Arial"/>
          <w:sz w:val="22"/>
          <w:szCs w:val="22"/>
        </w:rPr>
        <w:t>nuación</w:t>
      </w:r>
      <w:r w:rsidR="00A20884" w:rsidRPr="00644CD3">
        <w:rPr>
          <w:rFonts w:ascii="Nunito Sans" w:hAnsi="Nunito Sans" w:cs="Arial"/>
          <w:sz w:val="22"/>
          <w:szCs w:val="22"/>
        </w:rPr>
        <w:t>:</w:t>
      </w:r>
    </w:p>
    <w:p w14:paraId="6139B8C9" w14:textId="77777777" w:rsidR="00E03D5A" w:rsidRPr="00644CD3" w:rsidRDefault="00E03D5A" w:rsidP="00A20884">
      <w:pPr>
        <w:spacing w:after="0" w:line="240" w:lineRule="auto"/>
        <w:jc w:val="both"/>
        <w:rPr>
          <w:rFonts w:ascii="Nunito Sans" w:hAnsi="Nunito Sans" w:cs="Arial"/>
          <w:sz w:val="22"/>
          <w:szCs w:val="22"/>
        </w:rPr>
      </w:pPr>
    </w:p>
    <w:p w14:paraId="5BA6BD65" w14:textId="77777777" w:rsidR="00751EE5" w:rsidRPr="00644CD3" w:rsidRDefault="00BA14A4" w:rsidP="00BA53A0">
      <w:pPr>
        <w:pStyle w:val="Prrafodelista"/>
        <w:spacing w:after="0" w:line="240" w:lineRule="auto"/>
        <w:jc w:val="both"/>
        <w:rPr>
          <w:rFonts w:ascii="Nunito Sans" w:hAnsi="Nunito Sans" w:cs="Arial"/>
          <w:sz w:val="22"/>
          <w:szCs w:val="22"/>
        </w:rPr>
      </w:pPr>
      <w:r w:rsidRPr="00644CD3">
        <w:rPr>
          <w:rFonts w:ascii="Nunito Sans" w:hAnsi="Nunito Sans" w:cs="Arial"/>
          <w:sz w:val="22"/>
          <w:szCs w:val="22"/>
        </w:rPr>
        <w:t xml:space="preserve">a) </w:t>
      </w:r>
      <w:r w:rsidR="00835964" w:rsidRPr="00644CD3">
        <w:rPr>
          <w:rFonts w:ascii="Nunito Sans" w:hAnsi="Nunito Sans" w:cs="Arial"/>
          <w:sz w:val="22"/>
          <w:szCs w:val="22"/>
        </w:rPr>
        <w:t xml:space="preserve">Dada </w:t>
      </w:r>
      <w:r w:rsidR="001C15F7" w:rsidRPr="00644CD3">
        <w:rPr>
          <w:rFonts w:ascii="Nunito Sans" w:hAnsi="Nunito Sans" w:cs="Arial"/>
          <w:sz w:val="22"/>
          <w:szCs w:val="22"/>
        </w:rPr>
        <w:t>la i</w:t>
      </w:r>
      <w:r w:rsidR="00A20884" w:rsidRPr="00644CD3">
        <w:rPr>
          <w:rFonts w:ascii="Nunito Sans" w:hAnsi="Nunito Sans" w:cs="Arial"/>
          <w:sz w:val="22"/>
          <w:szCs w:val="22"/>
        </w:rPr>
        <w:t>ndexa</w:t>
      </w:r>
      <w:r w:rsidR="001C15F7" w:rsidRPr="00644CD3">
        <w:rPr>
          <w:rFonts w:ascii="Nunito Sans" w:hAnsi="Nunito Sans" w:cs="Arial"/>
          <w:sz w:val="22"/>
          <w:szCs w:val="22"/>
        </w:rPr>
        <w:t>ción</w:t>
      </w:r>
      <w:r w:rsidR="00A20884" w:rsidRPr="00644CD3">
        <w:rPr>
          <w:rFonts w:ascii="Nunito Sans" w:hAnsi="Nunito Sans" w:cs="Arial"/>
          <w:sz w:val="22"/>
          <w:szCs w:val="22"/>
        </w:rPr>
        <w:t xml:space="preserve"> </w:t>
      </w:r>
      <w:r w:rsidR="00BD3273" w:rsidRPr="00644CD3">
        <w:rPr>
          <w:rFonts w:ascii="Nunito Sans" w:hAnsi="Nunito Sans" w:cs="Arial"/>
          <w:sz w:val="22"/>
          <w:szCs w:val="22"/>
        </w:rPr>
        <w:t>a la UVT</w:t>
      </w:r>
      <w:r w:rsidR="00927CEA" w:rsidRPr="00644CD3">
        <w:rPr>
          <w:rFonts w:ascii="Nunito Sans" w:hAnsi="Nunito Sans" w:cs="Arial"/>
          <w:sz w:val="22"/>
          <w:szCs w:val="22"/>
        </w:rPr>
        <w:t xml:space="preserve"> de</w:t>
      </w:r>
      <w:r w:rsidR="00A20884" w:rsidRPr="00644CD3">
        <w:rPr>
          <w:rFonts w:ascii="Nunito Sans" w:hAnsi="Nunito Sans" w:cs="Arial"/>
          <w:sz w:val="22"/>
          <w:szCs w:val="22"/>
        </w:rPr>
        <w:t xml:space="preserve"> las coberturas de gastos médicos y gastos de transporte</w:t>
      </w:r>
      <w:r w:rsidR="00864C28" w:rsidRPr="00644CD3">
        <w:rPr>
          <w:rFonts w:ascii="Nunito Sans" w:hAnsi="Nunito Sans" w:cs="Arial"/>
          <w:sz w:val="22"/>
          <w:szCs w:val="22"/>
        </w:rPr>
        <w:t xml:space="preserve"> y</w:t>
      </w:r>
      <w:r w:rsidR="0061428A" w:rsidRPr="00644CD3">
        <w:rPr>
          <w:rFonts w:ascii="Nunito Sans" w:hAnsi="Nunito Sans" w:cs="Arial"/>
          <w:sz w:val="22"/>
          <w:szCs w:val="22"/>
        </w:rPr>
        <w:t xml:space="preserve"> la indexación a SMDLV </w:t>
      </w:r>
      <w:r w:rsidR="00826347" w:rsidRPr="00644CD3">
        <w:rPr>
          <w:rFonts w:ascii="Nunito Sans" w:hAnsi="Nunito Sans" w:cs="Arial"/>
          <w:sz w:val="22"/>
          <w:szCs w:val="22"/>
        </w:rPr>
        <w:t xml:space="preserve">de las coberturas de </w:t>
      </w:r>
      <w:r w:rsidR="00CA03F4" w:rsidRPr="00644CD3">
        <w:rPr>
          <w:rFonts w:ascii="Nunito Sans" w:hAnsi="Nunito Sans" w:cs="Arial"/>
          <w:sz w:val="22"/>
          <w:szCs w:val="22"/>
        </w:rPr>
        <w:t xml:space="preserve">muerte y </w:t>
      </w:r>
      <w:r w:rsidR="00826347" w:rsidRPr="00644CD3">
        <w:rPr>
          <w:rFonts w:ascii="Nunito Sans" w:hAnsi="Nunito Sans" w:cs="Arial"/>
          <w:sz w:val="22"/>
          <w:szCs w:val="22"/>
        </w:rPr>
        <w:t xml:space="preserve">auxilio funerario </w:t>
      </w:r>
      <w:r w:rsidR="00CA03F4" w:rsidRPr="00644CD3">
        <w:rPr>
          <w:rFonts w:ascii="Nunito Sans" w:hAnsi="Nunito Sans" w:cs="Arial"/>
          <w:sz w:val="22"/>
          <w:szCs w:val="22"/>
        </w:rPr>
        <w:t>e incapacidad permanente,</w:t>
      </w:r>
      <w:r w:rsidR="00A20884" w:rsidRPr="00644CD3">
        <w:rPr>
          <w:rFonts w:ascii="Nunito Sans" w:hAnsi="Nunito Sans" w:cs="Arial"/>
          <w:sz w:val="22"/>
          <w:szCs w:val="22"/>
        </w:rPr>
        <w:t xml:space="preserve"> se debe </w:t>
      </w:r>
      <w:r w:rsidR="007B42A1" w:rsidRPr="00644CD3">
        <w:rPr>
          <w:rFonts w:ascii="Nunito Sans" w:hAnsi="Nunito Sans" w:cs="Arial"/>
          <w:sz w:val="22"/>
          <w:szCs w:val="22"/>
        </w:rPr>
        <w:t xml:space="preserve">incorporar en </w:t>
      </w:r>
      <w:r w:rsidR="00A20884" w:rsidRPr="00644CD3">
        <w:rPr>
          <w:rFonts w:ascii="Nunito Sans" w:hAnsi="Nunito Sans" w:cs="Arial"/>
          <w:sz w:val="22"/>
          <w:szCs w:val="22"/>
        </w:rPr>
        <w:t xml:space="preserve">la metodología de cálculo de la </w:t>
      </w:r>
      <w:r w:rsidR="00A20884" w:rsidRPr="00644CD3">
        <w:rPr>
          <w:rFonts w:ascii="Nunito Sans" w:hAnsi="Nunito Sans" w:cs="Arial"/>
          <w:sz w:val="22"/>
          <w:szCs w:val="22"/>
        </w:rPr>
        <w:lastRenderedPageBreak/>
        <w:t xml:space="preserve">suficiencia </w:t>
      </w:r>
      <w:r w:rsidR="003B4916" w:rsidRPr="00644CD3">
        <w:rPr>
          <w:rFonts w:ascii="Nunito Sans" w:hAnsi="Nunito Sans" w:cs="Arial"/>
          <w:sz w:val="22"/>
          <w:szCs w:val="22"/>
        </w:rPr>
        <w:t xml:space="preserve">el cambio en la evolución </w:t>
      </w:r>
      <w:r w:rsidR="00EB7D26" w:rsidRPr="00644CD3">
        <w:rPr>
          <w:rFonts w:ascii="Nunito Sans" w:hAnsi="Nunito Sans" w:cs="Arial"/>
          <w:sz w:val="22"/>
          <w:szCs w:val="22"/>
        </w:rPr>
        <w:t xml:space="preserve">anual </w:t>
      </w:r>
      <w:r w:rsidR="00D63D9F" w:rsidRPr="00644CD3">
        <w:rPr>
          <w:rFonts w:ascii="Nunito Sans" w:hAnsi="Nunito Sans" w:cs="Arial"/>
          <w:sz w:val="22"/>
          <w:szCs w:val="22"/>
        </w:rPr>
        <w:t>de estas variables</w:t>
      </w:r>
      <w:r w:rsidR="00056424" w:rsidRPr="00644CD3">
        <w:rPr>
          <w:rFonts w:ascii="Nunito Sans" w:hAnsi="Nunito Sans" w:cs="Arial"/>
          <w:sz w:val="22"/>
          <w:szCs w:val="22"/>
        </w:rPr>
        <w:t>. De acuerdo con datos históricos, el 98% de los pagos se realiza en los primeros tres años después de la ocurrencia del siniestro</w:t>
      </w:r>
      <w:r w:rsidR="00864C28" w:rsidRPr="00644CD3">
        <w:rPr>
          <w:rFonts w:ascii="Nunito Sans" w:hAnsi="Nunito Sans" w:cs="Arial"/>
          <w:sz w:val="22"/>
          <w:szCs w:val="22"/>
        </w:rPr>
        <w:t>,</w:t>
      </w:r>
      <w:r w:rsidR="00056424" w:rsidRPr="00644CD3">
        <w:rPr>
          <w:rFonts w:ascii="Nunito Sans" w:hAnsi="Nunito Sans" w:cs="Arial"/>
          <w:sz w:val="22"/>
          <w:szCs w:val="22"/>
        </w:rPr>
        <w:t xml:space="preserve"> </w:t>
      </w:r>
      <w:r w:rsidR="00864C28" w:rsidRPr="00644CD3">
        <w:rPr>
          <w:rFonts w:ascii="Nunito Sans" w:hAnsi="Nunito Sans" w:cs="Arial"/>
          <w:sz w:val="22"/>
          <w:szCs w:val="22"/>
        </w:rPr>
        <w:t>p</w:t>
      </w:r>
      <w:r w:rsidR="00056424" w:rsidRPr="00644CD3">
        <w:rPr>
          <w:rFonts w:ascii="Nunito Sans" w:hAnsi="Nunito Sans" w:cs="Arial"/>
          <w:sz w:val="22"/>
          <w:szCs w:val="22"/>
        </w:rPr>
        <w:t xml:space="preserve">or lo tanto, se </w:t>
      </w:r>
      <w:r w:rsidR="00864C28" w:rsidRPr="00644CD3">
        <w:rPr>
          <w:rFonts w:ascii="Nunito Sans" w:hAnsi="Nunito Sans" w:cs="Arial"/>
          <w:sz w:val="22"/>
          <w:szCs w:val="22"/>
        </w:rPr>
        <w:t>realizan</w:t>
      </w:r>
      <w:r w:rsidR="00056424" w:rsidRPr="00644CD3">
        <w:rPr>
          <w:rFonts w:ascii="Nunito Sans" w:hAnsi="Nunito Sans" w:cs="Arial"/>
          <w:sz w:val="22"/>
          <w:szCs w:val="22"/>
        </w:rPr>
        <w:t xml:space="preserve"> estimaciones del valor de la UVT y del SMDLV para 2025, 2026 y 2027</w:t>
      </w:r>
      <w:r w:rsidR="00CE5AAB" w:rsidRPr="00644CD3">
        <w:rPr>
          <w:rFonts w:ascii="Nunito Sans" w:hAnsi="Nunito Sans" w:cs="Arial"/>
          <w:sz w:val="22"/>
          <w:szCs w:val="22"/>
        </w:rPr>
        <w:t>,</w:t>
      </w:r>
      <w:r w:rsidR="00112BC1" w:rsidRPr="00644CD3">
        <w:rPr>
          <w:rFonts w:ascii="Nunito Sans" w:hAnsi="Nunito Sans" w:cs="Arial"/>
          <w:sz w:val="22"/>
          <w:szCs w:val="22"/>
        </w:rPr>
        <w:t xml:space="preserve"> </w:t>
      </w:r>
      <w:r w:rsidR="00D0606A" w:rsidRPr="00644CD3">
        <w:rPr>
          <w:rFonts w:ascii="Nunito Sans" w:hAnsi="Nunito Sans" w:cs="Arial"/>
          <w:sz w:val="22"/>
          <w:szCs w:val="22"/>
        </w:rPr>
        <w:t xml:space="preserve">para así reconocer su </w:t>
      </w:r>
      <w:r w:rsidR="00D06534" w:rsidRPr="00644CD3">
        <w:rPr>
          <w:rFonts w:ascii="Nunito Sans" w:hAnsi="Nunito Sans" w:cs="Arial"/>
          <w:sz w:val="22"/>
          <w:szCs w:val="22"/>
        </w:rPr>
        <w:t>variación</w:t>
      </w:r>
      <w:r w:rsidR="00D0606A" w:rsidRPr="00644CD3">
        <w:rPr>
          <w:rFonts w:ascii="Nunito Sans" w:hAnsi="Nunito Sans" w:cs="Arial"/>
          <w:sz w:val="22"/>
          <w:szCs w:val="22"/>
        </w:rPr>
        <w:t xml:space="preserve"> en los v</w:t>
      </w:r>
      <w:r w:rsidR="00D06534" w:rsidRPr="00644CD3">
        <w:rPr>
          <w:rFonts w:ascii="Nunito Sans" w:hAnsi="Nunito Sans" w:cs="Arial"/>
          <w:sz w:val="22"/>
          <w:szCs w:val="22"/>
        </w:rPr>
        <w:t>alores pagados de cada año</w:t>
      </w:r>
      <w:r w:rsidR="006A37C1" w:rsidRPr="00644CD3">
        <w:rPr>
          <w:rFonts w:ascii="Nunito Sans" w:hAnsi="Nunito Sans" w:cs="Arial"/>
          <w:sz w:val="22"/>
          <w:szCs w:val="22"/>
        </w:rPr>
        <w:t>.</w:t>
      </w:r>
    </w:p>
    <w:p w14:paraId="651F97AF" w14:textId="77777777" w:rsidR="00751EE5" w:rsidRPr="00644CD3" w:rsidRDefault="00751EE5" w:rsidP="00751EE5">
      <w:pPr>
        <w:pStyle w:val="Prrafodelista"/>
        <w:spacing w:after="0" w:line="240" w:lineRule="auto"/>
        <w:jc w:val="both"/>
        <w:rPr>
          <w:rFonts w:ascii="Nunito Sans" w:hAnsi="Nunito Sans" w:cs="Arial"/>
          <w:sz w:val="22"/>
          <w:szCs w:val="22"/>
        </w:rPr>
      </w:pPr>
    </w:p>
    <w:p w14:paraId="4344CD6C" w14:textId="4C415391" w:rsidR="00833402" w:rsidRPr="00644CD3" w:rsidRDefault="00751EE5" w:rsidP="00833402">
      <w:pPr>
        <w:pStyle w:val="Prrafodelista"/>
        <w:spacing w:after="0" w:line="240" w:lineRule="auto"/>
        <w:jc w:val="both"/>
        <w:rPr>
          <w:rFonts w:ascii="Nunito Sans" w:hAnsi="Nunito Sans" w:cs="Arial"/>
          <w:sz w:val="22"/>
          <w:szCs w:val="22"/>
        </w:rPr>
      </w:pPr>
      <w:r w:rsidRPr="00644CD3">
        <w:rPr>
          <w:rFonts w:ascii="Nunito Sans" w:hAnsi="Nunito Sans" w:cs="Arial"/>
          <w:sz w:val="22"/>
          <w:szCs w:val="22"/>
        </w:rPr>
        <w:t xml:space="preserve">b) </w:t>
      </w:r>
      <w:r w:rsidR="00DD163F" w:rsidRPr="00644CD3">
        <w:rPr>
          <w:rFonts w:ascii="Nunito Sans" w:hAnsi="Nunito Sans" w:cs="Arial"/>
          <w:sz w:val="22"/>
          <w:szCs w:val="22"/>
        </w:rPr>
        <w:t xml:space="preserve">Con la </w:t>
      </w:r>
      <w:r w:rsidR="003E14CF" w:rsidRPr="00644CD3">
        <w:rPr>
          <w:rFonts w:ascii="Nunito Sans" w:hAnsi="Nunito Sans" w:cs="Arial"/>
          <w:sz w:val="22"/>
          <w:szCs w:val="22"/>
        </w:rPr>
        <w:t>inclusión</w:t>
      </w:r>
      <w:r w:rsidR="00581A27" w:rsidRPr="00644CD3">
        <w:rPr>
          <w:rFonts w:ascii="Nunito Sans" w:hAnsi="Nunito Sans" w:cs="Arial"/>
          <w:sz w:val="22"/>
          <w:szCs w:val="22"/>
        </w:rPr>
        <w:t xml:space="preserve"> </w:t>
      </w:r>
      <w:r w:rsidR="00DD163F" w:rsidRPr="00644CD3">
        <w:rPr>
          <w:rFonts w:ascii="Nunito Sans" w:hAnsi="Nunito Sans" w:cs="Arial"/>
          <w:sz w:val="22"/>
          <w:szCs w:val="22"/>
        </w:rPr>
        <w:t>de</w:t>
      </w:r>
      <w:r w:rsidR="003F7228" w:rsidRPr="00644CD3">
        <w:rPr>
          <w:rFonts w:ascii="Nunito Sans" w:hAnsi="Nunito Sans" w:cs="Arial"/>
          <w:sz w:val="22"/>
          <w:szCs w:val="22"/>
        </w:rPr>
        <w:t xml:space="preserve"> </w:t>
      </w:r>
      <w:r w:rsidR="00EB32DD" w:rsidRPr="00644CD3">
        <w:rPr>
          <w:rFonts w:ascii="Nunito Sans" w:hAnsi="Nunito Sans" w:cs="Arial"/>
          <w:sz w:val="22"/>
          <w:szCs w:val="22"/>
        </w:rPr>
        <w:t>l</w:t>
      </w:r>
      <w:r w:rsidR="00E62BDD" w:rsidRPr="00644CD3">
        <w:rPr>
          <w:rFonts w:ascii="Nunito Sans" w:hAnsi="Nunito Sans" w:cs="Arial"/>
          <w:sz w:val="22"/>
          <w:szCs w:val="22"/>
        </w:rPr>
        <w:t xml:space="preserve">os </w:t>
      </w:r>
      <w:r w:rsidR="00DC33A9" w:rsidRPr="00644CD3">
        <w:rPr>
          <w:rFonts w:ascii="Nunito Sans" w:hAnsi="Nunito Sans" w:cs="Arial"/>
          <w:sz w:val="22"/>
          <w:szCs w:val="22"/>
        </w:rPr>
        <w:t xml:space="preserve">vehículos </w:t>
      </w:r>
      <w:r w:rsidR="008315E5" w:rsidRPr="00644CD3">
        <w:rPr>
          <w:rFonts w:ascii="Nunito Sans" w:hAnsi="Nunito Sans" w:cs="Arial"/>
          <w:sz w:val="22"/>
          <w:szCs w:val="22"/>
        </w:rPr>
        <w:t xml:space="preserve">de </w:t>
      </w:r>
      <w:r w:rsidR="00A20884" w:rsidRPr="00644CD3">
        <w:rPr>
          <w:rFonts w:ascii="Nunito Sans" w:hAnsi="Nunito Sans" w:cs="Arial"/>
          <w:sz w:val="22"/>
          <w:szCs w:val="22"/>
        </w:rPr>
        <w:t>rango diferencial</w:t>
      </w:r>
      <w:r w:rsidR="009C46E1" w:rsidRPr="00644CD3">
        <w:rPr>
          <w:rFonts w:ascii="Nunito Sans" w:hAnsi="Nunito Sans" w:cs="Arial"/>
          <w:sz w:val="22"/>
          <w:szCs w:val="22"/>
        </w:rPr>
        <w:t xml:space="preserve"> por </w:t>
      </w:r>
      <w:r w:rsidR="00A20884" w:rsidRPr="00644CD3">
        <w:rPr>
          <w:rFonts w:ascii="Nunito Sans" w:hAnsi="Nunito Sans" w:cs="Arial"/>
          <w:sz w:val="22"/>
          <w:szCs w:val="22"/>
        </w:rPr>
        <w:t>riesgo</w:t>
      </w:r>
      <w:r w:rsidR="00FF0CDC" w:rsidRPr="00644CD3">
        <w:rPr>
          <w:rFonts w:ascii="Nunito Sans" w:hAnsi="Nunito Sans" w:cs="Arial"/>
          <w:sz w:val="22"/>
          <w:szCs w:val="22"/>
        </w:rPr>
        <w:t>,</w:t>
      </w:r>
      <w:r w:rsidR="008315E5" w:rsidRPr="00644CD3">
        <w:rPr>
          <w:rFonts w:ascii="Nunito Sans" w:hAnsi="Nunito Sans" w:cs="Arial"/>
          <w:sz w:val="22"/>
          <w:szCs w:val="22"/>
        </w:rPr>
        <w:t xml:space="preserve"> </w:t>
      </w:r>
      <w:r w:rsidR="001A2A2A" w:rsidRPr="00644CD3">
        <w:rPr>
          <w:rFonts w:ascii="Nunito Sans" w:hAnsi="Nunito Sans" w:cs="Arial"/>
          <w:sz w:val="22"/>
          <w:szCs w:val="22"/>
        </w:rPr>
        <w:t xml:space="preserve">los cuales </w:t>
      </w:r>
      <w:r w:rsidR="00737BC2" w:rsidRPr="00644CD3">
        <w:rPr>
          <w:rFonts w:ascii="Nunito Sans" w:hAnsi="Nunito Sans" w:cs="Arial"/>
          <w:sz w:val="22"/>
          <w:szCs w:val="22"/>
        </w:rPr>
        <w:t>pagan</w:t>
      </w:r>
      <w:r w:rsidR="00A20884" w:rsidRPr="00644CD3">
        <w:rPr>
          <w:rFonts w:ascii="Nunito Sans" w:hAnsi="Nunito Sans" w:cs="Arial"/>
          <w:sz w:val="22"/>
          <w:szCs w:val="22"/>
        </w:rPr>
        <w:t xml:space="preserve"> aproximadamente </w:t>
      </w:r>
      <w:r w:rsidR="007A6F8A" w:rsidRPr="00644CD3">
        <w:rPr>
          <w:rFonts w:ascii="Nunito Sans" w:hAnsi="Nunito Sans" w:cs="Arial"/>
          <w:sz w:val="22"/>
          <w:szCs w:val="22"/>
        </w:rPr>
        <w:t>el</w:t>
      </w:r>
      <w:r w:rsidR="009C46E1" w:rsidRPr="00644CD3">
        <w:rPr>
          <w:rFonts w:ascii="Nunito Sans" w:hAnsi="Nunito Sans" w:cs="Arial"/>
          <w:sz w:val="22"/>
          <w:szCs w:val="22"/>
        </w:rPr>
        <w:t xml:space="preserve"> </w:t>
      </w:r>
      <w:r w:rsidR="00A20884" w:rsidRPr="00644CD3">
        <w:rPr>
          <w:rFonts w:ascii="Nunito Sans" w:hAnsi="Nunito Sans" w:cs="Arial"/>
          <w:sz w:val="22"/>
          <w:szCs w:val="22"/>
        </w:rPr>
        <w:t xml:space="preserve">50% </w:t>
      </w:r>
      <w:r w:rsidR="00A20884" w:rsidRPr="00644CD3" w:rsidDel="00682716">
        <w:rPr>
          <w:rFonts w:ascii="Nunito Sans" w:hAnsi="Nunito Sans" w:cs="Arial"/>
          <w:sz w:val="22"/>
          <w:szCs w:val="22"/>
        </w:rPr>
        <w:t xml:space="preserve">del valor </w:t>
      </w:r>
      <w:r w:rsidR="00A20884" w:rsidRPr="00644CD3">
        <w:rPr>
          <w:rFonts w:ascii="Nunito Sans" w:hAnsi="Nunito Sans" w:cs="Arial"/>
          <w:sz w:val="22"/>
          <w:szCs w:val="22"/>
        </w:rPr>
        <w:t xml:space="preserve">final en pesos vigente al 14 de diciembre de 2022, </w:t>
      </w:r>
      <w:r w:rsidR="0022771F" w:rsidRPr="00644CD3">
        <w:rPr>
          <w:rFonts w:ascii="Nunito Sans" w:hAnsi="Nunito Sans" w:cs="Arial"/>
          <w:sz w:val="22"/>
          <w:szCs w:val="22"/>
        </w:rPr>
        <w:t xml:space="preserve">actualizado con la </w:t>
      </w:r>
      <w:r w:rsidR="00122764" w:rsidRPr="00644CD3">
        <w:rPr>
          <w:rFonts w:ascii="Nunito Sans" w:hAnsi="Nunito Sans" w:cs="Arial"/>
          <w:sz w:val="22"/>
          <w:szCs w:val="22"/>
        </w:rPr>
        <w:t xml:space="preserve">variación de la </w:t>
      </w:r>
      <w:r w:rsidR="0022771F" w:rsidRPr="00644CD3">
        <w:rPr>
          <w:rFonts w:ascii="Nunito Sans" w:hAnsi="Nunito Sans" w:cs="Arial"/>
          <w:sz w:val="22"/>
          <w:szCs w:val="22"/>
        </w:rPr>
        <w:t>UVT</w:t>
      </w:r>
      <w:r w:rsidR="00DE4F0A" w:rsidRPr="00644CD3">
        <w:rPr>
          <w:rFonts w:ascii="Nunito Sans" w:hAnsi="Nunito Sans" w:cs="Arial"/>
          <w:sz w:val="22"/>
          <w:szCs w:val="22"/>
        </w:rPr>
        <w:t xml:space="preserve">, </w:t>
      </w:r>
      <w:r w:rsidR="00E75B1A" w:rsidRPr="00644CD3">
        <w:rPr>
          <w:rFonts w:ascii="Nunito Sans" w:hAnsi="Nunito Sans" w:cs="Arial"/>
          <w:sz w:val="22"/>
          <w:szCs w:val="22"/>
        </w:rPr>
        <w:t xml:space="preserve">se </w:t>
      </w:r>
      <w:r w:rsidRPr="00644CD3">
        <w:rPr>
          <w:rFonts w:ascii="Nunito Sans" w:hAnsi="Nunito Sans" w:cs="Arial"/>
          <w:sz w:val="22"/>
          <w:szCs w:val="22"/>
        </w:rPr>
        <w:t xml:space="preserve">ha observado </w:t>
      </w:r>
      <w:r w:rsidR="00A20884" w:rsidRPr="00644CD3">
        <w:rPr>
          <w:rFonts w:ascii="Nunito Sans" w:hAnsi="Nunito Sans" w:cs="Arial"/>
          <w:sz w:val="22"/>
          <w:szCs w:val="22"/>
        </w:rPr>
        <w:t xml:space="preserve">un aumento en </w:t>
      </w:r>
      <w:r w:rsidR="00BA53A0" w:rsidRPr="00644CD3">
        <w:rPr>
          <w:rFonts w:ascii="Nunito Sans" w:hAnsi="Nunito Sans" w:cs="Arial"/>
          <w:sz w:val="22"/>
          <w:szCs w:val="22"/>
        </w:rPr>
        <w:t xml:space="preserve">la </w:t>
      </w:r>
      <w:r w:rsidR="00A20884" w:rsidRPr="00644CD3">
        <w:rPr>
          <w:rFonts w:ascii="Nunito Sans" w:hAnsi="Nunito Sans" w:cs="Arial"/>
          <w:sz w:val="22"/>
          <w:szCs w:val="22"/>
        </w:rPr>
        <w:t xml:space="preserve">participación </w:t>
      </w:r>
      <w:r w:rsidR="00BA53A0" w:rsidRPr="00644CD3">
        <w:rPr>
          <w:rFonts w:ascii="Nunito Sans" w:hAnsi="Nunito Sans" w:cs="Arial"/>
          <w:sz w:val="22"/>
          <w:szCs w:val="22"/>
        </w:rPr>
        <w:t>de las motocicletas</w:t>
      </w:r>
      <w:r w:rsidR="000F4274" w:rsidRPr="00644CD3">
        <w:rPr>
          <w:rFonts w:ascii="Nunito Sans" w:hAnsi="Nunito Sans" w:cs="Arial"/>
          <w:sz w:val="22"/>
          <w:szCs w:val="22"/>
        </w:rPr>
        <w:t xml:space="preserve">, por lo cual se hace necesario estimar la exposición y composición </w:t>
      </w:r>
      <w:r w:rsidR="009A6983" w:rsidRPr="00644CD3">
        <w:rPr>
          <w:rFonts w:ascii="Nunito Sans" w:hAnsi="Nunito Sans" w:cs="Arial"/>
          <w:sz w:val="22"/>
          <w:szCs w:val="22"/>
        </w:rPr>
        <w:t>del parque automotor asegurado en</w:t>
      </w:r>
      <w:r w:rsidR="000F4274" w:rsidRPr="00644CD3">
        <w:rPr>
          <w:rFonts w:ascii="Nunito Sans" w:hAnsi="Nunito Sans" w:cs="Arial"/>
          <w:sz w:val="22"/>
          <w:szCs w:val="22"/>
        </w:rPr>
        <w:t xml:space="preserve"> SOAT para el siguiente año,</w:t>
      </w:r>
      <w:r w:rsidRPr="00644CD3">
        <w:rPr>
          <w:rFonts w:ascii="Nunito Sans" w:hAnsi="Nunito Sans" w:cs="Arial"/>
          <w:sz w:val="22"/>
          <w:szCs w:val="22"/>
        </w:rPr>
        <w:t xml:space="preserve"> basado en el crecimiento de este tipo de vehículos, el cual se espera que </w:t>
      </w:r>
      <w:r w:rsidR="00621CB6">
        <w:rPr>
          <w:rFonts w:ascii="Nunito Sans" w:hAnsi="Nunito Sans" w:cs="Arial"/>
          <w:sz w:val="22"/>
          <w:szCs w:val="22"/>
        </w:rPr>
        <w:t>aumente</w:t>
      </w:r>
      <w:r w:rsidRPr="00644CD3">
        <w:rPr>
          <w:rFonts w:ascii="Nunito Sans" w:hAnsi="Nunito Sans" w:cs="Arial"/>
          <w:sz w:val="22"/>
          <w:szCs w:val="22"/>
        </w:rPr>
        <w:t xml:space="preserve"> en 1%, de acuerdo a lo observado entre 2023 y 2024</w:t>
      </w:r>
      <w:r w:rsidR="008D44AC" w:rsidRPr="00644CD3">
        <w:rPr>
          <w:rFonts w:ascii="Nunito Sans" w:hAnsi="Nunito Sans" w:cs="Arial"/>
          <w:sz w:val="22"/>
          <w:szCs w:val="22"/>
        </w:rPr>
        <w:t>.</w:t>
      </w:r>
    </w:p>
    <w:p w14:paraId="43AB5652" w14:textId="77777777" w:rsidR="00833402" w:rsidRPr="00644CD3" w:rsidRDefault="00833402" w:rsidP="00833402">
      <w:pPr>
        <w:pStyle w:val="Prrafodelista"/>
        <w:spacing w:after="0" w:line="240" w:lineRule="auto"/>
        <w:jc w:val="both"/>
        <w:rPr>
          <w:rFonts w:ascii="Nunito Sans" w:hAnsi="Nunito Sans" w:cs="Arial"/>
          <w:sz w:val="22"/>
          <w:szCs w:val="22"/>
        </w:rPr>
      </w:pPr>
    </w:p>
    <w:p w14:paraId="117439A7" w14:textId="01BA62A0" w:rsidR="00251DF6" w:rsidRPr="00644CD3" w:rsidRDefault="00833402" w:rsidP="00833402">
      <w:pPr>
        <w:pStyle w:val="Prrafodelista"/>
        <w:spacing w:after="0" w:line="240" w:lineRule="auto"/>
        <w:jc w:val="both"/>
        <w:rPr>
          <w:rFonts w:ascii="Nunito Sans" w:hAnsi="Nunito Sans" w:cs="Arial"/>
          <w:sz w:val="22"/>
          <w:szCs w:val="22"/>
        </w:rPr>
      </w:pPr>
      <w:r w:rsidRPr="00644CD3">
        <w:rPr>
          <w:rFonts w:ascii="Nunito Sans" w:hAnsi="Nunito Sans" w:cs="Arial"/>
          <w:sz w:val="22"/>
          <w:szCs w:val="22"/>
        </w:rPr>
        <w:t xml:space="preserve">c) </w:t>
      </w:r>
      <w:r w:rsidR="0071546A" w:rsidRPr="00644CD3">
        <w:rPr>
          <w:rFonts w:ascii="Nunito Sans" w:hAnsi="Nunito Sans" w:cs="Arial"/>
          <w:sz w:val="22"/>
          <w:szCs w:val="22"/>
        </w:rPr>
        <w:t>Debido a</w:t>
      </w:r>
      <w:r w:rsidR="00DC1FF8" w:rsidRPr="00644CD3">
        <w:rPr>
          <w:rFonts w:ascii="Nunito Sans" w:hAnsi="Nunito Sans" w:cs="Arial"/>
          <w:sz w:val="22"/>
          <w:szCs w:val="22"/>
        </w:rPr>
        <w:t xml:space="preserve"> que e</w:t>
      </w:r>
      <w:r w:rsidR="00CF4AB6" w:rsidRPr="00644CD3">
        <w:rPr>
          <w:rFonts w:ascii="Nunito Sans" w:hAnsi="Nunito Sans" w:cs="Arial"/>
          <w:sz w:val="22"/>
          <w:szCs w:val="22"/>
        </w:rPr>
        <w:t>l</w:t>
      </w:r>
      <w:r w:rsidR="00B304DA" w:rsidRPr="00644CD3">
        <w:rPr>
          <w:rFonts w:ascii="Nunito Sans" w:hAnsi="Nunito Sans" w:cs="Arial"/>
          <w:sz w:val="22"/>
          <w:szCs w:val="22"/>
        </w:rPr>
        <w:t xml:space="preserve"> parque automotor </w:t>
      </w:r>
      <w:r w:rsidR="00DC1FF8" w:rsidRPr="00644CD3">
        <w:rPr>
          <w:rFonts w:ascii="Nunito Sans" w:hAnsi="Nunito Sans" w:cs="Arial"/>
          <w:sz w:val="22"/>
          <w:szCs w:val="22"/>
        </w:rPr>
        <w:t xml:space="preserve">asegurado está </w:t>
      </w:r>
      <w:r w:rsidR="00B304DA" w:rsidRPr="00644CD3">
        <w:rPr>
          <w:rFonts w:ascii="Nunito Sans" w:hAnsi="Nunito Sans" w:cs="Arial"/>
          <w:sz w:val="22"/>
          <w:szCs w:val="22"/>
        </w:rPr>
        <w:t>sujeto</w:t>
      </w:r>
      <w:r w:rsidR="0071546A" w:rsidRPr="00644CD3">
        <w:rPr>
          <w:rFonts w:ascii="Nunito Sans" w:hAnsi="Nunito Sans" w:cs="Arial"/>
          <w:sz w:val="22"/>
          <w:szCs w:val="22"/>
        </w:rPr>
        <w:t xml:space="preserve"> a</w:t>
      </w:r>
      <w:r w:rsidR="00B304DA" w:rsidRPr="00644CD3">
        <w:rPr>
          <w:rFonts w:ascii="Nunito Sans" w:hAnsi="Nunito Sans" w:cs="Arial"/>
          <w:sz w:val="22"/>
          <w:szCs w:val="22"/>
        </w:rPr>
        <w:t xml:space="preserve"> </w:t>
      </w:r>
      <w:r w:rsidR="00A20884" w:rsidRPr="00644CD3">
        <w:rPr>
          <w:rFonts w:ascii="Nunito Sans" w:hAnsi="Nunito Sans" w:cs="Arial"/>
          <w:sz w:val="22"/>
          <w:szCs w:val="22"/>
        </w:rPr>
        <w:t>descuentos que benefician la movilidad sostenible</w:t>
      </w:r>
      <w:r w:rsidR="001361C8" w:rsidRPr="00644CD3">
        <w:rPr>
          <w:rFonts w:ascii="Nunito Sans" w:hAnsi="Nunito Sans" w:cs="Arial"/>
          <w:sz w:val="22"/>
          <w:szCs w:val="22"/>
        </w:rPr>
        <w:t>,</w:t>
      </w:r>
      <w:r w:rsidR="00B953A9" w:rsidRPr="00644CD3">
        <w:rPr>
          <w:rFonts w:ascii="Nunito Sans" w:hAnsi="Nunito Sans" w:cs="Arial"/>
          <w:sz w:val="22"/>
          <w:szCs w:val="22"/>
        </w:rPr>
        <w:t xml:space="preserve"> </w:t>
      </w:r>
      <w:r w:rsidR="00D3773F" w:rsidRPr="00644CD3">
        <w:rPr>
          <w:rFonts w:ascii="Nunito Sans" w:hAnsi="Nunito Sans" w:cs="Arial"/>
          <w:sz w:val="22"/>
          <w:szCs w:val="22"/>
        </w:rPr>
        <w:t xml:space="preserve">se </w:t>
      </w:r>
      <w:r w:rsidR="00153B95" w:rsidRPr="00644CD3">
        <w:rPr>
          <w:rFonts w:ascii="Nunito Sans" w:hAnsi="Nunito Sans" w:cs="Arial"/>
          <w:sz w:val="22"/>
          <w:szCs w:val="22"/>
        </w:rPr>
        <w:t>in</w:t>
      </w:r>
      <w:r w:rsidR="0071546A" w:rsidRPr="00644CD3">
        <w:rPr>
          <w:rFonts w:ascii="Nunito Sans" w:hAnsi="Nunito Sans" w:cs="Arial"/>
          <w:sz w:val="22"/>
          <w:szCs w:val="22"/>
        </w:rPr>
        <w:t>c</w:t>
      </w:r>
      <w:r w:rsidR="00153B95" w:rsidRPr="00644CD3">
        <w:rPr>
          <w:rFonts w:ascii="Nunito Sans" w:hAnsi="Nunito Sans" w:cs="Arial"/>
          <w:sz w:val="22"/>
          <w:szCs w:val="22"/>
        </w:rPr>
        <w:t xml:space="preserve">luyen </w:t>
      </w:r>
      <w:r w:rsidR="0071546A" w:rsidRPr="00644CD3">
        <w:rPr>
          <w:rFonts w:ascii="Nunito Sans" w:hAnsi="Nunito Sans" w:cs="Arial"/>
          <w:sz w:val="22"/>
          <w:szCs w:val="22"/>
        </w:rPr>
        <w:t>estimaciones</w:t>
      </w:r>
      <w:r w:rsidR="00153B95" w:rsidRPr="00644CD3">
        <w:rPr>
          <w:rFonts w:ascii="Nunito Sans" w:hAnsi="Nunito Sans" w:cs="Arial"/>
          <w:sz w:val="22"/>
          <w:szCs w:val="22"/>
        </w:rPr>
        <w:t xml:space="preserve"> de su crecimiento </w:t>
      </w:r>
      <w:r w:rsidR="000B0680" w:rsidRPr="00644CD3">
        <w:rPr>
          <w:rFonts w:ascii="Nunito Sans" w:hAnsi="Nunito Sans" w:cs="Arial"/>
          <w:sz w:val="22"/>
          <w:szCs w:val="22"/>
        </w:rPr>
        <w:t>para</w:t>
      </w:r>
      <w:r w:rsidR="00A20884" w:rsidRPr="00644CD3">
        <w:rPr>
          <w:rFonts w:ascii="Nunito Sans" w:hAnsi="Nunito Sans" w:cs="Arial"/>
          <w:sz w:val="22"/>
          <w:szCs w:val="22"/>
        </w:rPr>
        <w:t xml:space="preserve"> reconocer </w:t>
      </w:r>
      <w:r w:rsidR="007B151A" w:rsidRPr="00644CD3">
        <w:rPr>
          <w:rFonts w:ascii="Nunito Sans" w:hAnsi="Nunito Sans" w:cs="Arial"/>
          <w:sz w:val="22"/>
          <w:szCs w:val="22"/>
        </w:rPr>
        <w:t>su incidencia</w:t>
      </w:r>
      <w:r w:rsidR="0071546A" w:rsidRPr="00644CD3">
        <w:rPr>
          <w:rFonts w:ascii="Nunito Sans" w:hAnsi="Nunito Sans" w:cs="Arial"/>
          <w:sz w:val="22"/>
          <w:szCs w:val="22"/>
        </w:rPr>
        <w:t xml:space="preserve"> sobre la prima devengada esperada.</w:t>
      </w:r>
    </w:p>
    <w:p w14:paraId="570407DF" w14:textId="77777777" w:rsidR="00251DF6" w:rsidRPr="00644CD3" w:rsidRDefault="00251DF6" w:rsidP="00833402">
      <w:pPr>
        <w:pStyle w:val="Prrafodelista"/>
        <w:spacing w:after="0" w:line="240" w:lineRule="auto"/>
        <w:jc w:val="both"/>
        <w:rPr>
          <w:rFonts w:ascii="Nunito Sans" w:hAnsi="Nunito Sans" w:cs="Arial"/>
          <w:sz w:val="22"/>
          <w:szCs w:val="22"/>
        </w:rPr>
      </w:pPr>
    </w:p>
    <w:p w14:paraId="42192A5F" w14:textId="67F65D09" w:rsidR="00DA0C4C" w:rsidRPr="00644CD3" w:rsidRDefault="001638FF" w:rsidP="00251DF6">
      <w:pPr>
        <w:pStyle w:val="Prrafodelista"/>
        <w:spacing w:after="0" w:line="240" w:lineRule="auto"/>
        <w:jc w:val="both"/>
        <w:rPr>
          <w:rFonts w:ascii="Nunito Sans" w:hAnsi="Nunito Sans"/>
          <w:sz w:val="22"/>
          <w:szCs w:val="22"/>
        </w:rPr>
      </w:pPr>
      <w:r w:rsidRPr="00644CD3">
        <w:rPr>
          <w:rFonts w:ascii="Nunito Sans" w:hAnsi="Nunito Sans"/>
          <w:sz w:val="22"/>
          <w:szCs w:val="22"/>
        </w:rPr>
        <w:t xml:space="preserve">d) </w:t>
      </w:r>
      <w:r w:rsidR="0090349A" w:rsidRPr="00644CD3">
        <w:rPr>
          <w:rFonts w:ascii="Nunito Sans" w:hAnsi="Nunito Sans"/>
          <w:sz w:val="22"/>
          <w:szCs w:val="22"/>
        </w:rPr>
        <w:t xml:space="preserve">A partir del </w:t>
      </w:r>
      <w:r w:rsidR="00101FC1">
        <w:rPr>
          <w:rFonts w:ascii="Nunito Sans" w:hAnsi="Nunito Sans"/>
          <w:sz w:val="22"/>
          <w:szCs w:val="22"/>
        </w:rPr>
        <w:t>comportamiento observado</w:t>
      </w:r>
      <w:r w:rsidR="00101FC1" w:rsidRPr="00644CD3">
        <w:rPr>
          <w:rFonts w:ascii="Nunito Sans" w:hAnsi="Nunito Sans"/>
          <w:sz w:val="22"/>
          <w:szCs w:val="22"/>
        </w:rPr>
        <w:t xml:space="preserve"> </w:t>
      </w:r>
      <w:r w:rsidR="0090349A" w:rsidRPr="00644CD3">
        <w:rPr>
          <w:rFonts w:ascii="Nunito Sans" w:hAnsi="Nunito Sans"/>
          <w:sz w:val="22"/>
          <w:szCs w:val="22"/>
        </w:rPr>
        <w:t>de la siniestralidad</w:t>
      </w:r>
      <w:r w:rsidR="000D1CD9" w:rsidRPr="00644CD3">
        <w:rPr>
          <w:rFonts w:ascii="Nunito Sans" w:hAnsi="Nunito Sans"/>
          <w:sz w:val="22"/>
          <w:szCs w:val="22"/>
        </w:rPr>
        <w:t>, se ha diseñado un</w:t>
      </w:r>
      <w:r w:rsidR="00E121CA">
        <w:rPr>
          <w:rFonts w:ascii="Nunito Sans" w:hAnsi="Nunito Sans"/>
          <w:sz w:val="22"/>
          <w:szCs w:val="22"/>
        </w:rPr>
        <w:t xml:space="preserve"> criterio para determinar</w:t>
      </w:r>
      <w:r w:rsidR="000D1CD9" w:rsidRPr="00644CD3">
        <w:rPr>
          <w:rFonts w:ascii="Nunito Sans" w:hAnsi="Nunito Sans"/>
          <w:sz w:val="22"/>
          <w:szCs w:val="22"/>
        </w:rPr>
        <w:t xml:space="preserve"> el margen de seguridad, reconociendo que cuando la siniestralidad es baja, se espera un aumento en la misma, y cuando es alta, se prevé una disminución. Además, cuando la siniestralidad se encuentra cerca del promedio, se espera que no haya grandes variaciones. Est</w:t>
      </w:r>
      <w:r w:rsidR="00E121CA">
        <w:rPr>
          <w:rFonts w:ascii="Nunito Sans" w:hAnsi="Nunito Sans"/>
          <w:sz w:val="22"/>
          <w:szCs w:val="22"/>
        </w:rPr>
        <w:t>e criterio</w:t>
      </w:r>
      <w:r w:rsidR="0029302B">
        <w:rPr>
          <w:rFonts w:ascii="Nunito Sans" w:hAnsi="Nunito Sans"/>
          <w:sz w:val="22"/>
          <w:szCs w:val="22"/>
        </w:rPr>
        <w:t xml:space="preserve"> </w:t>
      </w:r>
      <w:r w:rsidR="000D1CD9" w:rsidRPr="00644CD3">
        <w:rPr>
          <w:rFonts w:ascii="Nunito Sans" w:hAnsi="Nunito Sans"/>
          <w:sz w:val="22"/>
          <w:szCs w:val="22"/>
        </w:rPr>
        <w:t>permitirá ajustar los márgenes de seguridad de manera más precisa, tomando en cuenta las fluctuaciones esperadas en el comportamiento de los siniestros.</w:t>
      </w:r>
    </w:p>
    <w:p w14:paraId="324FAB23" w14:textId="77777777" w:rsidR="00A20884" w:rsidRPr="00644CD3" w:rsidRDefault="00A20884" w:rsidP="00A20884">
      <w:pPr>
        <w:spacing w:line="240" w:lineRule="auto"/>
        <w:jc w:val="both"/>
        <w:rPr>
          <w:rFonts w:ascii="Nunito Sans" w:hAnsi="Nunito Sans" w:cs="Arial"/>
          <w:sz w:val="22"/>
          <w:szCs w:val="22"/>
        </w:rPr>
      </w:pPr>
    </w:p>
    <w:p w14:paraId="59E95463" w14:textId="4A57C0FB" w:rsidR="00A4455B" w:rsidRDefault="0029302B" w:rsidP="00A20884">
      <w:pPr>
        <w:spacing w:line="240" w:lineRule="auto"/>
        <w:jc w:val="both"/>
        <w:rPr>
          <w:rFonts w:ascii="Nunito Sans" w:hAnsi="Nunito Sans" w:cs="Arial"/>
          <w:sz w:val="22"/>
          <w:szCs w:val="22"/>
        </w:rPr>
      </w:pPr>
      <w:r>
        <w:rPr>
          <w:rFonts w:ascii="Nunito Sans" w:hAnsi="Nunito Sans" w:cs="Arial"/>
          <w:sz w:val="22"/>
          <w:szCs w:val="22"/>
        </w:rPr>
        <w:t xml:space="preserve"> </w:t>
      </w:r>
      <w:r w:rsidR="009C7C00">
        <w:rPr>
          <w:rFonts w:ascii="Nunito Sans" w:hAnsi="Nunito Sans" w:cs="Arial"/>
          <w:sz w:val="22"/>
          <w:szCs w:val="22"/>
        </w:rPr>
        <w:t>e</w:t>
      </w:r>
      <w:r w:rsidR="00A20884" w:rsidRPr="00644CD3">
        <w:rPr>
          <w:rFonts w:ascii="Nunito Sans" w:hAnsi="Nunito Sans" w:cs="Arial"/>
          <w:sz w:val="22"/>
          <w:szCs w:val="22"/>
        </w:rPr>
        <w:t>l punto de partida del ejercicio son las cifras reportadas por las entidades aseguradoras a la SFC, de acuerdo con el artículo 193 del EOSF esta Superintendencia “</w:t>
      </w:r>
      <w:r w:rsidR="00A20884" w:rsidRPr="00644CD3">
        <w:rPr>
          <w:rFonts w:ascii="Nunito Sans" w:hAnsi="Nunito Sans" w:cs="Arial"/>
          <w:i/>
          <w:iCs/>
          <w:sz w:val="22"/>
          <w:szCs w:val="22"/>
        </w:rPr>
        <w:t xml:space="preserve">(…) solicitará a las entidades aseguradoras la información que estime conveniente (…)” </w:t>
      </w:r>
      <w:r w:rsidR="00A20884" w:rsidRPr="00644CD3">
        <w:rPr>
          <w:rFonts w:ascii="Nunito Sans" w:hAnsi="Nunito Sans" w:cs="Arial"/>
          <w:sz w:val="22"/>
          <w:szCs w:val="22"/>
        </w:rPr>
        <w:t>mediante los formatos</w:t>
      </w:r>
      <w:r w:rsidR="00A20884" w:rsidRPr="00644CD3">
        <w:rPr>
          <w:rFonts w:ascii="Nunito Sans" w:hAnsi="Nunito Sans" w:cs="Arial"/>
          <w:i/>
          <w:iCs/>
          <w:sz w:val="22"/>
          <w:szCs w:val="22"/>
        </w:rPr>
        <w:t xml:space="preserve"> </w:t>
      </w:r>
      <w:r w:rsidR="00A20884" w:rsidRPr="00644CD3">
        <w:rPr>
          <w:rFonts w:ascii="Nunito Sans" w:hAnsi="Nunito Sans" w:cs="Arial"/>
          <w:sz w:val="22"/>
          <w:szCs w:val="22"/>
        </w:rPr>
        <w:t xml:space="preserve">363 y 364. A partir de la información del parque automotor asegurado contenida en dichos formatos, se encuentra que </w:t>
      </w:r>
      <w:r w:rsidR="00A20884" w:rsidRPr="00644CD3" w:rsidDel="00A32108">
        <w:rPr>
          <w:rFonts w:ascii="Nunito Sans" w:hAnsi="Nunito Sans" w:cs="Arial"/>
          <w:sz w:val="22"/>
          <w:szCs w:val="22"/>
        </w:rPr>
        <w:t xml:space="preserve">éste </w:t>
      </w:r>
      <w:r w:rsidR="00A20884" w:rsidRPr="00644CD3">
        <w:rPr>
          <w:rFonts w:ascii="Nunito Sans" w:hAnsi="Nunito Sans" w:cs="Arial"/>
          <w:sz w:val="22"/>
          <w:szCs w:val="22"/>
        </w:rPr>
        <w:t xml:space="preserve">tuvo un crecimiento del </w:t>
      </w:r>
      <w:r w:rsidR="009A49C4" w:rsidRPr="00644CD3">
        <w:rPr>
          <w:rFonts w:ascii="Nunito Sans" w:hAnsi="Nunito Sans" w:cs="Arial"/>
          <w:sz w:val="22"/>
          <w:szCs w:val="22"/>
        </w:rPr>
        <w:t>2</w:t>
      </w:r>
      <w:r w:rsidR="00A20884" w:rsidRPr="00644CD3">
        <w:rPr>
          <w:rFonts w:ascii="Nunito Sans" w:hAnsi="Nunito Sans" w:cs="Arial"/>
          <w:sz w:val="22"/>
          <w:szCs w:val="22"/>
        </w:rPr>
        <w:t xml:space="preserve">% entre </w:t>
      </w:r>
      <w:r w:rsidR="00D03020" w:rsidRPr="00644CD3">
        <w:rPr>
          <w:rFonts w:ascii="Nunito Sans" w:hAnsi="Nunito Sans" w:cs="Arial"/>
          <w:sz w:val="22"/>
          <w:szCs w:val="22"/>
        </w:rPr>
        <w:t xml:space="preserve">2023 </w:t>
      </w:r>
      <w:r w:rsidR="00A20884" w:rsidRPr="00644CD3">
        <w:rPr>
          <w:rFonts w:ascii="Nunito Sans" w:hAnsi="Nunito Sans" w:cs="Arial"/>
          <w:sz w:val="22"/>
          <w:szCs w:val="22"/>
        </w:rPr>
        <w:t xml:space="preserve">y </w:t>
      </w:r>
      <w:r w:rsidR="00D03020" w:rsidRPr="00644CD3">
        <w:rPr>
          <w:rFonts w:ascii="Nunito Sans" w:hAnsi="Nunito Sans" w:cs="Arial"/>
          <w:sz w:val="22"/>
          <w:szCs w:val="22"/>
        </w:rPr>
        <w:t>2024</w:t>
      </w:r>
      <w:r w:rsidR="00A20884" w:rsidRPr="00644CD3">
        <w:rPr>
          <w:rFonts w:ascii="Nunito Sans" w:hAnsi="Nunito Sans" w:cs="Arial"/>
          <w:sz w:val="22"/>
          <w:szCs w:val="22"/>
        </w:rPr>
        <w:t>, al pasar de cerca de 9</w:t>
      </w:r>
      <w:r w:rsidR="00C670DE" w:rsidRPr="00644CD3">
        <w:rPr>
          <w:rFonts w:ascii="Nunito Sans" w:hAnsi="Nunito Sans" w:cs="Arial"/>
          <w:sz w:val="22"/>
          <w:szCs w:val="22"/>
        </w:rPr>
        <w:t>,</w:t>
      </w:r>
      <w:r w:rsidR="0027626F" w:rsidRPr="00644CD3">
        <w:rPr>
          <w:rFonts w:ascii="Nunito Sans" w:hAnsi="Nunito Sans" w:cs="Arial"/>
          <w:sz w:val="22"/>
          <w:szCs w:val="22"/>
        </w:rPr>
        <w:t xml:space="preserve">7 </w:t>
      </w:r>
      <w:r w:rsidR="00A20884" w:rsidRPr="00644CD3">
        <w:rPr>
          <w:rFonts w:ascii="Nunito Sans" w:hAnsi="Nunito Sans" w:cs="Arial"/>
          <w:sz w:val="22"/>
          <w:szCs w:val="22"/>
        </w:rPr>
        <w:t>a 9</w:t>
      </w:r>
      <w:r w:rsidR="00C670DE" w:rsidRPr="00644CD3">
        <w:rPr>
          <w:rFonts w:ascii="Nunito Sans" w:hAnsi="Nunito Sans" w:cs="Arial"/>
          <w:sz w:val="22"/>
          <w:szCs w:val="22"/>
        </w:rPr>
        <w:t>,</w:t>
      </w:r>
      <w:r w:rsidR="0027626F" w:rsidRPr="00644CD3">
        <w:rPr>
          <w:rFonts w:ascii="Nunito Sans" w:hAnsi="Nunito Sans" w:cs="Arial"/>
          <w:sz w:val="22"/>
          <w:szCs w:val="22"/>
        </w:rPr>
        <w:t xml:space="preserve">9 </w:t>
      </w:r>
      <w:r w:rsidR="00A20884" w:rsidRPr="00644CD3">
        <w:rPr>
          <w:rFonts w:ascii="Nunito Sans" w:hAnsi="Nunito Sans" w:cs="Arial"/>
          <w:sz w:val="22"/>
          <w:szCs w:val="22"/>
        </w:rPr>
        <w:t>millones de expuestos, con una composición en la que predominan las motocicletas (</w:t>
      </w:r>
      <w:r w:rsidR="006D17A2" w:rsidRPr="00644CD3">
        <w:rPr>
          <w:rFonts w:ascii="Nunito Sans" w:hAnsi="Nunito Sans" w:cs="Arial"/>
          <w:sz w:val="22"/>
          <w:szCs w:val="22"/>
        </w:rPr>
        <w:t>48</w:t>
      </w:r>
      <w:r w:rsidR="00A20884" w:rsidRPr="00644CD3">
        <w:rPr>
          <w:rFonts w:ascii="Nunito Sans" w:hAnsi="Nunito Sans" w:cs="Arial"/>
          <w:sz w:val="22"/>
          <w:szCs w:val="22"/>
        </w:rPr>
        <w:t xml:space="preserve">%, </w:t>
      </w:r>
      <w:r w:rsidR="006D17A2" w:rsidRPr="00644CD3">
        <w:rPr>
          <w:rFonts w:ascii="Nunito Sans" w:hAnsi="Nunito Sans" w:cs="Arial"/>
          <w:sz w:val="22"/>
          <w:szCs w:val="22"/>
        </w:rPr>
        <w:t xml:space="preserve">1 </w:t>
      </w:r>
      <w:r w:rsidR="00A20884" w:rsidRPr="00644CD3">
        <w:rPr>
          <w:rFonts w:ascii="Nunito Sans" w:hAnsi="Nunito Sans" w:cs="Arial"/>
          <w:sz w:val="22"/>
          <w:szCs w:val="22"/>
        </w:rPr>
        <w:t>p</w:t>
      </w:r>
      <w:r w:rsidR="006524AC" w:rsidRPr="00644CD3">
        <w:rPr>
          <w:rFonts w:ascii="Nunito Sans" w:hAnsi="Nunito Sans" w:cs="Arial"/>
          <w:sz w:val="22"/>
          <w:szCs w:val="22"/>
        </w:rPr>
        <w:t>unto porcentual</w:t>
      </w:r>
      <w:r w:rsidR="00FF4BD8" w:rsidRPr="00644CD3">
        <w:rPr>
          <w:rFonts w:ascii="Nunito Sans" w:hAnsi="Nunito Sans" w:cs="Arial"/>
          <w:sz w:val="22"/>
          <w:szCs w:val="22"/>
        </w:rPr>
        <w:t xml:space="preserve"> (</w:t>
      </w:r>
      <w:proofErr w:type="spellStart"/>
      <w:r w:rsidR="006524AC" w:rsidRPr="00644CD3">
        <w:rPr>
          <w:rFonts w:ascii="Nunito Sans" w:hAnsi="Nunito Sans" w:cs="Arial"/>
          <w:sz w:val="22"/>
          <w:szCs w:val="22"/>
        </w:rPr>
        <w:t>pp</w:t>
      </w:r>
      <w:proofErr w:type="spellEnd"/>
      <w:r w:rsidR="00FF4BD8" w:rsidRPr="00644CD3">
        <w:rPr>
          <w:rFonts w:ascii="Nunito Sans" w:hAnsi="Nunito Sans" w:cs="Arial"/>
          <w:sz w:val="22"/>
          <w:szCs w:val="22"/>
        </w:rPr>
        <w:t>)</w:t>
      </w:r>
      <w:r w:rsidR="00A20884" w:rsidRPr="00644CD3">
        <w:rPr>
          <w:rFonts w:ascii="Nunito Sans" w:hAnsi="Nunito Sans" w:cs="Arial"/>
          <w:sz w:val="22"/>
          <w:szCs w:val="22"/>
        </w:rPr>
        <w:t xml:space="preserve"> más que en </w:t>
      </w:r>
      <w:r w:rsidR="006D17A2" w:rsidRPr="00644CD3">
        <w:rPr>
          <w:rFonts w:ascii="Nunito Sans" w:hAnsi="Nunito Sans" w:cs="Arial"/>
          <w:sz w:val="22"/>
          <w:szCs w:val="22"/>
        </w:rPr>
        <w:t>2023</w:t>
      </w:r>
      <w:r w:rsidR="00A20884" w:rsidRPr="00644CD3">
        <w:rPr>
          <w:rFonts w:ascii="Nunito Sans" w:hAnsi="Nunito Sans" w:cs="Arial"/>
          <w:sz w:val="22"/>
          <w:szCs w:val="22"/>
        </w:rPr>
        <w:t xml:space="preserve">). A su vez, en </w:t>
      </w:r>
      <w:r w:rsidR="00BA29BC" w:rsidRPr="00644CD3">
        <w:rPr>
          <w:rFonts w:ascii="Nunito Sans" w:hAnsi="Nunito Sans" w:cs="Arial"/>
          <w:sz w:val="22"/>
          <w:szCs w:val="22"/>
        </w:rPr>
        <w:t xml:space="preserve">2024 </w:t>
      </w:r>
      <w:r w:rsidR="00A20884" w:rsidRPr="00644CD3">
        <w:rPr>
          <w:rFonts w:ascii="Nunito Sans" w:hAnsi="Nunito Sans" w:cs="Arial"/>
          <w:sz w:val="22"/>
          <w:szCs w:val="22"/>
        </w:rPr>
        <w:t xml:space="preserve">se observó una disminución de </w:t>
      </w:r>
      <w:r w:rsidR="00B57EFF" w:rsidRPr="00644CD3">
        <w:rPr>
          <w:rFonts w:ascii="Nunito Sans" w:hAnsi="Nunito Sans" w:cs="Arial"/>
          <w:sz w:val="22"/>
          <w:szCs w:val="22"/>
        </w:rPr>
        <w:t>1</w:t>
      </w:r>
      <w:r w:rsidR="00A20884" w:rsidRPr="00644CD3">
        <w:rPr>
          <w:rFonts w:ascii="Nunito Sans" w:hAnsi="Nunito Sans" w:cs="Arial"/>
          <w:sz w:val="22"/>
          <w:szCs w:val="22"/>
        </w:rPr>
        <w:t xml:space="preserve">pp en la frecuencia, es decir, el número </w:t>
      </w:r>
      <w:r w:rsidR="00A20884" w:rsidRPr="004F00AC">
        <w:rPr>
          <w:rFonts w:ascii="Nunito Sans" w:hAnsi="Nunito Sans" w:cs="Arial"/>
          <w:sz w:val="22"/>
          <w:szCs w:val="22"/>
        </w:rPr>
        <w:t>de reclamaciones que se realizan con cargo a este seguro frente al total de pólizas</w:t>
      </w:r>
      <w:r w:rsidR="00D746E9" w:rsidRPr="004F00AC">
        <w:rPr>
          <w:rFonts w:ascii="Nunito Sans" w:hAnsi="Nunito Sans" w:cs="Arial"/>
          <w:sz w:val="22"/>
          <w:szCs w:val="22"/>
        </w:rPr>
        <w:t xml:space="preserve"> expuestas</w:t>
      </w:r>
      <w:r w:rsidR="00A20884" w:rsidRPr="004F00AC">
        <w:rPr>
          <w:rFonts w:ascii="Nunito Sans" w:hAnsi="Nunito Sans" w:cs="Arial"/>
          <w:sz w:val="22"/>
          <w:szCs w:val="22"/>
        </w:rPr>
        <w:t xml:space="preserve">, y </w:t>
      </w:r>
      <w:r w:rsidR="007C49ED" w:rsidRPr="004F00AC">
        <w:rPr>
          <w:rFonts w:ascii="Nunito Sans" w:hAnsi="Nunito Sans" w:cs="Arial"/>
          <w:sz w:val="22"/>
          <w:szCs w:val="22"/>
        </w:rPr>
        <w:t xml:space="preserve">un aumento </w:t>
      </w:r>
      <w:r w:rsidR="00A20884" w:rsidRPr="004F00AC">
        <w:rPr>
          <w:rFonts w:ascii="Nunito Sans" w:hAnsi="Nunito Sans" w:cs="Arial"/>
          <w:sz w:val="22"/>
          <w:szCs w:val="22"/>
        </w:rPr>
        <w:t xml:space="preserve">de </w:t>
      </w:r>
      <w:r w:rsidR="007C49ED" w:rsidRPr="004F00AC">
        <w:rPr>
          <w:rFonts w:ascii="Nunito Sans" w:hAnsi="Nunito Sans" w:cs="Arial"/>
          <w:sz w:val="22"/>
          <w:szCs w:val="22"/>
        </w:rPr>
        <w:t xml:space="preserve">cerca de </w:t>
      </w:r>
      <w:r w:rsidR="000221E7">
        <w:rPr>
          <w:rFonts w:ascii="Nunito Sans" w:hAnsi="Nunito Sans" w:cs="Arial"/>
          <w:sz w:val="22"/>
          <w:szCs w:val="22"/>
        </w:rPr>
        <w:t>100</w:t>
      </w:r>
      <w:r w:rsidR="00DD3D3D" w:rsidRPr="004F00AC">
        <w:rPr>
          <w:rFonts w:ascii="Nunito Sans" w:hAnsi="Nunito Sans" w:cs="Arial"/>
          <w:sz w:val="22"/>
          <w:szCs w:val="22"/>
        </w:rPr>
        <w:t xml:space="preserve"> </w:t>
      </w:r>
      <w:r w:rsidR="007C49ED" w:rsidRPr="004F00AC">
        <w:rPr>
          <w:rFonts w:ascii="Nunito Sans" w:hAnsi="Nunito Sans" w:cs="Arial"/>
          <w:sz w:val="22"/>
          <w:szCs w:val="22"/>
        </w:rPr>
        <w:t xml:space="preserve">mil pesos </w:t>
      </w:r>
      <w:r w:rsidR="007C49ED" w:rsidRPr="00644CD3">
        <w:rPr>
          <w:rFonts w:ascii="Nunito Sans" w:hAnsi="Nunito Sans" w:cs="Arial"/>
          <w:sz w:val="22"/>
          <w:szCs w:val="22"/>
        </w:rPr>
        <w:t>en el costo medio de los s</w:t>
      </w:r>
      <w:r w:rsidR="00381FF8" w:rsidRPr="00644CD3">
        <w:rPr>
          <w:rFonts w:ascii="Nunito Sans" w:hAnsi="Nunito Sans" w:cs="Arial"/>
          <w:sz w:val="22"/>
          <w:szCs w:val="22"/>
        </w:rPr>
        <w:t xml:space="preserve">iniestros. </w:t>
      </w:r>
      <w:r w:rsidR="009F194E">
        <w:rPr>
          <w:rFonts w:ascii="Nunito Sans" w:hAnsi="Nunito Sans" w:cs="Arial"/>
          <w:sz w:val="22"/>
          <w:szCs w:val="22"/>
        </w:rPr>
        <w:t>Con base en lo anterior, p</w:t>
      </w:r>
      <w:r w:rsidR="00381FF8" w:rsidRPr="00644CD3">
        <w:rPr>
          <w:rFonts w:ascii="Nunito Sans" w:hAnsi="Nunito Sans" w:cs="Arial"/>
          <w:sz w:val="22"/>
          <w:szCs w:val="22"/>
        </w:rPr>
        <w:t>ara 202</w:t>
      </w:r>
      <w:r w:rsidR="0026095C" w:rsidRPr="00644CD3">
        <w:rPr>
          <w:rFonts w:ascii="Nunito Sans" w:hAnsi="Nunito Sans" w:cs="Arial"/>
          <w:sz w:val="22"/>
          <w:szCs w:val="22"/>
        </w:rPr>
        <w:t>5</w:t>
      </w:r>
      <w:r w:rsidR="00381FF8" w:rsidRPr="00644CD3">
        <w:rPr>
          <w:rFonts w:ascii="Nunito Sans" w:hAnsi="Nunito Sans" w:cs="Arial"/>
          <w:sz w:val="22"/>
          <w:szCs w:val="22"/>
        </w:rPr>
        <w:t xml:space="preserve"> se proyecta que en el caso de la frecuencia esta </w:t>
      </w:r>
      <w:r w:rsidR="00D95DD1" w:rsidRPr="00644CD3">
        <w:rPr>
          <w:rFonts w:ascii="Nunito Sans" w:hAnsi="Nunito Sans" w:cs="Arial"/>
          <w:sz w:val="22"/>
          <w:szCs w:val="22"/>
        </w:rPr>
        <w:t>asciende</w:t>
      </w:r>
      <w:r w:rsidR="00381FF8" w:rsidRPr="00644CD3">
        <w:rPr>
          <w:rFonts w:ascii="Nunito Sans" w:hAnsi="Nunito Sans" w:cs="Arial"/>
          <w:sz w:val="22"/>
          <w:szCs w:val="22"/>
        </w:rPr>
        <w:t xml:space="preserve"> a 8</w:t>
      </w:r>
      <w:r w:rsidR="00C670DE" w:rsidRPr="00644CD3">
        <w:rPr>
          <w:rFonts w:ascii="Nunito Sans" w:hAnsi="Nunito Sans" w:cs="Arial"/>
          <w:sz w:val="22"/>
          <w:szCs w:val="22"/>
        </w:rPr>
        <w:t>,</w:t>
      </w:r>
      <w:r w:rsidR="0098121A">
        <w:rPr>
          <w:rFonts w:ascii="Nunito Sans" w:hAnsi="Nunito Sans" w:cs="Arial"/>
          <w:sz w:val="22"/>
          <w:szCs w:val="22"/>
        </w:rPr>
        <w:t>17</w:t>
      </w:r>
      <w:r w:rsidR="005646BC" w:rsidRPr="00644CD3">
        <w:rPr>
          <w:rFonts w:ascii="Nunito Sans" w:hAnsi="Nunito Sans" w:cs="Arial"/>
          <w:sz w:val="22"/>
          <w:szCs w:val="22"/>
        </w:rPr>
        <w:t>%</w:t>
      </w:r>
      <w:r w:rsidR="00B34BF3">
        <w:rPr>
          <w:rFonts w:ascii="Nunito Sans" w:hAnsi="Nunito Sans" w:cs="Arial"/>
          <w:sz w:val="22"/>
          <w:szCs w:val="22"/>
        </w:rPr>
        <w:t>,</w:t>
      </w:r>
      <w:r w:rsidR="00DD33B7" w:rsidRPr="00644CD3">
        <w:rPr>
          <w:rFonts w:ascii="Nunito Sans" w:hAnsi="Nunito Sans" w:cs="Arial"/>
          <w:sz w:val="22"/>
          <w:szCs w:val="22"/>
        </w:rPr>
        <w:t xml:space="preserve"> mientras que la severidad </w:t>
      </w:r>
      <w:r w:rsidR="00B34BF3">
        <w:rPr>
          <w:rFonts w:ascii="Nunito Sans" w:hAnsi="Nunito Sans" w:cs="Arial"/>
          <w:sz w:val="22"/>
          <w:szCs w:val="22"/>
        </w:rPr>
        <w:t>se ubique</w:t>
      </w:r>
      <w:r w:rsidR="00B34BF3" w:rsidRPr="00644CD3">
        <w:rPr>
          <w:rFonts w:ascii="Nunito Sans" w:hAnsi="Nunito Sans" w:cs="Arial"/>
          <w:sz w:val="22"/>
          <w:szCs w:val="22"/>
        </w:rPr>
        <w:t xml:space="preserve"> </w:t>
      </w:r>
      <w:r w:rsidR="00B34BF3">
        <w:rPr>
          <w:rFonts w:ascii="Nunito Sans" w:hAnsi="Nunito Sans" w:cs="Arial"/>
          <w:sz w:val="22"/>
          <w:szCs w:val="22"/>
        </w:rPr>
        <w:t>en</w:t>
      </w:r>
      <w:r w:rsidR="00C661C4" w:rsidRPr="00644CD3">
        <w:rPr>
          <w:rFonts w:ascii="Nunito Sans" w:hAnsi="Nunito Sans" w:cs="Arial"/>
          <w:sz w:val="22"/>
          <w:szCs w:val="22"/>
        </w:rPr>
        <w:t xml:space="preserve"> </w:t>
      </w:r>
      <w:r w:rsidR="006F2FD4" w:rsidRPr="00644CD3">
        <w:rPr>
          <w:rFonts w:ascii="Nunito Sans" w:hAnsi="Nunito Sans" w:cs="Arial"/>
          <w:sz w:val="22"/>
          <w:szCs w:val="22"/>
        </w:rPr>
        <w:t>3</w:t>
      </w:r>
      <w:r w:rsidR="003C06CA">
        <w:rPr>
          <w:rFonts w:ascii="Nunito Sans" w:hAnsi="Nunito Sans" w:cs="Arial"/>
          <w:sz w:val="22"/>
          <w:szCs w:val="22"/>
        </w:rPr>
        <w:t xml:space="preserve"> </w:t>
      </w:r>
      <w:r w:rsidR="006F2FD4" w:rsidRPr="00644CD3">
        <w:rPr>
          <w:rFonts w:ascii="Nunito Sans" w:hAnsi="Nunito Sans" w:cs="Arial"/>
          <w:sz w:val="22"/>
          <w:szCs w:val="22"/>
        </w:rPr>
        <w:t xml:space="preserve">millones de pesos por siniestro, </w:t>
      </w:r>
      <w:r w:rsidR="0075118C" w:rsidRPr="00644CD3">
        <w:rPr>
          <w:rFonts w:ascii="Nunito Sans" w:hAnsi="Nunito Sans" w:cs="Arial"/>
          <w:sz w:val="22"/>
          <w:szCs w:val="22"/>
        </w:rPr>
        <w:t>lo anterior teniendo en</w:t>
      </w:r>
      <w:r w:rsidR="00F41D82" w:rsidRPr="00644CD3">
        <w:rPr>
          <w:rFonts w:ascii="Nunito Sans" w:hAnsi="Nunito Sans" w:cs="Arial"/>
          <w:sz w:val="22"/>
          <w:szCs w:val="22"/>
        </w:rPr>
        <w:t xml:space="preserve"> </w:t>
      </w:r>
      <w:r w:rsidR="0075118C" w:rsidRPr="00644CD3">
        <w:rPr>
          <w:rFonts w:ascii="Nunito Sans" w:hAnsi="Nunito Sans" w:cs="Arial"/>
          <w:sz w:val="22"/>
          <w:szCs w:val="22"/>
        </w:rPr>
        <w:t>cuenta</w:t>
      </w:r>
      <w:r w:rsidR="00953FAC" w:rsidRPr="00644CD3">
        <w:rPr>
          <w:rFonts w:ascii="Nunito Sans" w:hAnsi="Nunito Sans" w:cs="Arial"/>
          <w:sz w:val="22"/>
          <w:szCs w:val="22"/>
        </w:rPr>
        <w:t xml:space="preserve"> los cambios en: i)</w:t>
      </w:r>
      <w:r w:rsidR="0075118C" w:rsidRPr="00644CD3">
        <w:rPr>
          <w:rFonts w:ascii="Nunito Sans" w:hAnsi="Nunito Sans" w:cs="Arial"/>
          <w:sz w:val="22"/>
          <w:szCs w:val="22"/>
        </w:rPr>
        <w:t xml:space="preserve"> la composición </w:t>
      </w:r>
      <w:r w:rsidR="000B5D1C" w:rsidRPr="00644CD3">
        <w:rPr>
          <w:rFonts w:ascii="Nunito Sans" w:hAnsi="Nunito Sans" w:cs="Arial"/>
          <w:sz w:val="22"/>
          <w:szCs w:val="22"/>
        </w:rPr>
        <w:t>del parque automotor asegurado</w:t>
      </w:r>
      <w:r w:rsidR="00B34BF3">
        <w:rPr>
          <w:rFonts w:ascii="Nunito Sans" w:hAnsi="Nunito Sans" w:cs="Arial"/>
          <w:sz w:val="22"/>
          <w:szCs w:val="22"/>
        </w:rPr>
        <w:t>;</w:t>
      </w:r>
      <w:r w:rsidR="000B5D1C" w:rsidRPr="00644CD3">
        <w:rPr>
          <w:rFonts w:ascii="Nunito Sans" w:hAnsi="Nunito Sans" w:cs="Arial"/>
          <w:sz w:val="22"/>
          <w:szCs w:val="22"/>
        </w:rPr>
        <w:t xml:space="preserve"> </w:t>
      </w:r>
      <w:proofErr w:type="spellStart"/>
      <w:r w:rsidR="00953FAC" w:rsidRPr="00644CD3">
        <w:rPr>
          <w:rFonts w:ascii="Nunito Sans" w:hAnsi="Nunito Sans" w:cs="Arial"/>
          <w:sz w:val="22"/>
          <w:szCs w:val="22"/>
        </w:rPr>
        <w:t>ii</w:t>
      </w:r>
      <w:proofErr w:type="spellEnd"/>
      <w:r w:rsidR="00953FAC" w:rsidRPr="00644CD3">
        <w:rPr>
          <w:rFonts w:ascii="Nunito Sans" w:hAnsi="Nunito Sans" w:cs="Arial"/>
          <w:sz w:val="22"/>
          <w:szCs w:val="22"/>
        </w:rPr>
        <w:t>) la</w:t>
      </w:r>
      <w:r w:rsidR="00390DFE" w:rsidRPr="00644CD3">
        <w:rPr>
          <w:rFonts w:ascii="Nunito Sans" w:hAnsi="Nunito Sans" w:cs="Arial"/>
          <w:sz w:val="22"/>
          <w:szCs w:val="22"/>
        </w:rPr>
        <w:t xml:space="preserve"> indexación de las coberturas</w:t>
      </w:r>
      <w:r w:rsidR="00B34BF3">
        <w:rPr>
          <w:rFonts w:ascii="Nunito Sans" w:hAnsi="Nunito Sans" w:cs="Arial"/>
          <w:sz w:val="22"/>
          <w:szCs w:val="22"/>
        </w:rPr>
        <w:t>;</w:t>
      </w:r>
      <w:r w:rsidR="00953FAC" w:rsidRPr="00644CD3">
        <w:rPr>
          <w:rFonts w:ascii="Nunito Sans" w:hAnsi="Nunito Sans" w:cs="Arial"/>
          <w:sz w:val="22"/>
          <w:szCs w:val="22"/>
        </w:rPr>
        <w:t xml:space="preserve"> y</w:t>
      </w:r>
      <w:r w:rsidR="00B34BF3">
        <w:rPr>
          <w:rFonts w:ascii="Nunito Sans" w:hAnsi="Nunito Sans" w:cs="Arial"/>
          <w:sz w:val="22"/>
          <w:szCs w:val="22"/>
        </w:rPr>
        <w:t>,</w:t>
      </w:r>
      <w:r w:rsidR="00953FAC" w:rsidRPr="00644CD3">
        <w:rPr>
          <w:rFonts w:ascii="Nunito Sans" w:hAnsi="Nunito Sans" w:cs="Arial"/>
          <w:sz w:val="22"/>
          <w:szCs w:val="22"/>
        </w:rPr>
        <w:t xml:space="preserve"> </w:t>
      </w:r>
      <w:proofErr w:type="spellStart"/>
      <w:r w:rsidR="00953FAC" w:rsidRPr="00644CD3">
        <w:rPr>
          <w:rFonts w:ascii="Nunito Sans" w:hAnsi="Nunito Sans" w:cs="Arial"/>
          <w:sz w:val="22"/>
          <w:szCs w:val="22"/>
        </w:rPr>
        <w:t>iii</w:t>
      </w:r>
      <w:proofErr w:type="spellEnd"/>
      <w:r w:rsidR="00953FAC" w:rsidRPr="00644CD3">
        <w:rPr>
          <w:rFonts w:ascii="Nunito Sans" w:hAnsi="Nunito Sans" w:cs="Arial"/>
          <w:sz w:val="22"/>
          <w:szCs w:val="22"/>
        </w:rPr>
        <w:t>) el tope de la cobertura de gastos médicos a cargo de la entidad aseguradora para las categorías con rango diferencial por riesgo</w:t>
      </w:r>
      <w:r w:rsidR="000A2377" w:rsidRPr="00644CD3">
        <w:rPr>
          <w:rFonts w:ascii="Nunito Sans" w:hAnsi="Nunito Sans" w:cs="Arial"/>
          <w:sz w:val="22"/>
          <w:szCs w:val="22"/>
        </w:rPr>
        <w:t>.</w:t>
      </w:r>
      <w:r w:rsidR="00953FAC" w:rsidRPr="00644CD3">
        <w:rPr>
          <w:rFonts w:ascii="Nunito Sans" w:hAnsi="Nunito Sans" w:cs="Arial"/>
          <w:sz w:val="22"/>
          <w:szCs w:val="22"/>
        </w:rPr>
        <w:t xml:space="preserve"> </w:t>
      </w:r>
    </w:p>
    <w:p w14:paraId="78B673A8" w14:textId="77777777" w:rsidR="00666584" w:rsidRPr="00666584" w:rsidRDefault="00666584" w:rsidP="00A20884">
      <w:pPr>
        <w:spacing w:line="240" w:lineRule="auto"/>
        <w:jc w:val="both"/>
        <w:rPr>
          <w:rFonts w:ascii="Nunito Sans" w:hAnsi="Nunito Sans" w:cs="Arial"/>
          <w:sz w:val="22"/>
          <w:szCs w:val="22"/>
        </w:rPr>
      </w:pPr>
    </w:p>
    <w:p w14:paraId="03BB5AAC" w14:textId="77777777" w:rsidR="00A20884" w:rsidRPr="00CF1EF7" w:rsidRDefault="00A20884" w:rsidP="00915434">
      <w:pPr>
        <w:spacing w:line="240" w:lineRule="auto"/>
        <w:jc w:val="both"/>
        <w:rPr>
          <w:rFonts w:ascii="Nunito Sans" w:hAnsi="Nunito Sans" w:cs="Arial"/>
          <w:b/>
          <w:color w:val="000000" w:themeColor="text1"/>
          <w:sz w:val="22"/>
          <w:szCs w:val="22"/>
        </w:rPr>
      </w:pPr>
      <w:bookmarkStart w:id="5" w:name="_Toc91346751"/>
      <w:bookmarkStart w:id="6" w:name="_Toc91347109"/>
      <w:r w:rsidRPr="00CF1EF7">
        <w:rPr>
          <w:rFonts w:ascii="Nunito Sans" w:hAnsi="Nunito Sans" w:cs="Arial"/>
          <w:b/>
          <w:color w:val="000000" w:themeColor="text1"/>
          <w:sz w:val="22"/>
          <w:szCs w:val="22"/>
        </w:rPr>
        <w:lastRenderedPageBreak/>
        <w:t>Aspectos normativos que tienen impacto sobre el SOAT</w:t>
      </w:r>
      <w:bookmarkEnd w:id="5"/>
      <w:bookmarkEnd w:id="6"/>
      <w:r w:rsidRPr="00CF1EF7">
        <w:rPr>
          <w:rFonts w:ascii="Nunito Sans" w:hAnsi="Nunito Sans" w:cs="Arial"/>
          <w:b/>
          <w:color w:val="000000" w:themeColor="text1"/>
          <w:sz w:val="22"/>
          <w:szCs w:val="22"/>
        </w:rPr>
        <w:t>.</w:t>
      </w:r>
    </w:p>
    <w:p w14:paraId="459227D7" w14:textId="77777777" w:rsidR="00A20884" w:rsidRPr="00CF1EF7" w:rsidRDefault="00A20884" w:rsidP="00A20884">
      <w:pPr>
        <w:spacing w:after="0" w:line="240" w:lineRule="auto"/>
        <w:jc w:val="both"/>
        <w:rPr>
          <w:rFonts w:ascii="Nunito Sans 10pt" w:hAnsi="Nunito Sans 10pt" w:cs="Arial"/>
          <w:sz w:val="22"/>
          <w:szCs w:val="22"/>
        </w:rPr>
      </w:pPr>
    </w:p>
    <w:p w14:paraId="130F3528" w14:textId="7C6EEC97" w:rsidR="00A20884" w:rsidRPr="00CF1EF7" w:rsidRDefault="00A20884" w:rsidP="00A20884">
      <w:pPr>
        <w:spacing w:after="0" w:line="240" w:lineRule="auto"/>
        <w:jc w:val="both"/>
        <w:rPr>
          <w:rFonts w:ascii="Nunito Sans" w:hAnsi="Nunito Sans" w:cs="Arial"/>
          <w:sz w:val="22"/>
          <w:szCs w:val="22"/>
        </w:rPr>
      </w:pPr>
      <w:r w:rsidRPr="00CF1EF7">
        <w:rPr>
          <w:rFonts w:ascii="Nunito Sans" w:hAnsi="Nunito Sans" w:cs="Arial"/>
          <w:sz w:val="22"/>
          <w:szCs w:val="22"/>
        </w:rPr>
        <w:t xml:space="preserve">El SOAT se crea mediante la Ley 33 de 1986 e inicia su operación en 1988 cuando la Superintendencia Bancaria (hoy SFC) aprobó la nota técnica del mismo. Su marco jurídico fue reforzado por medio de la expedición del Decreto 1032 de 1991 que </w:t>
      </w:r>
      <w:r w:rsidRPr="00CF1EF7">
        <w:rPr>
          <w:rFonts w:ascii="Nunito Sans" w:hAnsi="Nunito Sans" w:cs="Arial"/>
          <w:i/>
          <w:sz w:val="22"/>
          <w:szCs w:val="22"/>
        </w:rPr>
        <w:t>“regula integralmente el seguro obligatorio de daños corporales causados a las personas en accidentes de tránsito</w:t>
      </w:r>
      <w:r w:rsidRPr="00CF1EF7">
        <w:rPr>
          <w:rFonts w:ascii="Nunito Sans" w:hAnsi="Nunito Sans" w:cs="Arial"/>
          <w:sz w:val="22"/>
          <w:szCs w:val="22"/>
        </w:rPr>
        <w:t>”, reglamentación posteriormente incorporada en el Decreto 663 de 1993 al Estatuto Orgánico del Sistema Financiero (EOSF).</w:t>
      </w:r>
    </w:p>
    <w:p w14:paraId="4976EF09" w14:textId="77777777" w:rsidR="00A20884" w:rsidRPr="00CF1EF7" w:rsidRDefault="00A20884" w:rsidP="00A20884">
      <w:pPr>
        <w:spacing w:after="0" w:line="240" w:lineRule="auto"/>
        <w:jc w:val="both"/>
        <w:rPr>
          <w:rFonts w:ascii="Nunito Sans" w:hAnsi="Nunito Sans" w:cs="Arial"/>
          <w:sz w:val="22"/>
          <w:szCs w:val="22"/>
        </w:rPr>
      </w:pPr>
    </w:p>
    <w:p w14:paraId="72BD0C40" w14:textId="678E980C" w:rsidR="00A20884" w:rsidRPr="00CF1EF7" w:rsidRDefault="00A20884" w:rsidP="00A20884">
      <w:pPr>
        <w:spacing w:after="0" w:line="240" w:lineRule="auto"/>
        <w:jc w:val="both"/>
        <w:rPr>
          <w:rFonts w:ascii="Nunito Sans" w:hAnsi="Nunito Sans" w:cs="Arial"/>
          <w:sz w:val="22"/>
          <w:szCs w:val="22"/>
        </w:rPr>
      </w:pPr>
      <w:r w:rsidRPr="00CF1EF7">
        <w:rPr>
          <w:rFonts w:ascii="Nunito Sans" w:hAnsi="Nunito Sans" w:cs="Arial"/>
          <w:sz w:val="22"/>
          <w:szCs w:val="22"/>
        </w:rPr>
        <w:t xml:space="preserve">Desde entonces se han realizado ajustes normativos que de manera directa e indirecta impactan la operación del seguro </w:t>
      </w:r>
      <w:r w:rsidRPr="00CF1EF7" w:rsidDel="00DB1FED">
        <w:rPr>
          <w:rFonts w:ascii="Nunito Sans" w:hAnsi="Nunito Sans" w:cs="Arial"/>
          <w:sz w:val="22"/>
          <w:szCs w:val="22"/>
        </w:rPr>
        <w:t>y</w:t>
      </w:r>
      <w:r w:rsidR="00DB1FED" w:rsidRPr="00CF1EF7">
        <w:rPr>
          <w:rFonts w:ascii="Nunito Sans" w:hAnsi="Nunito Sans" w:cs="Arial"/>
          <w:sz w:val="22"/>
          <w:szCs w:val="22"/>
        </w:rPr>
        <w:t>,</w:t>
      </w:r>
      <w:r w:rsidRPr="00CF1EF7">
        <w:rPr>
          <w:rFonts w:ascii="Nunito Sans" w:hAnsi="Nunito Sans" w:cs="Arial"/>
          <w:sz w:val="22"/>
          <w:szCs w:val="22"/>
        </w:rPr>
        <w:t xml:space="preserve"> en consecuencia, las condiciones técnicas y financieras del ramo, entre los que sobresalen:</w:t>
      </w:r>
    </w:p>
    <w:p w14:paraId="598BE73D" w14:textId="77777777" w:rsidR="00A20884" w:rsidRPr="00CF1EF7" w:rsidRDefault="00A20884" w:rsidP="00A20884">
      <w:pPr>
        <w:spacing w:after="0" w:line="240" w:lineRule="auto"/>
        <w:jc w:val="both"/>
        <w:rPr>
          <w:rFonts w:ascii="Nunito Sans" w:hAnsi="Nunito Sans" w:cs="Arial"/>
          <w:sz w:val="22"/>
          <w:szCs w:val="22"/>
        </w:rPr>
      </w:pPr>
    </w:p>
    <w:p w14:paraId="6732EFE4" w14:textId="796347CF" w:rsidR="00A20884" w:rsidRPr="00CF1EF7" w:rsidRDefault="00A20884" w:rsidP="00A20884">
      <w:pPr>
        <w:spacing w:after="0" w:line="240" w:lineRule="auto"/>
        <w:jc w:val="both"/>
        <w:rPr>
          <w:rFonts w:ascii="Nunito Sans" w:hAnsi="Nunito Sans" w:cs="Arial"/>
          <w:sz w:val="22"/>
          <w:szCs w:val="22"/>
        </w:rPr>
      </w:pPr>
      <w:r w:rsidRPr="00CF1EF7">
        <w:rPr>
          <w:rFonts w:ascii="Nunito Sans" w:hAnsi="Nunito Sans" w:cs="Arial"/>
          <w:sz w:val="22"/>
          <w:szCs w:val="22"/>
        </w:rPr>
        <w:t xml:space="preserve">(i) La </w:t>
      </w:r>
      <w:r w:rsidRPr="00CF1EF7">
        <w:rPr>
          <w:rFonts w:ascii="Nunito Sans" w:hAnsi="Nunito Sans" w:cs="Arial"/>
          <w:b/>
          <w:sz w:val="22"/>
          <w:szCs w:val="22"/>
        </w:rPr>
        <w:t>Ley 1438 de 2011</w:t>
      </w:r>
      <w:r w:rsidRPr="00CF1EF7">
        <w:rPr>
          <w:rFonts w:ascii="Nunito Sans" w:hAnsi="Nunito Sans" w:cs="Arial"/>
          <w:sz w:val="22"/>
          <w:szCs w:val="22"/>
        </w:rPr>
        <w:t xml:space="preserve"> </w:t>
      </w:r>
      <w:r w:rsidR="005D2F57" w:rsidRPr="00CF1EF7">
        <w:rPr>
          <w:rFonts w:ascii="Nunito Sans" w:hAnsi="Nunito Sans" w:cs="Arial"/>
          <w:sz w:val="22"/>
          <w:szCs w:val="22"/>
        </w:rPr>
        <w:t>que,</w:t>
      </w:r>
      <w:r w:rsidRPr="00CF1EF7">
        <w:rPr>
          <w:rFonts w:ascii="Nunito Sans" w:hAnsi="Nunito Sans" w:cs="Arial"/>
          <w:sz w:val="22"/>
          <w:szCs w:val="22"/>
        </w:rPr>
        <w:t xml:space="preserve"> en pro de una oportuna y ágil atención de las víctimas en accidentes de tránsito, estableció que el concepto del médico de urgencias es prueba suficiente para determinar el origen del siniestro y la procedencia </w:t>
      </w:r>
      <w:proofErr w:type="gramStart"/>
      <w:r w:rsidRPr="00CF1EF7">
        <w:rPr>
          <w:rFonts w:ascii="Nunito Sans" w:hAnsi="Nunito Sans" w:cs="Arial"/>
          <w:sz w:val="22"/>
          <w:szCs w:val="22"/>
        </w:rPr>
        <w:t>del mismo</w:t>
      </w:r>
      <w:proofErr w:type="gramEnd"/>
      <w:r w:rsidRPr="00CF1EF7">
        <w:rPr>
          <w:rFonts w:ascii="Nunito Sans" w:hAnsi="Nunito Sans" w:cs="Arial"/>
          <w:sz w:val="22"/>
          <w:szCs w:val="22"/>
        </w:rPr>
        <w:t xml:space="preserve"> (laboral, accidente de tránsito o común). Esto conllevó a eliminar el concepto emitido por la policía de tránsito como prueba de la ocurrencia del accidente de tránsito.</w:t>
      </w:r>
    </w:p>
    <w:p w14:paraId="2829EAC7" w14:textId="77777777" w:rsidR="00A20884" w:rsidRPr="00CF1EF7" w:rsidRDefault="00A20884" w:rsidP="00A20884">
      <w:pPr>
        <w:spacing w:after="0" w:line="240" w:lineRule="auto"/>
        <w:jc w:val="both"/>
        <w:rPr>
          <w:rFonts w:ascii="Nunito Sans" w:hAnsi="Nunito Sans" w:cs="Arial"/>
          <w:sz w:val="22"/>
          <w:szCs w:val="22"/>
        </w:rPr>
      </w:pPr>
    </w:p>
    <w:p w14:paraId="6B208BD0" w14:textId="18A58E7A" w:rsidR="00A20884" w:rsidRPr="00CF1EF7" w:rsidRDefault="00A20884" w:rsidP="00A20884">
      <w:pPr>
        <w:spacing w:after="0" w:line="240" w:lineRule="auto"/>
        <w:jc w:val="both"/>
        <w:rPr>
          <w:rFonts w:ascii="Nunito Sans" w:hAnsi="Nunito Sans" w:cs="Arial"/>
          <w:sz w:val="22"/>
          <w:szCs w:val="22"/>
        </w:rPr>
      </w:pPr>
      <w:r w:rsidRPr="00CF1EF7">
        <w:rPr>
          <w:rFonts w:ascii="Nunito Sans" w:hAnsi="Nunito Sans" w:cs="Arial"/>
          <w:sz w:val="22"/>
          <w:szCs w:val="22"/>
        </w:rPr>
        <w:t>(</w:t>
      </w:r>
      <w:proofErr w:type="spellStart"/>
      <w:r w:rsidRPr="00CF1EF7">
        <w:rPr>
          <w:rFonts w:ascii="Nunito Sans" w:hAnsi="Nunito Sans" w:cs="Arial"/>
          <w:sz w:val="22"/>
          <w:szCs w:val="22"/>
        </w:rPr>
        <w:t>ii</w:t>
      </w:r>
      <w:proofErr w:type="spellEnd"/>
      <w:r w:rsidRPr="00CF1EF7">
        <w:rPr>
          <w:rFonts w:ascii="Nunito Sans" w:hAnsi="Nunito Sans" w:cs="Arial"/>
          <w:sz w:val="22"/>
          <w:szCs w:val="22"/>
        </w:rPr>
        <w:t xml:space="preserve">) El </w:t>
      </w:r>
      <w:r w:rsidRPr="00CF1EF7">
        <w:rPr>
          <w:rFonts w:ascii="Nunito Sans" w:hAnsi="Nunito Sans" w:cs="Arial"/>
          <w:b/>
          <w:sz w:val="22"/>
          <w:szCs w:val="22"/>
        </w:rPr>
        <w:t>Decreto Ley 019 de 2012</w:t>
      </w:r>
      <w:r w:rsidRPr="00CF1EF7">
        <w:rPr>
          <w:rFonts w:ascii="Nunito Sans" w:hAnsi="Nunito Sans" w:cs="Arial"/>
          <w:sz w:val="22"/>
          <w:szCs w:val="22"/>
        </w:rPr>
        <w:t xml:space="preserve"> y sus normas complementarias (el Decreto 967 de 2012 y la Resolución 1135 de 2012), que con el objetivo de mejorar la atención de las víctimas de accidentes de tránsito incrementaron la cobertura de gastos médicos con cargo a las aseguradoras del SOAT de 500 a 800 SMDLV. Para asumir esa mayor cobertura el Ministerio de Salud y Protección Social disminuyó el porcentaje de transferencia que las entidades aseguradoras realizan al Fondo de Solidaridad y Garantía en Salud, FOSYGA (hoy ADRES, Administradora de los Recursos del Sistema General de Seguridad Social en Salud) desde 20% a 14</w:t>
      </w:r>
      <w:r w:rsidR="00241F9D">
        <w:rPr>
          <w:rFonts w:ascii="Nunito Sans" w:hAnsi="Nunito Sans" w:cs="Arial"/>
          <w:sz w:val="22"/>
          <w:szCs w:val="22"/>
        </w:rPr>
        <w:t>,</w:t>
      </w:r>
      <w:r w:rsidRPr="00CF1EF7">
        <w:rPr>
          <w:rFonts w:ascii="Nunito Sans" w:hAnsi="Nunito Sans" w:cs="Arial"/>
          <w:sz w:val="22"/>
          <w:szCs w:val="22"/>
        </w:rPr>
        <w:t>2%, aplicable hasta el 31 de diciembre de 2022.</w:t>
      </w:r>
    </w:p>
    <w:p w14:paraId="5AA09B41" w14:textId="77777777" w:rsidR="00A20884" w:rsidRPr="00CF1EF7" w:rsidRDefault="00A20884" w:rsidP="00A20884">
      <w:pPr>
        <w:spacing w:after="0" w:line="240" w:lineRule="auto"/>
        <w:jc w:val="both"/>
        <w:rPr>
          <w:rFonts w:ascii="Nunito Sans" w:hAnsi="Nunito Sans" w:cs="Arial"/>
          <w:sz w:val="22"/>
          <w:szCs w:val="22"/>
        </w:rPr>
      </w:pPr>
    </w:p>
    <w:p w14:paraId="5E70EDA5" w14:textId="22BF711C" w:rsidR="00A20884" w:rsidRPr="00CF1EF7" w:rsidRDefault="00A20884" w:rsidP="00A20884">
      <w:pPr>
        <w:spacing w:after="0" w:line="240" w:lineRule="auto"/>
        <w:jc w:val="both"/>
        <w:rPr>
          <w:rFonts w:ascii="Nunito Sans" w:hAnsi="Nunito Sans" w:cs="Arial"/>
          <w:sz w:val="22"/>
          <w:szCs w:val="22"/>
        </w:rPr>
      </w:pPr>
      <w:bookmarkStart w:id="7" w:name="_Hlk91483883"/>
      <w:r w:rsidRPr="00CF1EF7">
        <w:rPr>
          <w:rFonts w:ascii="Nunito Sans" w:hAnsi="Nunito Sans" w:cs="Arial"/>
          <w:sz w:val="22"/>
          <w:szCs w:val="22"/>
        </w:rPr>
        <w:t>(</w:t>
      </w:r>
      <w:proofErr w:type="spellStart"/>
      <w:r w:rsidRPr="00CF1EF7">
        <w:rPr>
          <w:rFonts w:ascii="Nunito Sans" w:hAnsi="Nunito Sans" w:cs="Arial"/>
          <w:sz w:val="22"/>
          <w:szCs w:val="22"/>
        </w:rPr>
        <w:t>iii</w:t>
      </w:r>
      <w:proofErr w:type="spellEnd"/>
      <w:r w:rsidRPr="00CF1EF7">
        <w:rPr>
          <w:rFonts w:ascii="Nunito Sans" w:hAnsi="Nunito Sans" w:cs="Arial"/>
          <w:sz w:val="22"/>
          <w:szCs w:val="22"/>
        </w:rPr>
        <w:t xml:space="preserve">) La </w:t>
      </w:r>
      <w:r w:rsidRPr="00CF1EF7">
        <w:rPr>
          <w:rFonts w:ascii="Nunito Sans" w:hAnsi="Nunito Sans" w:cs="Arial"/>
          <w:b/>
          <w:sz w:val="22"/>
          <w:szCs w:val="22"/>
        </w:rPr>
        <w:t>Ley 1964 de 2019</w:t>
      </w:r>
      <w:r w:rsidRPr="00CF1EF7">
        <w:rPr>
          <w:rFonts w:ascii="Nunito Sans" w:hAnsi="Nunito Sans" w:cs="Arial"/>
          <w:sz w:val="22"/>
          <w:szCs w:val="22"/>
        </w:rPr>
        <w:t xml:space="preserve"> que para promover el uso de vehículos eléctricos y de cero emisiones de gases efecto invernadero fija un descuento en la prima del SOAT de este tipo de automotores.</w:t>
      </w:r>
    </w:p>
    <w:bookmarkEnd w:id="7"/>
    <w:p w14:paraId="2D59B566" w14:textId="77777777" w:rsidR="00A20884" w:rsidRPr="00CF1EF7" w:rsidRDefault="00A20884" w:rsidP="00A20884">
      <w:pPr>
        <w:spacing w:after="0" w:line="240" w:lineRule="auto"/>
        <w:jc w:val="both"/>
        <w:rPr>
          <w:rFonts w:ascii="Nunito Sans" w:hAnsi="Nunito Sans" w:cs="Arial"/>
          <w:sz w:val="22"/>
          <w:szCs w:val="22"/>
        </w:rPr>
      </w:pPr>
    </w:p>
    <w:p w14:paraId="6590D774" w14:textId="0E2938F3" w:rsidR="00A20884" w:rsidRPr="00CF1EF7" w:rsidRDefault="00A20884" w:rsidP="00A20884">
      <w:pPr>
        <w:spacing w:after="0" w:line="240" w:lineRule="auto"/>
        <w:jc w:val="both"/>
        <w:rPr>
          <w:rFonts w:ascii="Nunito Sans" w:hAnsi="Nunito Sans" w:cs="Arial"/>
          <w:sz w:val="22"/>
          <w:szCs w:val="22"/>
        </w:rPr>
      </w:pPr>
      <w:r w:rsidRPr="00CF1EF7">
        <w:rPr>
          <w:rFonts w:ascii="Nunito Sans" w:hAnsi="Nunito Sans" w:cs="Arial"/>
          <w:sz w:val="22"/>
          <w:szCs w:val="22"/>
        </w:rPr>
        <w:t>(</w:t>
      </w:r>
      <w:proofErr w:type="spellStart"/>
      <w:r w:rsidRPr="00CF1EF7">
        <w:rPr>
          <w:rFonts w:ascii="Nunito Sans" w:hAnsi="Nunito Sans" w:cs="Arial"/>
          <w:sz w:val="22"/>
          <w:szCs w:val="22"/>
        </w:rPr>
        <w:t>iv</w:t>
      </w:r>
      <w:proofErr w:type="spellEnd"/>
      <w:r w:rsidRPr="00CF1EF7">
        <w:rPr>
          <w:rFonts w:ascii="Nunito Sans" w:hAnsi="Nunito Sans" w:cs="Arial"/>
          <w:sz w:val="22"/>
          <w:szCs w:val="22"/>
        </w:rPr>
        <w:t xml:space="preserve">) El </w:t>
      </w:r>
      <w:r w:rsidRPr="00CF1EF7">
        <w:rPr>
          <w:rFonts w:ascii="Nunito Sans" w:hAnsi="Nunito Sans" w:cs="Arial"/>
          <w:b/>
          <w:sz w:val="22"/>
          <w:szCs w:val="22"/>
        </w:rPr>
        <w:t>artículo 106 del Decreto 2106 de 2019</w:t>
      </w:r>
      <w:r w:rsidRPr="00CF1EF7">
        <w:rPr>
          <w:rFonts w:ascii="Nunito Sans" w:hAnsi="Nunito Sans" w:cs="Arial"/>
          <w:sz w:val="22"/>
          <w:szCs w:val="22"/>
        </w:rPr>
        <w:t xml:space="preserve">, </w:t>
      </w:r>
      <w:r w:rsidR="00E26B58">
        <w:rPr>
          <w:rFonts w:ascii="Nunito Sans" w:hAnsi="Nunito Sans" w:cs="Arial"/>
          <w:sz w:val="22"/>
          <w:szCs w:val="22"/>
        </w:rPr>
        <w:t>modificatorio</w:t>
      </w:r>
      <w:r w:rsidRPr="00CF1EF7">
        <w:rPr>
          <w:rFonts w:ascii="Nunito Sans" w:hAnsi="Nunito Sans" w:cs="Arial"/>
          <w:sz w:val="22"/>
          <w:szCs w:val="22"/>
        </w:rPr>
        <w:t xml:space="preserve"> </w:t>
      </w:r>
      <w:r w:rsidR="00E26B58">
        <w:rPr>
          <w:rFonts w:ascii="Nunito Sans" w:hAnsi="Nunito Sans" w:cs="Arial"/>
          <w:sz w:val="22"/>
          <w:szCs w:val="22"/>
        </w:rPr>
        <w:t>d</w:t>
      </w:r>
      <w:r w:rsidRPr="00CF1EF7">
        <w:rPr>
          <w:rFonts w:ascii="Nunito Sans" w:hAnsi="Nunito Sans" w:cs="Arial"/>
          <w:sz w:val="22"/>
          <w:szCs w:val="22"/>
        </w:rPr>
        <w:t xml:space="preserve">el artículo 114 del Decreto Ley 019 de 2012, </w:t>
      </w:r>
      <w:r w:rsidR="00E26B58">
        <w:rPr>
          <w:rFonts w:ascii="Nunito Sans" w:hAnsi="Nunito Sans" w:cs="Arial"/>
          <w:sz w:val="22"/>
          <w:szCs w:val="22"/>
        </w:rPr>
        <w:t xml:space="preserve">que </w:t>
      </w:r>
      <w:r w:rsidRPr="00CF1EF7">
        <w:rPr>
          <w:rFonts w:ascii="Nunito Sans" w:hAnsi="Nunito Sans" w:cs="Arial"/>
          <w:sz w:val="22"/>
          <w:szCs w:val="22"/>
        </w:rPr>
        <w:t xml:space="preserve">estableció que en los casos en que no existe seguro o el vehículo no es identificado, la Entidad Promotora de Salud </w:t>
      </w:r>
      <w:r w:rsidR="00B406BF">
        <w:rPr>
          <w:rFonts w:ascii="Nunito Sans" w:hAnsi="Nunito Sans" w:cs="Arial"/>
          <w:sz w:val="22"/>
          <w:szCs w:val="22"/>
        </w:rPr>
        <w:t>(</w:t>
      </w:r>
      <w:r w:rsidRPr="00CF1EF7">
        <w:rPr>
          <w:rFonts w:ascii="Nunito Sans" w:hAnsi="Nunito Sans" w:cs="Arial"/>
          <w:sz w:val="22"/>
          <w:szCs w:val="22"/>
        </w:rPr>
        <w:t>EPS</w:t>
      </w:r>
      <w:r w:rsidR="00B406BF">
        <w:rPr>
          <w:rFonts w:ascii="Nunito Sans" w:hAnsi="Nunito Sans" w:cs="Arial"/>
          <w:sz w:val="22"/>
          <w:szCs w:val="22"/>
        </w:rPr>
        <w:t>)</w:t>
      </w:r>
      <w:r w:rsidRPr="00CF1EF7">
        <w:rPr>
          <w:rFonts w:ascii="Nunito Sans" w:hAnsi="Nunito Sans" w:cs="Arial"/>
          <w:sz w:val="22"/>
          <w:szCs w:val="22"/>
        </w:rPr>
        <w:t xml:space="preserve"> asumirá el riesgo derivado de la prestación de servicios en salud y el transporte asistencial que se presten a las víctimas. Por su parte, la ADRES, a través de la subcuenta de Eventos Catastróficos y Accidentes de Tránsito </w:t>
      </w:r>
      <w:r w:rsidR="00B406BF">
        <w:rPr>
          <w:rFonts w:ascii="Nunito Sans" w:hAnsi="Nunito Sans" w:cs="Arial"/>
          <w:sz w:val="22"/>
          <w:szCs w:val="22"/>
        </w:rPr>
        <w:t>(</w:t>
      </w:r>
      <w:r w:rsidRPr="00CF1EF7">
        <w:rPr>
          <w:rFonts w:ascii="Nunito Sans" w:hAnsi="Nunito Sans" w:cs="Arial"/>
          <w:sz w:val="22"/>
          <w:szCs w:val="22"/>
        </w:rPr>
        <w:t>ECAT</w:t>
      </w:r>
      <w:r w:rsidR="00B406BF">
        <w:rPr>
          <w:rFonts w:ascii="Nunito Sans" w:hAnsi="Nunito Sans" w:cs="Arial"/>
          <w:sz w:val="22"/>
          <w:szCs w:val="22"/>
        </w:rPr>
        <w:t>)</w:t>
      </w:r>
      <w:r w:rsidRPr="00CF1EF7">
        <w:rPr>
          <w:rFonts w:ascii="Nunito Sans" w:hAnsi="Nunito Sans" w:cs="Arial"/>
          <w:sz w:val="22"/>
          <w:szCs w:val="22"/>
        </w:rPr>
        <w:t>, reconocerá las indemnizaciones por incapacidad permanente, muerte y gastos funerarios que se deriven por la ocurrencia de accidentes de tránsito en los casos anteriormente mencionados.</w:t>
      </w:r>
    </w:p>
    <w:p w14:paraId="00A66F56" w14:textId="77777777" w:rsidR="00A20884" w:rsidRPr="00CF1EF7" w:rsidRDefault="00A20884" w:rsidP="00A20884">
      <w:pPr>
        <w:spacing w:after="0" w:line="240" w:lineRule="auto"/>
        <w:jc w:val="both"/>
        <w:rPr>
          <w:rFonts w:ascii="Nunito Sans" w:hAnsi="Nunito Sans" w:cs="Arial"/>
          <w:sz w:val="22"/>
          <w:szCs w:val="22"/>
        </w:rPr>
      </w:pPr>
    </w:p>
    <w:p w14:paraId="0C09E2D4" w14:textId="1690BFAF" w:rsidR="00A20884" w:rsidRPr="00CF1EF7" w:rsidRDefault="00A20884" w:rsidP="00A20884">
      <w:pPr>
        <w:spacing w:after="0" w:line="240" w:lineRule="auto"/>
        <w:jc w:val="both"/>
        <w:rPr>
          <w:rFonts w:ascii="Nunito Sans" w:hAnsi="Nunito Sans" w:cs="Arial"/>
          <w:sz w:val="22"/>
          <w:szCs w:val="22"/>
        </w:rPr>
      </w:pPr>
      <w:r w:rsidRPr="00CF1EF7">
        <w:rPr>
          <w:rFonts w:ascii="Nunito Sans" w:hAnsi="Nunito Sans" w:cs="Arial"/>
          <w:sz w:val="22"/>
          <w:szCs w:val="22"/>
        </w:rPr>
        <w:lastRenderedPageBreak/>
        <w:t xml:space="preserve">(v) El Decreto </w:t>
      </w:r>
      <w:r w:rsidRPr="00CF1EF7">
        <w:rPr>
          <w:rFonts w:ascii="Nunito Sans" w:hAnsi="Nunito Sans" w:cs="Arial"/>
          <w:b/>
          <w:sz w:val="22"/>
          <w:szCs w:val="22"/>
        </w:rPr>
        <w:t>Ley 800 de 2020</w:t>
      </w:r>
      <w:r w:rsidRPr="00CF1EF7">
        <w:rPr>
          <w:rFonts w:ascii="Nunito Sans" w:hAnsi="Nunito Sans" w:cs="Arial"/>
          <w:sz w:val="22"/>
          <w:szCs w:val="22"/>
        </w:rPr>
        <w:t xml:space="preserve"> que reconoce el cambio en la dinámica del riesgo asegurado del parque automotor de SOAT por cuenta de las medidas de aislamiento preventivo obligatorio y en que en el artículo 8 estableció que </w:t>
      </w:r>
      <w:r w:rsidRPr="00CF1EF7">
        <w:rPr>
          <w:rFonts w:ascii="Nunito Sans" w:hAnsi="Nunito Sans" w:cs="Arial"/>
          <w:i/>
          <w:sz w:val="22"/>
          <w:szCs w:val="22"/>
        </w:rPr>
        <w:t>“las entidades aseguradoras vigiladas por la Superintendencia Financiera que operen el ramo de Seguro Obligatorio de Accidentes Tránsito -SOAT-, deben transferir a la Administradora de los Recursos del Sistema General de Seguridad Social en Salud -ADRES- los recursos generados por la diferencia entre los supuestos base de cálculo de la prima y el riesgo efectivamente corrido por la entidad desde el inicio del aislamiento preventivo obligatorio hasta el 25 de mayo de 2020”</w:t>
      </w:r>
      <w:r w:rsidRPr="00CF1EF7">
        <w:rPr>
          <w:rFonts w:ascii="Nunito Sans" w:hAnsi="Nunito Sans" w:cs="Arial"/>
          <w:sz w:val="22"/>
          <w:szCs w:val="22"/>
        </w:rPr>
        <w:t>. De acuerdo con lo reportado por las entidades aseguradoras estos giros ascendieron a 213 mil millones de pesos en 2020.</w:t>
      </w:r>
    </w:p>
    <w:p w14:paraId="724F9569" w14:textId="77777777" w:rsidR="00A20884" w:rsidRPr="00CF1EF7" w:rsidRDefault="00A20884" w:rsidP="00A20884">
      <w:pPr>
        <w:spacing w:after="0" w:line="240" w:lineRule="auto"/>
        <w:jc w:val="both"/>
        <w:rPr>
          <w:rFonts w:ascii="Nunito Sans" w:hAnsi="Nunito Sans" w:cs="Arial"/>
          <w:sz w:val="22"/>
          <w:szCs w:val="22"/>
        </w:rPr>
      </w:pPr>
    </w:p>
    <w:p w14:paraId="7223E3E6" w14:textId="77777777" w:rsidR="00A20884" w:rsidRPr="00CF1EF7" w:rsidRDefault="00A20884" w:rsidP="00A20884">
      <w:pPr>
        <w:spacing w:after="0" w:line="240" w:lineRule="auto"/>
        <w:jc w:val="both"/>
        <w:rPr>
          <w:rFonts w:ascii="Nunito Sans" w:hAnsi="Nunito Sans" w:cs="Arial"/>
          <w:sz w:val="22"/>
          <w:szCs w:val="22"/>
        </w:rPr>
      </w:pPr>
      <w:bookmarkStart w:id="8" w:name="_Hlk91483597"/>
      <w:r w:rsidRPr="00CF1EF7">
        <w:rPr>
          <w:rFonts w:ascii="Nunito Sans" w:hAnsi="Nunito Sans" w:cs="Arial"/>
          <w:sz w:val="22"/>
          <w:szCs w:val="22"/>
        </w:rPr>
        <w:t xml:space="preserve">(vi) La </w:t>
      </w:r>
      <w:r w:rsidRPr="00CF1EF7">
        <w:rPr>
          <w:rFonts w:ascii="Nunito Sans" w:hAnsi="Nunito Sans" w:cs="Arial"/>
          <w:b/>
          <w:sz w:val="22"/>
          <w:szCs w:val="22"/>
        </w:rPr>
        <w:t>Ley</w:t>
      </w:r>
      <w:r w:rsidRPr="00CF1EF7">
        <w:rPr>
          <w:rFonts w:ascii="Nunito Sans" w:hAnsi="Nunito Sans" w:cs="Arial"/>
          <w:sz w:val="22"/>
          <w:szCs w:val="22"/>
        </w:rPr>
        <w:t xml:space="preserve"> </w:t>
      </w:r>
      <w:r w:rsidRPr="00CF1EF7">
        <w:rPr>
          <w:rFonts w:ascii="Nunito Sans" w:hAnsi="Nunito Sans" w:cs="Arial"/>
          <w:b/>
          <w:sz w:val="22"/>
          <w:szCs w:val="22"/>
        </w:rPr>
        <w:t>2128 de 2021</w:t>
      </w:r>
      <w:r w:rsidRPr="00CF1EF7">
        <w:rPr>
          <w:rFonts w:ascii="Nunito Sans" w:hAnsi="Nunito Sans" w:cs="Arial"/>
          <w:sz w:val="22"/>
          <w:szCs w:val="22"/>
        </w:rPr>
        <w:t xml:space="preserve"> que establece un descuento del 10% sobre las primas del SOAT a los vehículos dedicados a gas combustible, con el fin de generar impactos positivos en el medio ambiente.</w:t>
      </w:r>
    </w:p>
    <w:p w14:paraId="65EAF5CC" w14:textId="77777777" w:rsidR="00A20884" w:rsidRPr="00CF1EF7" w:rsidRDefault="00A20884" w:rsidP="00A20884">
      <w:pPr>
        <w:spacing w:after="0" w:line="240" w:lineRule="auto"/>
        <w:jc w:val="both"/>
        <w:rPr>
          <w:rFonts w:ascii="Nunito Sans" w:hAnsi="Nunito Sans" w:cs="Arial"/>
          <w:sz w:val="22"/>
          <w:szCs w:val="22"/>
        </w:rPr>
      </w:pPr>
    </w:p>
    <w:p w14:paraId="01E48E12" w14:textId="0469FAFC" w:rsidR="00A20884" w:rsidRPr="00CF1EF7" w:rsidRDefault="00A20884" w:rsidP="00A20884">
      <w:pPr>
        <w:spacing w:after="0" w:line="240" w:lineRule="auto"/>
        <w:jc w:val="both"/>
        <w:rPr>
          <w:rFonts w:ascii="Nunito Sans" w:hAnsi="Nunito Sans" w:cs="Arial"/>
          <w:sz w:val="22"/>
          <w:szCs w:val="22"/>
        </w:rPr>
      </w:pPr>
      <w:r w:rsidRPr="00CF1EF7">
        <w:rPr>
          <w:rFonts w:ascii="Nunito Sans" w:hAnsi="Nunito Sans" w:cs="Arial"/>
          <w:sz w:val="22"/>
          <w:szCs w:val="22"/>
        </w:rPr>
        <w:t>(</w:t>
      </w:r>
      <w:proofErr w:type="spellStart"/>
      <w:r w:rsidRPr="00CF1EF7">
        <w:rPr>
          <w:rFonts w:ascii="Nunito Sans" w:hAnsi="Nunito Sans" w:cs="Arial"/>
          <w:sz w:val="22"/>
          <w:szCs w:val="22"/>
        </w:rPr>
        <w:t>vii</w:t>
      </w:r>
      <w:proofErr w:type="spellEnd"/>
      <w:r w:rsidRPr="00CF1EF7">
        <w:rPr>
          <w:rFonts w:ascii="Nunito Sans" w:hAnsi="Nunito Sans" w:cs="Arial"/>
          <w:sz w:val="22"/>
          <w:szCs w:val="22"/>
        </w:rPr>
        <w:t xml:space="preserve">) La </w:t>
      </w:r>
      <w:r w:rsidRPr="00CF1EF7">
        <w:rPr>
          <w:rFonts w:ascii="Nunito Sans" w:hAnsi="Nunito Sans" w:cs="Arial"/>
          <w:b/>
          <w:sz w:val="22"/>
          <w:szCs w:val="22"/>
        </w:rPr>
        <w:t>Ley 2161 de 2021</w:t>
      </w:r>
      <w:r w:rsidRPr="00CF1EF7">
        <w:rPr>
          <w:rFonts w:ascii="Nunito Sans" w:hAnsi="Nunito Sans" w:cs="Arial"/>
          <w:sz w:val="22"/>
          <w:szCs w:val="22"/>
        </w:rPr>
        <w:t xml:space="preserve"> que introduce: </w:t>
      </w:r>
      <w:r w:rsidR="005B2FD8">
        <w:rPr>
          <w:rFonts w:ascii="Nunito Sans" w:hAnsi="Nunito Sans" w:cs="Arial"/>
          <w:sz w:val="22"/>
          <w:szCs w:val="22"/>
        </w:rPr>
        <w:t xml:space="preserve">i) </w:t>
      </w:r>
      <w:r w:rsidRPr="00CF1EF7">
        <w:rPr>
          <w:rFonts w:ascii="Nunito Sans" w:hAnsi="Nunito Sans" w:cs="Arial"/>
          <w:sz w:val="22"/>
          <w:szCs w:val="22"/>
        </w:rPr>
        <w:t>incentivos a la adquisición, renovación y no evasión, entre ellos un descuento, por única vez, del 10% sobre el valor de la prima emitida del SOAT para aquellos propietarios de vehículos que hayan tenido un buen comportamiento en 2020 y 2021 y hayan renovado su póliza antes del vencimiento;</w:t>
      </w:r>
      <w:r w:rsidR="005B2FD8">
        <w:rPr>
          <w:rFonts w:ascii="Nunito Sans" w:hAnsi="Nunito Sans" w:cs="Arial"/>
          <w:sz w:val="22"/>
          <w:szCs w:val="22"/>
        </w:rPr>
        <w:t xml:space="preserve"> </w:t>
      </w:r>
      <w:proofErr w:type="spellStart"/>
      <w:r w:rsidR="005B2FD8">
        <w:rPr>
          <w:rFonts w:ascii="Nunito Sans" w:hAnsi="Nunito Sans" w:cs="Arial"/>
          <w:sz w:val="22"/>
          <w:szCs w:val="22"/>
        </w:rPr>
        <w:t>ii</w:t>
      </w:r>
      <w:proofErr w:type="spellEnd"/>
      <w:r w:rsidR="005B2FD8">
        <w:rPr>
          <w:rFonts w:ascii="Nunito Sans" w:hAnsi="Nunito Sans" w:cs="Arial"/>
          <w:sz w:val="22"/>
          <w:szCs w:val="22"/>
        </w:rPr>
        <w:t>)</w:t>
      </w:r>
      <w:r w:rsidRPr="00CF1EF7">
        <w:rPr>
          <w:rFonts w:ascii="Nunito Sans" w:hAnsi="Nunito Sans" w:cs="Arial"/>
          <w:sz w:val="22"/>
          <w:szCs w:val="22"/>
        </w:rPr>
        <w:t xml:space="preserve"> un tope para los cargos de intermediación por venta del SOAT del 5% a partir de 2022</w:t>
      </w:r>
      <w:r w:rsidR="005B2FD8">
        <w:rPr>
          <w:rFonts w:ascii="Nunito Sans" w:hAnsi="Nunito Sans" w:cs="Arial"/>
          <w:sz w:val="22"/>
          <w:szCs w:val="22"/>
        </w:rPr>
        <w:t>;</w:t>
      </w:r>
      <w:r w:rsidRPr="00CF1EF7">
        <w:rPr>
          <w:rFonts w:ascii="Nunito Sans" w:hAnsi="Nunito Sans" w:cs="Arial"/>
          <w:sz w:val="22"/>
          <w:szCs w:val="22"/>
        </w:rPr>
        <w:t xml:space="preserve"> y</w:t>
      </w:r>
      <w:r w:rsidR="002723E1">
        <w:rPr>
          <w:rFonts w:ascii="Nunito Sans" w:hAnsi="Nunito Sans" w:cs="Arial"/>
          <w:sz w:val="22"/>
          <w:szCs w:val="22"/>
        </w:rPr>
        <w:t xml:space="preserve">, </w:t>
      </w:r>
      <w:proofErr w:type="spellStart"/>
      <w:r w:rsidR="002723E1">
        <w:rPr>
          <w:rFonts w:ascii="Nunito Sans" w:hAnsi="Nunito Sans" w:cs="Arial"/>
          <w:sz w:val="22"/>
          <w:szCs w:val="22"/>
        </w:rPr>
        <w:t>iii</w:t>
      </w:r>
      <w:proofErr w:type="spellEnd"/>
      <w:r w:rsidR="002723E1">
        <w:rPr>
          <w:rFonts w:ascii="Nunito Sans" w:hAnsi="Nunito Sans" w:cs="Arial"/>
          <w:sz w:val="22"/>
          <w:szCs w:val="22"/>
        </w:rPr>
        <w:t>)</w:t>
      </w:r>
      <w:r w:rsidRPr="00CF1EF7">
        <w:rPr>
          <w:rFonts w:ascii="Nunito Sans" w:hAnsi="Nunito Sans" w:cs="Arial"/>
          <w:sz w:val="22"/>
          <w:szCs w:val="22"/>
        </w:rPr>
        <w:t xml:space="preserve"> un incremento en la contribución a la ADRES desde el 50% al 52% sobre el valor de la prima establecida por la SFC para el seguro.</w:t>
      </w:r>
    </w:p>
    <w:bookmarkEnd w:id="8"/>
    <w:p w14:paraId="382AFECA" w14:textId="77777777" w:rsidR="00A20884" w:rsidRPr="00CF1EF7" w:rsidRDefault="00A20884" w:rsidP="00A20884">
      <w:pPr>
        <w:spacing w:after="0" w:line="240" w:lineRule="auto"/>
        <w:jc w:val="both"/>
        <w:rPr>
          <w:rFonts w:ascii="Nunito Sans" w:hAnsi="Nunito Sans" w:cs="Arial"/>
          <w:sz w:val="22"/>
          <w:szCs w:val="22"/>
        </w:rPr>
      </w:pPr>
    </w:p>
    <w:p w14:paraId="647D5257" w14:textId="7CCC032D" w:rsidR="00A20884" w:rsidRPr="00CF1EF7" w:rsidRDefault="00A20884" w:rsidP="00A20884">
      <w:pPr>
        <w:spacing w:after="0" w:line="240" w:lineRule="auto"/>
        <w:jc w:val="both"/>
        <w:rPr>
          <w:rFonts w:ascii="Nunito Sans" w:hAnsi="Nunito Sans" w:cs="Arial"/>
          <w:sz w:val="22"/>
          <w:szCs w:val="22"/>
        </w:rPr>
      </w:pPr>
      <w:r w:rsidRPr="00CF1EF7">
        <w:rPr>
          <w:rFonts w:ascii="Nunito Sans" w:hAnsi="Nunito Sans" w:cs="Arial"/>
          <w:sz w:val="22"/>
          <w:szCs w:val="22"/>
        </w:rPr>
        <w:t xml:space="preserve">La Corte Constitucional mediante el comunicado de prensa 37 del 9 de noviembre de 2022 y </w:t>
      </w:r>
      <w:r w:rsidR="002C705D" w:rsidRPr="00CF1EF7">
        <w:rPr>
          <w:rFonts w:ascii="Nunito Sans" w:hAnsi="Nunito Sans" w:cs="Arial"/>
          <w:sz w:val="22"/>
          <w:szCs w:val="22"/>
        </w:rPr>
        <w:t xml:space="preserve">la </w:t>
      </w:r>
      <w:r w:rsidRPr="00CF1EF7">
        <w:rPr>
          <w:rFonts w:ascii="Nunito Sans" w:hAnsi="Nunito Sans" w:cs="Arial"/>
          <w:b/>
          <w:sz w:val="22"/>
          <w:szCs w:val="22"/>
        </w:rPr>
        <w:t>sentencia C-395-22</w:t>
      </w:r>
      <w:r w:rsidRPr="00CF1EF7">
        <w:rPr>
          <w:rFonts w:ascii="Nunito Sans" w:hAnsi="Nunito Sans" w:cs="Arial"/>
          <w:sz w:val="22"/>
          <w:szCs w:val="22"/>
        </w:rPr>
        <w:t xml:space="preserve"> informó que declaró inexequible, entre otros, el parágrafo 3 del artículo 2 de la Ley 2161 de 2021 que disponía lo siguiente: “</w:t>
      </w:r>
      <w:r w:rsidRPr="00155739">
        <w:rPr>
          <w:rFonts w:ascii="Nunito Sans" w:hAnsi="Nunito Sans" w:cs="Arial"/>
          <w:i/>
          <w:iCs/>
          <w:sz w:val="22"/>
          <w:szCs w:val="22"/>
        </w:rPr>
        <w:t>Parágrafo 3°. A partir del 2022, las compañías aseguradoras reconocerán un máximo del 5% de las primas mensuales emitidas por cargos de intermediación por venta del SOAT”. En particular, la Corte decidió “Declarar EXEQUIBLE, por el cargo analizado, el artículo 2° de la Ley 2161 de 2021, excepto por la expresión “del diez por ciento (10%)” contenida en el parágrafo 1° y todo el parágrafo 3°, que se declaran INEXEQUIBLES”</w:t>
      </w:r>
      <w:r w:rsidRPr="00CF1EF7">
        <w:rPr>
          <w:rFonts w:ascii="Nunito Sans" w:hAnsi="Nunito Sans" w:cs="Arial"/>
          <w:sz w:val="22"/>
          <w:szCs w:val="22"/>
        </w:rPr>
        <w:t xml:space="preserve">. Esto implicó un cambio en la nota técnica del ramo </w:t>
      </w:r>
      <w:r w:rsidR="0039129C" w:rsidRPr="00CF1EF7">
        <w:rPr>
          <w:rFonts w:ascii="Nunito Sans" w:hAnsi="Nunito Sans" w:cs="Arial"/>
          <w:sz w:val="22"/>
          <w:szCs w:val="22"/>
        </w:rPr>
        <w:t>y,</w:t>
      </w:r>
      <w:r w:rsidRPr="00CF1EF7">
        <w:rPr>
          <w:rFonts w:ascii="Nunito Sans" w:hAnsi="Nunito Sans" w:cs="Arial"/>
          <w:sz w:val="22"/>
          <w:szCs w:val="22"/>
        </w:rPr>
        <w:t xml:space="preserve"> por lo tanto, se fija un componente de intermediación del 8% de las primas netas de transferencias.</w:t>
      </w:r>
    </w:p>
    <w:p w14:paraId="5D01C70C" w14:textId="77777777" w:rsidR="00A20884" w:rsidRPr="00CF1EF7" w:rsidRDefault="00A20884" w:rsidP="00A20884">
      <w:pPr>
        <w:spacing w:after="0" w:line="240" w:lineRule="auto"/>
        <w:jc w:val="both"/>
        <w:rPr>
          <w:rFonts w:ascii="Nunito Sans" w:hAnsi="Nunito Sans" w:cs="Arial"/>
          <w:sz w:val="22"/>
          <w:szCs w:val="22"/>
        </w:rPr>
      </w:pPr>
    </w:p>
    <w:p w14:paraId="6FBEF0A1" w14:textId="5945FC92" w:rsidR="00A20884" w:rsidRPr="008110D0" w:rsidRDefault="00A20884" w:rsidP="00CF1EF7">
      <w:pPr>
        <w:jc w:val="both"/>
        <w:rPr>
          <w:rFonts w:ascii="Nunito Sans" w:hAnsi="Nunito Sans" w:cs="Arial"/>
          <w:sz w:val="22"/>
          <w:szCs w:val="22"/>
        </w:rPr>
      </w:pPr>
      <w:r w:rsidRPr="00F044A3">
        <w:rPr>
          <w:rFonts w:ascii="Nunito Sans" w:hAnsi="Nunito Sans" w:cs="Arial"/>
          <w:sz w:val="22"/>
          <w:szCs w:val="22"/>
        </w:rPr>
        <w:t>(</w:t>
      </w:r>
      <w:proofErr w:type="spellStart"/>
      <w:r w:rsidRPr="00F044A3">
        <w:rPr>
          <w:rFonts w:ascii="Nunito Sans" w:hAnsi="Nunito Sans" w:cs="Arial"/>
          <w:sz w:val="22"/>
          <w:szCs w:val="22"/>
        </w:rPr>
        <w:t>viii</w:t>
      </w:r>
      <w:proofErr w:type="spellEnd"/>
      <w:r w:rsidRPr="00F044A3">
        <w:rPr>
          <w:rFonts w:ascii="Nunito Sans" w:hAnsi="Nunito Sans" w:cs="Arial"/>
          <w:sz w:val="22"/>
          <w:szCs w:val="22"/>
        </w:rPr>
        <w:t>)</w:t>
      </w:r>
      <w:r w:rsidRPr="00CF1EF7">
        <w:rPr>
          <w:rFonts w:ascii="Nunito Sans" w:hAnsi="Nunito Sans" w:cs="Arial"/>
          <w:sz w:val="22"/>
          <w:szCs w:val="22"/>
        </w:rPr>
        <w:t xml:space="preserve"> </w:t>
      </w:r>
      <w:r w:rsidRPr="008110D0">
        <w:rPr>
          <w:rFonts w:ascii="Nunito Sans" w:hAnsi="Nunito Sans" w:cs="Arial"/>
          <w:sz w:val="22"/>
          <w:szCs w:val="22"/>
        </w:rPr>
        <w:t xml:space="preserve">El </w:t>
      </w:r>
      <w:r w:rsidRPr="008110D0">
        <w:rPr>
          <w:rFonts w:ascii="Nunito Sans" w:hAnsi="Nunito Sans" w:cs="Arial"/>
          <w:b/>
          <w:bCs/>
          <w:sz w:val="22"/>
          <w:szCs w:val="22"/>
        </w:rPr>
        <w:t>Decreto 2497 de 2022</w:t>
      </w:r>
      <w:r w:rsidRPr="008110D0">
        <w:rPr>
          <w:rFonts w:ascii="Nunito Sans" w:hAnsi="Nunito Sans" w:cs="Arial"/>
          <w:sz w:val="22"/>
          <w:szCs w:val="22"/>
        </w:rPr>
        <w:t xml:space="preserve"> por el cual se define que: i) los vehículos de las categorías ciclomotor, motos de menos de 100 </w:t>
      </w:r>
      <w:proofErr w:type="spellStart"/>
      <w:r w:rsidRPr="008110D0">
        <w:rPr>
          <w:rFonts w:ascii="Nunito Sans" w:hAnsi="Nunito Sans" w:cs="Arial"/>
          <w:sz w:val="22"/>
          <w:szCs w:val="22"/>
        </w:rPr>
        <w:t>cc</w:t>
      </w:r>
      <w:proofErr w:type="spellEnd"/>
      <w:r w:rsidRPr="008110D0">
        <w:rPr>
          <w:rFonts w:ascii="Nunito Sans" w:hAnsi="Nunito Sans" w:cs="Arial"/>
          <w:sz w:val="22"/>
          <w:szCs w:val="22"/>
        </w:rPr>
        <w:t xml:space="preserve">, motos de 100 </w:t>
      </w:r>
      <w:proofErr w:type="spellStart"/>
      <w:r w:rsidRPr="008110D0">
        <w:rPr>
          <w:rFonts w:ascii="Nunito Sans" w:hAnsi="Nunito Sans" w:cs="Arial"/>
          <w:sz w:val="22"/>
          <w:szCs w:val="22"/>
        </w:rPr>
        <w:t>cc</w:t>
      </w:r>
      <w:proofErr w:type="spellEnd"/>
      <w:r w:rsidRPr="008110D0">
        <w:rPr>
          <w:rFonts w:ascii="Nunito Sans" w:hAnsi="Nunito Sans" w:cs="Arial"/>
          <w:sz w:val="22"/>
          <w:szCs w:val="22"/>
        </w:rPr>
        <w:t xml:space="preserve"> y hasta 200 </w:t>
      </w:r>
      <w:proofErr w:type="spellStart"/>
      <w:r w:rsidRPr="008110D0">
        <w:rPr>
          <w:rFonts w:ascii="Nunito Sans" w:hAnsi="Nunito Sans" w:cs="Arial"/>
          <w:sz w:val="22"/>
          <w:szCs w:val="22"/>
        </w:rPr>
        <w:t>cc</w:t>
      </w:r>
      <w:proofErr w:type="spellEnd"/>
      <w:r w:rsidRPr="008110D0">
        <w:rPr>
          <w:rFonts w:ascii="Nunito Sans" w:hAnsi="Nunito Sans" w:cs="Arial"/>
          <w:sz w:val="22"/>
          <w:szCs w:val="22"/>
        </w:rPr>
        <w:t xml:space="preserve">, motocarros, </w:t>
      </w:r>
      <w:proofErr w:type="spellStart"/>
      <w:r w:rsidRPr="008110D0">
        <w:rPr>
          <w:rFonts w:ascii="Nunito Sans" w:hAnsi="Nunito Sans" w:cs="Arial"/>
          <w:sz w:val="22"/>
          <w:szCs w:val="22"/>
        </w:rPr>
        <w:t>tricimoto</w:t>
      </w:r>
      <w:proofErr w:type="spellEnd"/>
      <w:r w:rsidRPr="008110D0">
        <w:rPr>
          <w:rFonts w:ascii="Nunito Sans" w:hAnsi="Nunito Sans" w:cs="Arial"/>
          <w:sz w:val="22"/>
          <w:szCs w:val="22"/>
        </w:rPr>
        <w:t xml:space="preserve"> y cuadriciclo, motocarro de 5 pasajeros, autos de negocios, taxis y microbuses urbanos, servicio público urbano, buses y busetas y vehículos de servicio público intermunicipal </w:t>
      </w:r>
      <w:r w:rsidR="007A7C75">
        <w:rPr>
          <w:rFonts w:ascii="Nunito Sans" w:hAnsi="Nunito Sans" w:cs="Arial"/>
          <w:sz w:val="22"/>
          <w:szCs w:val="22"/>
        </w:rPr>
        <w:t>hacen</w:t>
      </w:r>
      <w:r w:rsidR="007A7C75" w:rsidRPr="008110D0">
        <w:rPr>
          <w:rFonts w:ascii="Nunito Sans" w:hAnsi="Nunito Sans" w:cs="Arial"/>
          <w:sz w:val="22"/>
          <w:szCs w:val="22"/>
        </w:rPr>
        <w:t xml:space="preserve"> </w:t>
      </w:r>
      <w:r w:rsidRPr="008110D0">
        <w:rPr>
          <w:rFonts w:ascii="Nunito Sans" w:hAnsi="Nunito Sans" w:cs="Arial"/>
          <w:sz w:val="22"/>
          <w:szCs w:val="22"/>
        </w:rPr>
        <w:t>parte de un</w:t>
      </w:r>
      <w:r w:rsidR="002225D8" w:rsidRPr="008110D0">
        <w:rPr>
          <w:rFonts w:ascii="Nunito Sans" w:hAnsi="Nunito Sans" w:cs="Arial"/>
          <w:sz w:val="22"/>
          <w:szCs w:val="22"/>
        </w:rPr>
        <w:t xml:space="preserve"> rango</w:t>
      </w:r>
      <w:r w:rsidRPr="008110D0">
        <w:rPr>
          <w:rFonts w:ascii="Nunito Sans" w:hAnsi="Nunito Sans" w:cs="Arial"/>
          <w:sz w:val="22"/>
          <w:szCs w:val="22"/>
        </w:rPr>
        <w:t xml:space="preserve"> diferencial </w:t>
      </w:r>
      <w:r w:rsidR="002225D8" w:rsidRPr="008110D0">
        <w:rPr>
          <w:rFonts w:ascii="Nunito Sans" w:hAnsi="Nunito Sans" w:cs="Arial"/>
          <w:sz w:val="22"/>
          <w:szCs w:val="22"/>
        </w:rPr>
        <w:t>por</w:t>
      </w:r>
      <w:r w:rsidRPr="008110D0">
        <w:rPr>
          <w:rFonts w:ascii="Nunito Sans" w:hAnsi="Nunito Sans" w:cs="Arial"/>
          <w:sz w:val="22"/>
          <w:szCs w:val="22"/>
        </w:rPr>
        <w:t xml:space="preserve"> riesgo</w:t>
      </w:r>
      <w:r w:rsidR="007A7C75">
        <w:rPr>
          <w:rFonts w:ascii="Nunito Sans" w:hAnsi="Nunito Sans" w:cs="Arial"/>
          <w:sz w:val="22"/>
          <w:szCs w:val="22"/>
        </w:rPr>
        <w:t>;</w:t>
      </w:r>
      <w:r w:rsidRPr="008110D0">
        <w:rPr>
          <w:rFonts w:ascii="Nunito Sans" w:hAnsi="Nunito Sans" w:cs="Arial"/>
          <w:sz w:val="22"/>
          <w:szCs w:val="22"/>
        </w:rPr>
        <w:t xml:space="preserve"> </w:t>
      </w:r>
      <w:proofErr w:type="spellStart"/>
      <w:r w:rsidRPr="008110D0">
        <w:rPr>
          <w:rFonts w:ascii="Nunito Sans" w:hAnsi="Nunito Sans" w:cs="Arial"/>
          <w:sz w:val="22"/>
          <w:szCs w:val="22"/>
        </w:rPr>
        <w:t>ii</w:t>
      </w:r>
      <w:proofErr w:type="spellEnd"/>
      <w:r w:rsidRPr="008110D0">
        <w:rPr>
          <w:rFonts w:ascii="Nunito Sans" w:hAnsi="Nunito Sans" w:cs="Arial"/>
          <w:sz w:val="22"/>
          <w:szCs w:val="22"/>
        </w:rPr>
        <w:t xml:space="preserve">) el valor a pagar por los tomadores del SOAT de esas categorías </w:t>
      </w:r>
      <w:r w:rsidR="007A7C75">
        <w:rPr>
          <w:rFonts w:ascii="Nunito Sans" w:hAnsi="Nunito Sans" w:cs="Arial"/>
          <w:sz w:val="22"/>
          <w:szCs w:val="22"/>
        </w:rPr>
        <w:t>equivale</w:t>
      </w:r>
      <w:r w:rsidR="007A7C75" w:rsidRPr="008110D0">
        <w:rPr>
          <w:rFonts w:ascii="Nunito Sans" w:hAnsi="Nunito Sans" w:cs="Arial"/>
          <w:sz w:val="22"/>
          <w:szCs w:val="22"/>
        </w:rPr>
        <w:t xml:space="preserve"> </w:t>
      </w:r>
      <w:r w:rsidRPr="008110D0">
        <w:rPr>
          <w:rFonts w:ascii="Nunito Sans" w:hAnsi="Nunito Sans" w:cs="Arial"/>
          <w:sz w:val="22"/>
          <w:szCs w:val="22"/>
        </w:rPr>
        <w:t>aproximadamente al 50% del precio final vigente en pesos al 14 de diciembre de 2022</w:t>
      </w:r>
      <w:r w:rsidR="007A7C75">
        <w:rPr>
          <w:rFonts w:ascii="Nunito Sans" w:hAnsi="Nunito Sans" w:cs="Arial"/>
          <w:sz w:val="22"/>
          <w:szCs w:val="22"/>
        </w:rPr>
        <w:t>;</w:t>
      </w:r>
      <w:r w:rsidRPr="008110D0">
        <w:rPr>
          <w:rFonts w:ascii="Nunito Sans" w:hAnsi="Nunito Sans" w:cs="Arial"/>
          <w:sz w:val="22"/>
          <w:szCs w:val="22"/>
        </w:rPr>
        <w:t xml:space="preserve"> y</w:t>
      </w:r>
      <w:r w:rsidR="007A7C75">
        <w:rPr>
          <w:rFonts w:ascii="Nunito Sans" w:hAnsi="Nunito Sans" w:cs="Arial"/>
          <w:sz w:val="22"/>
          <w:szCs w:val="22"/>
        </w:rPr>
        <w:t>,</w:t>
      </w:r>
      <w:r w:rsidRPr="008110D0">
        <w:rPr>
          <w:rFonts w:ascii="Nunito Sans" w:hAnsi="Nunito Sans" w:cs="Arial"/>
          <w:sz w:val="22"/>
          <w:szCs w:val="22"/>
        </w:rPr>
        <w:t xml:space="preserve"> </w:t>
      </w:r>
      <w:proofErr w:type="spellStart"/>
      <w:r w:rsidRPr="008110D0">
        <w:rPr>
          <w:rFonts w:ascii="Nunito Sans" w:hAnsi="Nunito Sans" w:cs="Arial"/>
          <w:sz w:val="22"/>
          <w:szCs w:val="22"/>
        </w:rPr>
        <w:t>iii</w:t>
      </w:r>
      <w:proofErr w:type="spellEnd"/>
      <w:r w:rsidRPr="008110D0">
        <w:rPr>
          <w:rFonts w:ascii="Nunito Sans" w:hAnsi="Nunito Sans" w:cs="Arial"/>
          <w:sz w:val="22"/>
          <w:szCs w:val="22"/>
        </w:rPr>
        <w:t xml:space="preserve">) estas categorías de vehículos tendrán una cobertura de gastos médicos, quirúrgicos y hospitalarios hasta 300 SMDLV </w:t>
      </w:r>
      <w:r w:rsidR="00F908A1">
        <w:rPr>
          <w:rFonts w:ascii="Nunito Sans" w:hAnsi="Nunito Sans" w:cs="Arial"/>
          <w:sz w:val="22"/>
          <w:szCs w:val="22"/>
        </w:rPr>
        <w:t>con</w:t>
      </w:r>
      <w:r w:rsidRPr="008110D0">
        <w:rPr>
          <w:rFonts w:ascii="Nunito Sans" w:hAnsi="Nunito Sans" w:cs="Arial"/>
          <w:sz w:val="22"/>
          <w:szCs w:val="22"/>
        </w:rPr>
        <w:t xml:space="preserve"> cargo </w:t>
      </w:r>
      <w:r w:rsidRPr="008110D0">
        <w:rPr>
          <w:rFonts w:ascii="Nunito Sans" w:hAnsi="Nunito Sans" w:cs="Arial"/>
          <w:sz w:val="22"/>
          <w:szCs w:val="22"/>
        </w:rPr>
        <w:lastRenderedPageBreak/>
        <w:t>de las aseguradoras y el monto restante hasta agotar 800 SMDLV será reconocido por la ADRES.</w:t>
      </w:r>
    </w:p>
    <w:p w14:paraId="3D91AF3E" w14:textId="12FD8A6E" w:rsidR="00FD5BBC" w:rsidRDefault="00A20884" w:rsidP="00FD5BBC">
      <w:pPr>
        <w:spacing w:after="0" w:line="240" w:lineRule="auto"/>
        <w:jc w:val="both"/>
        <w:rPr>
          <w:rFonts w:ascii="Nunito Sans" w:hAnsi="Nunito Sans" w:cs="Arial"/>
          <w:sz w:val="22"/>
          <w:szCs w:val="22"/>
        </w:rPr>
      </w:pPr>
      <w:r w:rsidRPr="00CF1EF7">
        <w:rPr>
          <w:rFonts w:ascii="Nunito Sans" w:hAnsi="Nunito Sans" w:cs="Arial"/>
          <w:sz w:val="22"/>
          <w:szCs w:val="22"/>
        </w:rPr>
        <w:t>(</w:t>
      </w:r>
      <w:proofErr w:type="spellStart"/>
      <w:r w:rsidRPr="00CF1EF7">
        <w:rPr>
          <w:rFonts w:ascii="Nunito Sans" w:hAnsi="Nunito Sans" w:cs="Arial"/>
          <w:sz w:val="22"/>
          <w:szCs w:val="22"/>
        </w:rPr>
        <w:t>ix</w:t>
      </w:r>
      <w:proofErr w:type="spellEnd"/>
      <w:r w:rsidRPr="00CF1EF7">
        <w:rPr>
          <w:rFonts w:ascii="Nunito Sans" w:hAnsi="Nunito Sans" w:cs="Arial"/>
          <w:sz w:val="22"/>
          <w:szCs w:val="22"/>
        </w:rPr>
        <w:t xml:space="preserve">) La </w:t>
      </w:r>
      <w:r w:rsidRPr="00CF1EF7">
        <w:rPr>
          <w:rFonts w:ascii="Nunito Sans" w:hAnsi="Nunito Sans" w:cs="Arial"/>
          <w:b/>
          <w:sz w:val="22"/>
          <w:szCs w:val="22"/>
        </w:rPr>
        <w:t>Resolución 2709 de 2022</w:t>
      </w:r>
      <w:r w:rsidR="007144C1">
        <w:rPr>
          <w:rFonts w:ascii="Nunito Sans" w:hAnsi="Nunito Sans" w:cs="Arial"/>
          <w:b/>
          <w:sz w:val="22"/>
          <w:szCs w:val="22"/>
        </w:rPr>
        <w:t xml:space="preserve"> </w:t>
      </w:r>
      <w:r w:rsidR="007144C1" w:rsidRPr="007144C1">
        <w:rPr>
          <w:rFonts w:ascii="Nunito Sans" w:hAnsi="Nunito Sans" w:cs="Arial"/>
          <w:bCs/>
          <w:sz w:val="22"/>
          <w:szCs w:val="22"/>
        </w:rPr>
        <w:t>del</w:t>
      </w:r>
      <w:r w:rsidR="007144C1" w:rsidRPr="00CF1EF7">
        <w:rPr>
          <w:rFonts w:ascii="Nunito Sans" w:hAnsi="Nunito Sans" w:cs="Arial"/>
          <w:sz w:val="22"/>
          <w:szCs w:val="22"/>
        </w:rPr>
        <w:t xml:space="preserve"> Ministerio de Salud y Protección Social</w:t>
      </w:r>
      <w:r w:rsidRPr="00CF1EF7">
        <w:rPr>
          <w:rFonts w:ascii="Nunito Sans" w:hAnsi="Nunito Sans" w:cs="Arial"/>
          <w:sz w:val="22"/>
          <w:szCs w:val="22"/>
        </w:rPr>
        <w:t>, que deroga la Resolución 1135 de 2012,</w:t>
      </w:r>
      <w:r w:rsidR="000F5516">
        <w:rPr>
          <w:rFonts w:ascii="Nunito Sans" w:hAnsi="Nunito Sans" w:cs="Arial"/>
          <w:sz w:val="22"/>
          <w:szCs w:val="22"/>
        </w:rPr>
        <w:t xml:space="preserve"> </w:t>
      </w:r>
      <w:r w:rsidR="00483020" w:rsidRPr="00CF1EF7">
        <w:rPr>
          <w:rFonts w:ascii="Nunito Sans" w:hAnsi="Nunito Sans" w:cs="Arial"/>
          <w:sz w:val="22"/>
          <w:szCs w:val="22"/>
        </w:rPr>
        <w:t xml:space="preserve">modificó </w:t>
      </w:r>
      <w:r w:rsidR="00FB1F2A" w:rsidRPr="00CF1EF7">
        <w:rPr>
          <w:rFonts w:ascii="Nunito Sans" w:hAnsi="Nunito Sans" w:cs="Arial"/>
          <w:sz w:val="22"/>
          <w:szCs w:val="22"/>
        </w:rPr>
        <w:t>a partir del 1 de enero de 2023</w:t>
      </w:r>
      <w:r w:rsidR="00FB1F2A">
        <w:rPr>
          <w:rFonts w:ascii="Nunito Sans" w:hAnsi="Nunito Sans" w:cs="Arial"/>
          <w:sz w:val="22"/>
          <w:szCs w:val="22"/>
        </w:rPr>
        <w:t xml:space="preserve"> </w:t>
      </w:r>
      <w:r w:rsidR="00483020" w:rsidRPr="00CF1EF7">
        <w:rPr>
          <w:rFonts w:ascii="Nunito Sans" w:hAnsi="Nunito Sans" w:cs="Arial"/>
          <w:sz w:val="22"/>
          <w:szCs w:val="22"/>
        </w:rPr>
        <w:t>el porcentaje de transferencia a la ADRES tomando en consideración, entre otros, las disposiciones establecidas por el Decreto 2497 de 2022</w:t>
      </w:r>
      <w:r w:rsidR="007144C1">
        <w:rPr>
          <w:rFonts w:ascii="Nunito Sans" w:hAnsi="Nunito Sans" w:cs="Arial"/>
          <w:sz w:val="22"/>
          <w:szCs w:val="22"/>
        </w:rPr>
        <w:t>.</w:t>
      </w:r>
    </w:p>
    <w:p w14:paraId="1560703C" w14:textId="77777777" w:rsidR="00FD5BBC" w:rsidRPr="00CF1EF7" w:rsidRDefault="00FD5BBC" w:rsidP="00FD5BBC">
      <w:pPr>
        <w:spacing w:after="0" w:line="240" w:lineRule="auto"/>
        <w:jc w:val="both"/>
        <w:rPr>
          <w:rFonts w:ascii="Nunito Sans" w:hAnsi="Nunito Sans" w:cs="Arial"/>
          <w:sz w:val="22"/>
          <w:szCs w:val="22"/>
        </w:rPr>
      </w:pPr>
    </w:p>
    <w:p w14:paraId="1D8778F1" w14:textId="6B47B0D7" w:rsidR="00FD5BBC" w:rsidRPr="00CF1EF7" w:rsidRDefault="00FD5BBC" w:rsidP="00CF1EF7">
      <w:pPr>
        <w:spacing w:after="0" w:line="240" w:lineRule="auto"/>
        <w:jc w:val="both"/>
        <w:rPr>
          <w:rFonts w:ascii="Nunito Sans" w:hAnsi="Nunito Sans" w:cs="Arial"/>
          <w:sz w:val="22"/>
          <w:szCs w:val="22"/>
        </w:rPr>
      </w:pPr>
      <w:r w:rsidRPr="00CF1EF7">
        <w:rPr>
          <w:rFonts w:ascii="Nunito Sans" w:hAnsi="Nunito Sans" w:cs="Arial"/>
          <w:sz w:val="22"/>
          <w:szCs w:val="22"/>
        </w:rPr>
        <w:t xml:space="preserve">(x) </w:t>
      </w:r>
      <w:r w:rsidR="001940D7" w:rsidRPr="00CF1EF7">
        <w:rPr>
          <w:rFonts w:ascii="Nunito Sans" w:hAnsi="Nunito Sans" w:cs="Arial"/>
          <w:sz w:val="22"/>
          <w:szCs w:val="22"/>
        </w:rPr>
        <w:t xml:space="preserve">El </w:t>
      </w:r>
      <w:r w:rsidRPr="00CF1EF7">
        <w:rPr>
          <w:rFonts w:ascii="Nunito Sans" w:hAnsi="Nunito Sans" w:cs="Arial"/>
          <w:b/>
          <w:sz w:val="22"/>
          <w:szCs w:val="22"/>
        </w:rPr>
        <w:t xml:space="preserve">Decreto 2644 de 2022 </w:t>
      </w:r>
      <w:r w:rsidR="001940D7" w:rsidRPr="00CF1EF7">
        <w:rPr>
          <w:rFonts w:ascii="Nunito Sans" w:hAnsi="Nunito Sans" w:cs="Arial"/>
          <w:b/>
          <w:sz w:val="22"/>
          <w:szCs w:val="22"/>
        </w:rPr>
        <w:t>cambió la i</w:t>
      </w:r>
      <w:r w:rsidRPr="00CF1EF7">
        <w:rPr>
          <w:rFonts w:ascii="Nunito Sans" w:hAnsi="Nunito Sans" w:cs="Arial"/>
          <w:b/>
          <w:sz w:val="22"/>
          <w:szCs w:val="22"/>
        </w:rPr>
        <w:t xml:space="preserve">ndexación de </w:t>
      </w:r>
      <w:r w:rsidR="00665B59" w:rsidRPr="00CF1EF7">
        <w:rPr>
          <w:rFonts w:ascii="Nunito Sans" w:hAnsi="Nunito Sans" w:cs="Arial"/>
          <w:b/>
          <w:sz w:val="22"/>
          <w:szCs w:val="22"/>
        </w:rPr>
        <w:t xml:space="preserve">las </w:t>
      </w:r>
      <w:r w:rsidRPr="00CF1EF7">
        <w:rPr>
          <w:rFonts w:ascii="Nunito Sans" w:hAnsi="Nunito Sans" w:cs="Arial"/>
          <w:b/>
          <w:sz w:val="22"/>
          <w:szCs w:val="22"/>
        </w:rPr>
        <w:t>coberturas del SOAT</w:t>
      </w:r>
      <w:r w:rsidR="00665B59" w:rsidRPr="00CF1EF7">
        <w:rPr>
          <w:rFonts w:ascii="Nunito Sans" w:hAnsi="Nunito Sans" w:cs="Arial"/>
          <w:b/>
          <w:sz w:val="22"/>
          <w:szCs w:val="22"/>
        </w:rPr>
        <w:t xml:space="preserve"> </w:t>
      </w:r>
      <w:r w:rsidRPr="00CF1EF7">
        <w:rPr>
          <w:rFonts w:ascii="Nunito Sans" w:hAnsi="Nunito Sans" w:cs="Arial"/>
          <w:sz w:val="22"/>
          <w:szCs w:val="22"/>
        </w:rPr>
        <w:t>de gastos médicos y gastos de transporte del SOAT, pasando de SMDLV a su equivalente en UVT, de manera que el monto de estos amparos se incrementa acorde con la variación de esta unidad.</w:t>
      </w:r>
    </w:p>
    <w:p w14:paraId="13AFE5A4" w14:textId="77777777" w:rsidR="00A20884" w:rsidRPr="00CF1EF7" w:rsidRDefault="00A20884" w:rsidP="00A20884">
      <w:pPr>
        <w:spacing w:after="0" w:line="240" w:lineRule="auto"/>
        <w:jc w:val="both"/>
        <w:rPr>
          <w:rFonts w:ascii="Nunito Sans" w:hAnsi="Nunito Sans" w:cs="Arial"/>
          <w:sz w:val="22"/>
          <w:szCs w:val="22"/>
          <w:shd w:val="clear" w:color="auto" w:fill="FAF9F8"/>
        </w:rPr>
      </w:pPr>
    </w:p>
    <w:p w14:paraId="5E09829E" w14:textId="5A4BE093" w:rsidR="00A20884" w:rsidRPr="00CF1EF7" w:rsidRDefault="00A20884" w:rsidP="00A20884">
      <w:pPr>
        <w:spacing w:after="0" w:line="240" w:lineRule="auto"/>
        <w:jc w:val="both"/>
        <w:rPr>
          <w:rFonts w:ascii="Nunito Sans" w:hAnsi="Nunito Sans" w:cs="Arial"/>
          <w:sz w:val="22"/>
          <w:szCs w:val="22"/>
          <w:shd w:val="clear" w:color="auto" w:fill="FAF9F8"/>
        </w:rPr>
      </w:pPr>
      <w:r w:rsidRPr="004867F2">
        <w:rPr>
          <w:rFonts w:ascii="Nunito Sans" w:hAnsi="Nunito Sans" w:cs="Arial"/>
          <w:sz w:val="22"/>
          <w:szCs w:val="22"/>
        </w:rPr>
        <w:t>(x</w:t>
      </w:r>
      <w:r w:rsidR="00FD5BBC" w:rsidRPr="004867F2">
        <w:rPr>
          <w:rFonts w:ascii="Nunito Sans" w:hAnsi="Nunito Sans" w:cs="Arial"/>
          <w:sz w:val="22"/>
          <w:szCs w:val="22"/>
        </w:rPr>
        <w:t>i</w:t>
      </w:r>
      <w:r w:rsidRPr="004867F2">
        <w:rPr>
          <w:rFonts w:ascii="Nunito Sans" w:hAnsi="Nunito Sans" w:cs="Arial"/>
          <w:sz w:val="22"/>
          <w:szCs w:val="22"/>
        </w:rPr>
        <w:t>)</w:t>
      </w:r>
      <w:r w:rsidRPr="00CF1EF7">
        <w:rPr>
          <w:rFonts w:ascii="Nunito Sans" w:hAnsi="Nunito Sans" w:cs="Arial"/>
          <w:sz w:val="22"/>
          <w:szCs w:val="22"/>
          <w:shd w:val="clear" w:color="auto" w:fill="FAF9F8"/>
        </w:rPr>
        <w:t xml:space="preserve"> </w:t>
      </w:r>
      <w:r w:rsidRPr="004867F2">
        <w:rPr>
          <w:rFonts w:ascii="Nunito Sans" w:hAnsi="Nunito Sans" w:cs="Arial"/>
          <w:sz w:val="22"/>
          <w:szCs w:val="22"/>
        </w:rPr>
        <w:t xml:space="preserve">Atendiendo las disposiciones del </w:t>
      </w:r>
      <w:r w:rsidRPr="004867F2">
        <w:rPr>
          <w:rFonts w:ascii="Nunito Sans" w:hAnsi="Nunito Sans" w:cs="Arial"/>
          <w:b/>
          <w:sz w:val="22"/>
          <w:szCs w:val="22"/>
        </w:rPr>
        <w:t xml:space="preserve">Decreto </w:t>
      </w:r>
      <w:r w:rsidR="00E72653" w:rsidRPr="004867F2">
        <w:rPr>
          <w:rFonts w:ascii="Nunito Sans" w:hAnsi="Nunito Sans" w:cs="Arial"/>
          <w:b/>
          <w:sz w:val="22"/>
          <w:szCs w:val="22"/>
        </w:rPr>
        <w:t>2312</w:t>
      </w:r>
      <w:r w:rsidRPr="004867F2">
        <w:rPr>
          <w:rFonts w:ascii="Nunito Sans" w:hAnsi="Nunito Sans" w:cs="Arial"/>
          <w:b/>
          <w:sz w:val="22"/>
          <w:szCs w:val="22"/>
        </w:rPr>
        <w:t xml:space="preserve"> de 2023</w:t>
      </w:r>
      <w:r w:rsidRPr="004867F2">
        <w:rPr>
          <w:rFonts w:ascii="Nunito Sans" w:hAnsi="Nunito Sans" w:cs="Arial"/>
          <w:sz w:val="22"/>
          <w:szCs w:val="22"/>
        </w:rPr>
        <w:t xml:space="preserve">, por medio del cual se </w:t>
      </w:r>
      <w:r w:rsidR="008D130C" w:rsidRPr="004867F2">
        <w:rPr>
          <w:rFonts w:ascii="Nunito Sans" w:hAnsi="Nunito Sans" w:cs="Arial"/>
          <w:sz w:val="22"/>
          <w:szCs w:val="22"/>
        </w:rPr>
        <w:t xml:space="preserve">señala la forma de </w:t>
      </w:r>
      <w:r w:rsidRPr="004867F2">
        <w:rPr>
          <w:rFonts w:ascii="Nunito Sans" w:hAnsi="Nunito Sans" w:cs="Arial"/>
          <w:sz w:val="22"/>
          <w:szCs w:val="22"/>
        </w:rPr>
        <w:t>actualiza</w:t>
      </w:r>
      <w:r w:rsidR="008D130C" w:rsidRPr="004867F2">
        <w:rPr>
          <w:rFonts w:ascii="Nunito Sans" w:hAnsi="Nunito Sans" w:cs="Arial"/>
          <w:sz w:val="22"/>
          <w:szCs w:val="22"/>
        </w:rPr>
        <w:t>ción de</w:t>
      </w:r>
      <w:r w:rsidRPr="004867F2">
        <w:rPr>
          <w:rFonts w:ascii="Nunito Sans" w:hAnsi="Nunito Sans" w:cs="Arial"/>
          <w:sz w:val="22"/>
          <w:szCs w:val="22"/>
        </w:rPr>
        <w:t xml:space="preserve"> las tarifas </w:t>
      </w:r>
      <w:r w:rsidR="008D130C" w:rsidRPr="004867F2">
        <w:rPr>
          <w:rFonts w:ascii="Nunito Sans" w:hAnsi="Nunito Sans" w:cs="Arial"/>
          <w:sz w:val="22"/>
          <w:szCs w:val="22"/>
        </w:rPr>
        <w:t xml:space="preserve">aplicables a las categorías con rango diferencial por riesgo </w:t>
      </w:r>
      <w:r w:rsidR="00C67B09" w:rsidRPr="004867F2">
        <w:rPr>
          <w:rFonts w:ascii="Nunito Sans" w:hAnsi="Nunito Sans" w:cs="Arial"/>
          <w:sz w:val="22"/>
          <w:szCs w:val="22"/>
        </w:rPr>
        <w:t>definidas</w:t>
      </w:r>
      <w:r w:rsidR="008D130C" w:rsidRPr="004867F2">
        <w:rPr>
          <w:rFonts w:ascii="Nunito Sans" w:hAnsi="Nunito Sans" w:cs="Arial"/>
          <w:sz w:val="22"/>
          <w:szCs w:val="22"/>
        </w:rPr>
        <w:t xml:space="preserve"> en el Decreto 2497 de 2022</w:t>
      </w:r>
      <w:r w:rsidR="00C67B09" w:rsidRPr="004867F2">
        <w:rPr>
          <w:rFonts w:ascii="Nunito Sans" w:hAnsi="Nunito Sans" w:cs="Arial"/>
          <w:sz w:val="22"/>
          <w:szCs w:val="22"/>
        </w:rPr>
        <w:t xml:space="preserve">, </w:t>
      </w:r>
      <w:r w:rsidR="00D217C7">
        <w:rPr>
          <w:rFonts w:ascii="Nunito Sans" w:hAnsi="Nunito Sans" w:cs="Arial"/>
          <w:sz w:val="22"/>
          <w:szCs w:val="22"/>
        </w:rPr>
        <w:t xml:space="preserve">se </w:t>
      </w:r>
      <w:r w:rsidR="00C67B09" w:rsidRPr="004867F2">
        <w:rPr>
          <w:rFonts w:ascii="Nunito Sans" w:hAnsi="Nunito Sans" w:cs="Arial"/>
          <w:sz w:val="22"/>
          <w:szCs w:val="22"/>
        </w:rPr>
        <w:t>toma como referencia</w:t>
      </w:r>
      <w:r w:rsidRPr="004867F2">
        <w:rPr>
          <w:rFonts w:ascii="Nunito Sans" w:hAnsi="Nunito Sans" w:cs="Arial"/>
          <w:sz w:val="22"/>
          <w:szCs w:val="22"/>
        </w:rPr>
        <w:t xml:space="preserve"> la variación anual de la UVT del respectivo año, </w:t>
      </w:r>
      <w:r w:rsidR="00D217C7">
        <w:rPr>
          <w:rFonts w:ascii="Nunito Sans" w:hAnsi="Nunito Sans" w:cs="Arial"/>
          <w:sz w:val="22"/>
          <w:szCs w:val="22"/>
        </w:rPr>
        <w:t xml:space="preserve">para lo cual </w:t>
      </w:r>
      <w:r w:rsidRPr="004867F2">
        <w:rPr>
          <w:rFonts w:ascii="Nunito Sans" w:hAnsi="Nunito Sans" w:cs="Arial"/>
          <w:sz w:val="22"/>
          <w:szCs w:val="22"/>
        </w:rPr>
        <w:t xml:space="preserve">la SFC </w:t>
      </w:r>
      <w:r w:rsidR="004A6E63">
        <w:rPr>
          <w:rFonts w:ascii="Nunito Sans" w:hAnsi="Nunito Sans" w:cs="Arial"/>
          <w:sz w:val="22"/>
          <w:szCs w:val="22"/>
        </w:rPr>
        <w:t>considera</w:t>
      </w:r>
      <w:r w:rsidR="004A6E63" w:rsidRPr="004867F2">
        <w:rPr>
          <w:rFonts w:ascii="Nunito Sans" w:hAnsi="Nunito Sans" w:cs="Arial"/>
          <w:sz w:val="22"/>
          <w:szCs w:val="22"/>
        </w:rPr>
        <w:t xml:space="preserve"> </w:t>
      </w:r>
      <w:r w:rsidRPr="004867F2">
        <w:rPr>
          <w:rFonts w:ascii="Nunito Sans" w:hAnsi="Nunito Sans" w:cs="Arial"/>
          <w:sz w:val="22"/>
          <w:szCs w:val="22"/>
        </w:rPr>
        <w:t xml:space="preserve">en el estudio de las condiciones técnicas y financieras del ramo </w:t>
      </w:r>
      <w:r w:rsidR="00227432" w:rsidRPr="004867F2">
        <w:rPr>
          <w:rFonts w:ascii="Nunito Sans" w:hAnsi="Nunito Sans" w:cs="Arial"/>
          <w:sz w:val="22"/>
          <w:szCs w:val="22"/>
        </w:rPr>
        <w:t>de</w:t>
      </w:r>
      <w:r w:rsidRPr="004867F2">
        <w:rPr>
          <w:rFonts w:ascii="Nunito Sans" w:hAnsi="Nunito Sans" w:cs="Arial"/>
          <w:sz w:val="22"/>
          <w:szCs w:val="22"/>
        </w:rPr>
        <w:t xml:space="preserve"> </w:t>
      </w:r>
      <w:r w:rsidR="00F4338D" w:rsidRPr="004867F2">
        <w:rPr>
          <w:rFonts w:ascii="Nunito Sans" w:hAnsi="Nunito Sans" w:cs="Arial"/>
          <w:sz w:val="22"/>
          <w:szCs w:val="22"/>
        </w:rPr>
        <w:t xml:space="preserve">2024 </w:t>
      </w:r>
      <w:r w:rsidR="00227432" w:rsidRPr="004867F2">
        <w:rPr>
          <w:rFonts w:ascii="Nunito Sans" w:hAnsi="Nunito Sans" w:cs="Arial"/>
          <w:sz w:val="22"/>
          <w:szCs w:val="22"/>
        </w:rPr>
        <w:t>el incremento previsto para 202</w:t>
      </w:r>
      <w:r w:rsidR="00F4338D" w:rsidRPr="004867F2">
        <w:rPr>
          <w:rFonts w:ascii="Nunito Sans" w:hAnsi="Nunito Sans" w:cs="Arial"/>
          <w:sz w:val="22"/>
          <w:szCs w:val="22"/>
        </w:rPr>
        <w:t>5</w:t>
      </w:r>
      <w:r w:rsidR="00227432" w:rsidRPr="004867F2">
        <w:rPr>
          <w:rFonts w:ascii="Nunito Sans" w:hAnsi="Nunito Sans" w:cs="Arial"/>
          <w:sz w:val="22"/>
          <w:szCs w:val="22"/>
        </w:rPr>
        <w:t xml:space="preserve"> por la Dirección de Impuesto y Aduana Nacion</w:t>
      </w:r>
      <w:r w:rsidR="004248B9" w:rsidRPr="004867F2">
        <w:rPr>
          <w:rFonts w:ascii="Nunito Sans" w:hAnsi="Nunito Sans" w:cs="Arial"/>
          <w:sz w:val="22"/>
          <w:szCs w:val="22"/>
        </w:rPr>
        <w:t>al</w:t>
      </w:r>
      <w:r w:rsidR="00227432" w:rsidRPr="004867F2">
        <w:rPr>
          <w:rFonts w:ascii="Nunito Sans" w:hAnsi="Nunito Sans" w:cs="Arial"/>
          <w:sz w:val="22"/>
          <w:szCs w:val="22"/>
        </w:rPr>
        <w:t>es (DIAN)</w:t>
      </w:r>
      <w:r w:rsidR="00A62D2F">
        <w:rPr>
          <w:rFonts w:ascii="Nunito Sans" w:hAnsi="Nunito Sans" w:cs="Arial"/>
          <w:sz w:val="22"/>
          <w:szCs w:val="22"/>
        </w:rPr>
        <w:t xml:space="preserve">, definido </w:t>
      </w:r>
      <w:r w:rsidR="0002686F" w:rsidRPr="004867F2">
        <w:rPr>
          <w:rFonts w:ascii="Nunito Sans" w:hAnsi="Nunito Sans" w:cs="Arial"/>
          <w:sz w:val="22"/>
          <w:szCs w:val="22"/>
        </w:rPr>
        <w:t xml:space="preserve">mediante la </w:t>
      </w:r>
      <w:r w:rsidR="0002686F" w:rsidRPr="004867F2">
        <w:rPr>
          <w:rFonts w:ascii="Nunito Sans" w:hAnsi="Nunito Sans" w:cs="Arial"/>
          <w:b/>
          <w:sz w:val="22"/>
          <w:szCs w:val="22"/>
        </w:rPr>
        <w:t xml:space="preserve">Resolución </w:t>
      </w:r>
      <w:r w:rsidR="00852A7E" w:rsidRPr="004867F2">
        <w:rPr>
          <w:rFonts w:ascii="Nunito Sans" w:hAnsi="Nunito Sans" w:cs="Arial"/>
          <w:b/>
          <w:sz w:val="22"/>
          <w:szCs w:val="22"/>
        </w:rPr>
        <w:t xml:space="preserve">000193 </w:t>
      </w:r>
      <w:r w:rsidR="0002686F" w:rsidRPr="004867F2">
        <w:rPr>
          <w:rFonts w:ascii="Nunito Sans" w:hAnsi="Nunito Sans" w:cs="Arial"/>
          <w:b/>
          <w:sz w:val="22"/>
          <w:szCs w:val="22"/>
        </w:rPr>
        <w:t>de 202</w:t>
      </w:r>
      <w:r w:rsidR="00852A7E" w:rsidRPr="004867F2">
        <w:rPr>
          <w:rFonts w:ascii="Nunito Sans" w:hAnsi="Nunito Sans" w:cs="Arial"/>
          <w:b/>
          <w:sz w:val="22"/>
          <w:szCs w:val="22"/>
        </w:rPr>
        <w:t>4</w:t>
      </w:r>
      <w:r w:rsidRPr="004867F2">
        <w:rPr>
          <w:rFonts w:ascii="Nunito Sans" w:hAnsi="Nunito Sans" w:cs="Arial"/>
          <w:sz w:val="22"/>
          <w:szCs w:val="22"/>
        </w:rPr>
        <w:t>.</w:t>
      </w:r>
    </w:p>
    <w:p w14:paraId="3E207873" w14:textId="77777777" w:rsidR="00A20884" w:rsidRPr="00A62D2F" w:rsidRDefault="00A20884" w:rsidP="00B30431">
      <w:pPr>
        <w:pStyle w:val="Ttulo1"/>
        <w:numPr>
          <w:ilvl w:val="0"/>
          <w:numId w:val="3"/>
        </w:numPr>
        <w:rPr>
          <w:rFonts w:ascii="Arial" w:hAnsi="Arial" w:cs="Arial"/>
          <w:b/>
          <w:color w:val="000000" w:themeColor="text1"/>
          <w:sz w:val="22"/>
          <w:szCs w:val="22"/>
        </w:rPr>
      </w:pPr>
      <w:bookmarkStart w:id="9" w:name="_Toc184992691"/>
      <w:r w:rsidRPr="00A62D2F">
        <w:rPr>
          <w:rFonts w:ascii="Arial" w:eastAsiaTheme="minorEastAsia" w:hAnsi="Arial" w:cs="Arial"/>
          <w:b/>
          <w:color w:val="auto"/>
          <w:sz w:val="22"/>
          <w:szCs w:val="22"/>
          <w:shd w:val="clear" w:color="auto" w:fill="FAF9F8"/>
        </w:rPr>
        <w:t>Características del SOAT</w:t>
      </w:r>
      <w:r w:rsidRPr="00A62D2F">
        <w:rPr>
          <w:rFonts w:ascii="Arial" w:hAnsi="Arial" w:cs="Arial"/>
          <w:b/>
          <w:color w:val="000000" w:themeColor="text1"/>
          <w:sz w:val="22"/>
          <w:szCs w:val="22"/>
        </w:rPr>
        <w:t>.</w:t>
      </w:r>
      <w:bookmarkEnd w:id="9"/>
    </w:p>
    <w:p w14:paraId="7EB9B076" w14:textId="77777777" w:rsidR="00A20884" w:rsidRPr="00766553" w:rsidRDefault="00A20884" w:rsidP="00A20884">
      <w:pPr>
        <w:spacing w:after="0" w:line="240" w:lineRule="auto"/>
        <w:jc w:val="both"/>
        <w:rPr>
          <w:rFonts w:ascii="Arial" w:hAnsi="Arial" w:cs="Arial"/>
          <w:sz w:val="22"/>
          <w:szCs w:val="22"/>
        </w:rPr>
      </w:pPr>
    </w:p>
    <w:p w14:paraId="34B39328" w14:textId="3AD984CB" w:rsidR="00A20884" w:rsidRPr="00D240C3" w:rsidRDefault="00A20884" w:rsidP="00A20884">
      <w:pPr>
        <w:spacing w:line="240" w:lineRule="auto"/>
        <w:jc w:val="both"/>
        <w:rPr>
          <w:rFonts w:ascii="Nunito Sans" w:hAnsi="Nunito Sans" w:cs="Arial"/>
          <w:i/>
          <w:sz w:val="22"/>
          <w:szCs w:val="22"/>
        </w:rPr>
      </w:pPr>
      <w:r w:rsidRPr="006E466F">
        <w:rPr>
          <w:rFonts w:ascii="Nunito Sans" w:hAnsi="Nunito Sans" w:cs="Arial"/>
          <w:sz w:val="22"/>
          <w:szCs w:val="22"/>
        </w:rPr>
        <w:t>Es importante resaltar que el SOAT se entiende como un seguro obligatorio dispuesto por Ley y tiene carácter social en el que todo vehículo automotor debe estar amparado por éste</w:t>
      </w:r>
      <w:r w:rsidRPr="006E466F">
        <w:rPr>
          <w:rStyle w:val="Refdenotaalpie"/>
          <w:rFonts w:ascii="Nunito Sans" w:hAnsi="Nunito Sans" w:cs="Arial"/>
          <w:sz w:val="22"/>
          <w:szCs w:val="22"/>
        </w:rPr>
        <w:footnoteReference w:id="3"/>
      </w:r>
      <w:r w:rsidR="004D177B" w:rsidRPr="006E466F">
        <w:rPr>
          <w:rFonts w:ascii="Nunito Sans" w:hAnsi="Nunito Sans" w:cs="Arial"/>
          <w:sz w:val="22"/>
          <w:szCs w:val="22"/>
        </w:rPr>
        <w:t>.</w:t>
      </w:r>
      <w:r w:rsidRPr="006E466F">
        <w:rPr>
          <w:rFonts w:ascii="Nunito Sans" w:hAnsi="Nunito Sans" w:cs="Arial"/>
          <w:sz w:val="22"/>
          <w:szCs w:val="22"/>
        </w:rPr>
        <w:t xml:space="preserve"> El objetivo es que a través de su recaudo se garanticen los recursos que permitan brindar una atención médica integral a las víctimas de accidentes de tránsito</w:t>
      </w:r>
      <w:r w:rsidRPr="006E466F">
        <w:rPr>
          <w:rFonts w:ascii="Nunito Sans" w:hAnsi="Nunito Sans" w:cs="Arial"/>
          <w:sz w:val="22"/>
          <w:szCs w:val="22"/>
          <w:vertAlign w:val="superscript"/>
        </w:rPr>
        <w:footnoteReference w:id="4"/>
      </w:r>
      <w:r w:rsidRPr="006E466F">
        <w:rPr>
          <w:rFonts w:ascii="Nunito Sans" w:hAnsi="Nunito Sans" w:cs="Arial"/>
          <w:sz w:val="22"/>
          <w:szCs w:val="22"/>
        </w:rPr>
        <w:t xml:space="preserve"> velando por la protección prioritaria de la vida e integridad de las personas afectadas, independientemente de quién lo haya originado. En consecuencia, el SOAT es un seguro enfocado exclusivamente en la atención de las personas </w:t>
      </w:r>
      <w:proofErr w:type="gramStart"/>
      <w:r w:rsidRPr="006E466F">
        <w:rPr>
          <w:rFonts w:ascii="Nunito Sans" w:hAnsi="Nunito Sans" w:cs="Arial"/>
          <w:sz w:val="22"/>
          <w:szCs w:val="22"/>
        </w:rPr>
        <w:t>y</w:t>
      </w:r>
      <w:proofErr w:type="gramEnd"/>
      <w:r w:rsidRPr="006E466F">
        <w:rPr>
          <w:rFonts w:ascii="Nunito Sans" w:hAnsi="Nunito Sans" w:cs="Arial"/>
          <w:sz w:val="22"/>
          <w:szCs w:val="22"/>
        </w:rPr>
        <w:t xml:space="preserve"> por ende, no cubre responsabilidad civil, daños a bienes o hurto. </w:t>
      </w:r>
      <w:r w:rsidR="00CF2C86">
        <w:rPr>
          <w:rFonts w:ascii="Nunito Sans" w:hAnsi="Nunito Sans" w:cs="Arial"/>
          <w:sz w:val="22"/>
          <w:szCs w:val="22"/>
        </w:rPr>
        <w:t>D</w:t>
      </w:r>
      <w:r w:rsidRPr="006E466F">
        <w:rPr>
          <w:rFonts w:ascii="Nunito Sans" w:hAnsi="Nunito Sans" w:cs="Arial"/>
          <w:sz w:val="22"/>
          <w:szCs w:val="22"/>
        </w:rPr>
        <w:t xml:space="preserve">e acuerdo con lo </w:t>
      </w:r>
      <w:r w:rsidRPr="00D240C3">
        <w:rPr>
          <w:rFonts w:ascii="Nunito Sans" w:hAnsi="Nunito Sans" w:cs="Arial"/>
          <w:sz w:val="22"/>
          <w:szCs w:val="22"/>
        </w:rPr>
        <w:t>establecido en el numeral 2 del Artículo 192 del EOSF,</w:t>
      </w:r>
      <w:r>
        <w:rPr>
          <w:rFonts w:ascii="Nunito Sans" w:hAnsi="Nunito Sans" w:cs="Arial"/>
          <w:sz w:val="22"/>
          <w:szCs w:val="22"/>
        </w:rPr>
        <w:t xml:space="preserve"> </w:t>
      </w:r>
      <w:r w:rsidR="00483870">
        <w:rPr>
          <w:rFonts w:ascii="Nunito Sans" w:hAnsi="Nunito Sans" w:cs="Arial"/>
          <w:sz w:val="22"/>
          <w:szCs w:val="22"/>
        </w:rPr>
        <w:t xml:space="preserve">el SOAT </w:t>
      </w:r>
      <w:r w:rsidR="00B9240B">
        <w:rPr>
          <w:rFonts w:ascii="Nunito Sans" w:hAnsi="Nunito Sans" w:cs="Arial"/>
          <w:sz w:val="22"/>
          <w:szCs w:val="22"/>
        </w:rPr>
        <w:t>tiene “</w:t>
      </w:r>
      <w:r w:rsidR="00053A69">
        <w:rPr>
          <w:rFonts w:ascii="Nunito Sans" w:hAnsi="Nunito Sans" w:cs="Arial"/>
          <w:sz w:val="22"/>
          <w:szCs w:val="22"/>
        </w:rPr>
        <w:t>(…)</w:t>
      </w:r>
      <w:r w:rsidR="00D240C3">
        <w:rPr>
          <w:rFonts w:ascii="Nunito Sans" w:hAnsi="Nunito Sans" w:cs="Arial"/>
          <w:sz w:val="22"/>
          <w:szCs w:val="22"/>
        </w:rPr>
        <w:t xml:space="preserve"> </w:t>
      </w:r>
      <w:r w:rsidR="00D240C3" w:rsidRPr="00D240C3">
        <w:rPr>
          <w:rFonts w:ascii="Nunito Sans" w:hAnsi="Nunito Sans" w:cs="Arial"/>
          <w:i/>
          <w:iCs/>
          <w:sz w:val="22"/>
          <w:szCs w:val="22"/>
        </w:rPr>
        <w:t>los siguientes objetivos:</w:t>
      </w:r>
    </w:p>
    <w:p w14:paraId="68213BC6" w14:textId="7B6E0853" w:rsidR="00A20884" w:rsidRPr="00D240C3" w:rsidRDefault="00A20884" w:rsidP="00A20884">
      <w:pPr>
        <w:pStyle w:val="Prrafodelista"/>
        <w:numPr>
          <w:ilvl w:val="0"/>
          <w:numId w:val="1"/>
        </w:numPr>
        <w:spacing w:after="0" w:line="240" w:lineRule="auto"/>
        <w:jc w:val="both"/>
        <w:rPr>
          <w:rFonts w:ascii="Nunito Sans" w:hAnsi="Nunito Sans" w:cs="Arial"/>
          <w:i/>
          <w:sz w:val="22"/>
          <w:szCs w:val="22"/>
        </w:rPr>
      </w:pPr>
      <w:r w:rsidRPr="00D240C3">
        <w:rPr>
          <w:rFonts w:ascii="Nunito Sans" w:hAnsi="Nunito Sans" w:cs="Arial"/>
          <w:i/>
          <w:sz w:val="22"/>
          <w:szCs w:val="22"/>
        </w:rPr>
        <w:t>Cubrir la muerte o los daños corporales físicos causados a las personas; los gastos que se deban sufragar por atención médica, quirúrgica, farmacéutica, hospitalaria, incapacidad permanente; los gastos funerarios y los ocasionados por el transporte de las víctimas a las entidades del sector salud;</w:t>
      </w:r>
    </w:p>
    <w:p w14:paraId="5DFEF764" w14:textId="77777777" w:rsidR="00A20884" w:rsidRPr="00D240C3" w:rsidRDefault="00A20884" w:rsidP="00A20884">
      <w:pPr>
        <w:pStyle w:val="Prrafodelista"/>
        <w:numPr>
          <w:ilvl w:val="0"/>
          <w:numId w:val="1"/>
        </w:numPr>
        <w:spacing w:after="0" w:line="240" w:lineRule="auto"/>
        <w:jc w:val="both"/>
        <w:rPr>
          <w:rFonts w:ascii="Nunito Sans" w:hAnsi="Nunito Sans" w:cs="Arial"/>
          <w:i/>
          <w:sz w:val="22"/>
          <w:szCs w:val="22"/>
        </w:rPr>
      </w:pPr>
      <w:r w:rsidRPr="00D240C3">
        <w:rPr>
          <w:rFonts w:ascii="Nunito Sans" w:hAnsi="Nunito Sans" w:cs="Arial"/>
          <w:i/>
          <w:sz w:val="22"/>
          <w:szCs w:val="22"/>
        </w:rPr>
        <w:lastRenderedPageBreak/>
        <w:t>La atención de todas las víctimas de los accidentes de tránsito, incluso las de causados por vehículos automotores no asegurados o no identificados, comprendiendo al conductor del vehículo respectivo;</w:t>
      </w:r>
    </w:p>
    <w:p w14:paraId="196596B7" w14:textId="77777777" w:rsidR="00A20884" w:rsidRPr="00D240C3" w:rsidRDefault="00A20884" w:rsidP="00A20884">
      <w:pPr>
        <w:pStyle w:val="Prrafodelista"/>
        <w:numPr>
          <w:ilvl w:val="0"/>
          <w:numId w:val="1"/>
        </w:numPr>
        <w:spacing w:after="0" w:line="240" w:lineRule="auto"/>
        <w:jc w:val="both"/>
        <w:rPr>
          <w:rFonts w:ascii="Nunito Sans" w:hAnsi="Nunito Sans" w:cs="Arial"/>
          <w:i/>
          <w:sz w:val="22"/>
          <w:szCs w:val="22"/>
        </w:rPr>
      </w:pPr>
      <w:r w:rsidRPr="00D240C3">
        <w:rPr>
          <w:rFonts w:ascii="Nunito Sans" w:hAnsi="Nunito Sans" w:cs="Arial"/>
          <w:i/>
          <w:sz w:val="22"/>
          <w:szCs w:val="22"/>
        </w:rPr>
        <w:t>Contribuir al fortalecimiento de la infraestructura de urgencias del sistema nacional de salud, y</w:t>
      </w:r>
    </w:p>
    <w:p w14:paraId="6953A6B8" w14:textId="0AC8F99A" w:rsidR="00A20884" w:rsidRPr="00D240C3" w:rsidRDefault="00A20884" w:rsidP="00A20884">
      <w:pPr>
        <w:pStyle w:val="Prrafodelista"/>
        <w:numPr>
          <w:ilvl w:val="0"/>
          <w:numId w:val="1"/>
        </w:numPr>
        <w:spacing w:after="0" w:line="240" w:lineRule="auto"/>
        <w:jc w:val="both"/>
        <w:rPr>
          <w:rFonts w:ascii="Nunito Sans" w:hAnsi="Nunito Sans" w:cs="Arial"/>
          <w:i/>
          <w:sz w:val="22"/>
          <w:szCs w:val="22"/>
        </w:rPr>
      </w:pPr>
      <w:r w:rsidRPr="00D240C3">
        <w:rPr>
          <w:rFonts w:ascii="Nunito Sans" w:hAnsi="Nunito Sans" w:cs="Arial"/>
          <w:i/>
          <w:sz w:val="22"/>
          <w:szCs w:val="22"/>
        </w:rPr>
        <w:t>La profundización y difusión del seguro mediante la operación del sistema de seguro obligatorio de accidentes de tránsito por entidades aseguradoras que atiendan de manera responsable y oportuna sus obligaciones</w:t>
      </w:r>
      <w:r w:rsidRPr="00D240C3">
        <w:rPr>
          <w:rFonts w:ascii="Nunito Sans" w:hAnsi="Nunito Sans" w:cs="Arial"/>
          <w:i/>
          <w:iCs/>
          <w:sz w:val="22"/>
          <w:szCs w:val="22"/>
        </w:rPr>
        <w:t>.</w:t>
      </w:r>
      <w:r w:rsidR="00D240C3" w:rsidRPr="00D240C3">
        <w:rPr>
          <w:rFonts w:ascii="Nunito Sans" w:hAnsi="Nunito Sans" w:cs="Arial"/>
          <w:i/>
          <w:iCs/>
          <w:sz w:val="22"/>
          <w:szCs w:val="22"/>
        </w:rPr>
        <w:t>”</w:t>
      </w:r>
    </w:p>
    <w:p w14:paraId="492FE28B" w14:textId="77777777" w:rsidR="00A20884" w:rsidRPr="0032251A" w:rsidRDefault="00A20884" w:rsidP="00A20884">
      <w:pPr>
        <w:spacing w:after="0" w:line="240" w:lineRule="auto"/>
        <w:jc w:val="both"/>
        <w:rPr>
          <w:rFonts w:ascii="Nunito Sans" w:hAnsi="Nunito Sans" w:cs="Arial"/>
          <w:sz w:val="22"/>
          <w:szCs w:val="22"/>
        </w:rPr>
      </w:pPr>
    </w:p>
    <w:p w14:paraId="4D12D872" w14:textId="77777777" w:rsidR="00A20884" w:rsidRPr="0032251A" w:rsidRDefault="00A20884" w:rsidP="00A20884">
      <w:pPr>
        <w:spacing w:after="0" w:line="240" w:lineRule="auto"/>
        <w:jc w:val="both"/>
        <w:rPr>
          <w:rFonts w:ascii="Nunito Sans" w:hAnsi="Nunito Sans" w:cs="Arial"/>
          <w:sz w:val="22"/>
          <w:szCs w:val="22"/>
        </w:rPr>
      </w:pPr>
      <w:r w:rsidRPr="0032251A">
        <w:rPr>
          <w:rFonts w:ascii="Nunito Sans" w:hAnsi="Nunito Sans" w:cs="Arial"/>
          <w:sz w:val="22"/>
          <w:szCs w:val="22"/>
        </w:rPr>
        <w:t>Las coberturas por víctima, establecidas mediante el numeral 1 del artículo 193 del Decreto-Ley 663 de 1993, modificadas conforme el artículo 112 del Decreto 019 de 2012 mediante el artículo 1 del Decreto 2497 de 2022 y artículo 2 y 3 del Decreto 2644 de 2022, a la fecha son las siguientes:</w:t>
      </w:r>
    </w:p>
    <w:p w14:paraId="6706611B" w14:textId="77777777" w:rsidR="00A20884" w:rsidRPr="00666584" w:rsidRDefault="00A20884" w:rsidP="00666584">
      <w:pPr>
        <w:pStyle w:val="Prrafodelista"/>
        <w:suppressAutoHyphens/>
        <w:spacing w:after="0" w:line="240" w:lineRule="auto"/>
        <w:jc w:val="both"/>
        <w:rPr>
          <w:rFonts w:ascii="Nunito Sans" w:eastAsia="MS Mincho" w:hAnsi="Nunito Sans" w:cs="Arial"/>
          <w:i/>
          <w:color w:val="000000"/>
          <w:sz w:val="22"/>
          <w:szCs w:val="22"/>
          <w:lang w:val="es-ES" w:eastAsia="es-ES"/>
        </w:rPr>
      </w:pPr>
    </w:p>
    <w:p w14:paraId="030D938B" w14:textId="77777777" w:rsidR="00666584" w:rsidRPr="00666584" w:rsidRDefault="00A20884" w:rsidP="00666584">
      <w:pPr>
        <w:pStyle w:val="Prrafodelista"/>
        <w:numPr>
          <w:ilvl w:val="0"/>
          <w:numId w:val="19"/>
        </w:numPr>
        <w:suppressAutoHyphens/>
        <w:spacing w:after="0" w:line="240" w:lineRule="auto"/>
        <w:jc w:val="both"/>
        <w:rPr>
          <w:rFonts w:ascii="Nunito Sans" w:hAnsi="Nunito Sans" w:cs="Arial"/>
          <w:sz w:val="22"/>
          <w:szCs w:val="22"/>
          <w:vertAlign w:val="superscript"/>
          <w:lang w:val="es-ES" w:eastAsia="es-ES"/>
        </w:rPr>
      </w:pPr>
      <w:r w:rsidRPr="00666584">
        <w:rPr>
          <w:rFonts w:ascii="Nunito Sans" w:hAnsi="Nunito Sans" w:cs="Arial"/>
          <w:b/>
          <w:sz w:val="22"/>
          <w:szCs w:val="22"/>
        </w:rPr>
        <w:t>Gastos médicos, quirúrgicos y hospitalarios</w:t>
      </w:r>
      <w:r w:rsidRPr="00666584">
        <w:rPr>
          <w:rFonts w:ascii="Nunito Sans" w:hAnsi="Nunito Sans" w:cs="Arial"/>
          <w:sz w:val="22"/>
          <w:szCs w:val="22"/>
        </w:rPr>
        <w:t>: Ampara hasta 701</w:t>
      </w:r>
      <w:r w:rsidR="00410E76" w:rsidRPr="00666584">
        <w:rPr>
          <w:rFonts w:ascii="Nunito Sans" w:hAnsi="Nunito Sans" w:cs="Arial"/>
          <w:sz w:val="22"/>
          <w:szCs w:val="22"/>
        </w:rPr>
        <w:t>,</w:t>
      </w:r>
      <w:r w:rsidRPr="00666584">
        <w:rPr>
          <w:rFonts w:ascii="Nunito Sans" w:hAnsi="Nunito Sans" w:cs="Arial"/>
          <w:sz w:val="22"/>
          <w:szCs w:val="22"/>
        </w:rPr>
        <w:t>68 UVT para todas las categorías en las pólizas expedidas hasta el 1</w:t>
      </w:r>
      <w:r w:rsidR="00B24803" w:rsidRPr="00666584">
        <w:rPr>
          <w:rFonts w:ascii="Nunito Sans" w:hAnsi="Nunito Sans" w:cs="Arial"/>
          <w:sz w:val="22"/>
          <w:szCs w:val="22"/>
        </w:rPr>
        <w:t>8</w:t>
      </w:r>
      <w:r w:rsidRPr="00666584">
        <w:rPr>
          <w:rFonts w:ascii="Nunito Sans" w:hAnsi="Nunito Sans" w:cs="Arial"/>
          <w:sz w:val="22"/>
          <w:szCs w:val="22"/>
        </w:rPr>
        <w:t xml:space="preserve"> de diciembre de 2022 y a partir del 19 de diciembre de 2022 en virtud de lo dispuesto en el artículo 1 del Decreto 2497 de 2022 se modificaron los topes a cargo de la aseguradora, dependiendo de si se trata de una categoría con rango diferencial o no. En el caso de las categorías </w:t>
      </w:r>
      <w:r w:rsidR="00646DEC" w:rsidRPr="00666584">
        <w:rPr>
          <w:rFonts w:ascii="Nunito Sans" w:hAnsi="Nunito Sans" w:cs="Arial"/>
          <w:sz w:val="22"/>
          <w:szCs w:val="22"/>
        </w:rPr>
        <w:t xml:space="preserve">con rango </w:t>
      </w:r>
      <w:r w:rsidRPr="00666584">
        <w:rPr>
          <w:rFonts w:ascii="Nunito Sans" w:hAnsi="Nunito Sans" w:cs="Arial"/>
          <w:sz w:val="22"/>
          <w:szCs w:val="22"/>
        </w:rPr>
        <w:t>diferencial este tope sería de 263</w:t>
      </w:r>
      <w:r w:rsidR="009D7BC0" w:rsidRPr="00666584">
        <w:rPr>
          <w:rFonts w:ascii="Nunito Sans" w:hAnsi="Nunito Sans" w:cs="Arial"/>
          <w:sz w:val="22"/>
          <w:szCs w:val="22"/>
        </w:rPr>
        <w:t>,</w:t>
      </w:r>
      <w:r w:rsidRPr="00666584">
        <w:rPr>
          <w:rFonts w:ascii="Nunito Sans" w:hAnsi="Nunito Sans" w:cs="Arial"/>
          <w:sz w:val="22"/>
          <w:szCs w:val="22"/>
        </w:rPr>
        <w:t>13 UVT.</w:t>
      </w:r>
    </w:p>
    <w:p w14:paraId="09C76A8E" w14:textId="77777777" w:rsidR="00A20884" w:rsidRPr="00666584" w:rsidRDefault="00A20884" w:rsidP="00A20884">
      <w:pPr>
        <w:pStyle w:val="Prrafodelista"/>
        <w:suppressAutoHyphens/>
        <w:spacing w:after="0" w:line="240" w:lineRule="auto"/>
        <w:jc w:val="both"/>
        <w:rPr>
          <w:rFonts w:ascii="Nunito Sans" w:hAnsi="Nunito Sans" w:cs="Arial"/>
          <w:sz w:val="22"/>
          <w:szCs w:val="22"/>
          <w:vertAlign w:val="superscript"/>
          <w:lang w:val="es-ES" w:eastAsia="es-ES"/>
        </w:rPr>
      </w:pPr>
    </w:p>
    <w:p w14:paraId="3E55B419" w14:textId="77777777" w:rsidR="00A20884" w:rsidRPr="00666584" w:rsidRDefault="00A20884" w:rsidP="00666584">
      <w:pPr>
        <w:pStyle w:val="Prrafodelista"/>
        <w:numPr>
          <w:ilvl w:val="0"/>
          <w:numId w:val="19"/>
        </w:numPr>
        <w:suppressAutoHyphens/>
        <w:spacing w:after="0" w:line="240" w:lineRule="auto"/>
        <w:jc w:val="both"/>
        <w:rPr>
          <w:rFonts w:ascii="Nunito Sans" w:hAnsi="Nunito Sans" w:cs="Arial"/>
          <w:sz w:val="22"/>
          <w:szCs w:val="22"/>
          <w:vertAlign w:val="superscript"/>
          <w:lang w:val="es-ES" w:eastAsia="es-ES"/>
        </w:rPr>
      </w:pPr>
      <w:r w:rsidRPr="00666584">
        <w:rPr>
          <w:rFonts w:ascii="Nunito Sans" w:hAnsi="Nunito Sans" w:cs="Arial"/>
          <w:b/>
          <w:sz w:val="22"/>
          <w:szCs w:val="22"/>
        </w:rPr>
        <w:t xml:space="preserve">Incapacidad permanente: </w:t>
      </w:r>
      <w:r w:rsidRPr="00666584">
        <w:rPr>
          <w:rFonts w:ascii="Nunito Sans" w:hAnsi="Nunito Sans" w:cs="Arial"/>
          <w:sz w:val="22"/>
          <w:szCs w:val="22"/>
        </w:rPr>
        <w:t>Su tope máximo es de 180 SMDLV y depende del porcentaje o grado de pérdida de capacidad laboral.</w:t>
      </w:r>
    </w:p>
    <w:p w14:paraId="78EAF0C8" w14:textId="77777777" w:rsidR="00A20884" w:rsidRPr="00666584" w:rsidRDefault="00A20884" w:rsidP="00666584">
      <w:pPr>
        <w:pStyle w:val="Prrafodelista"/>
        <w:rPr>
          <w:rFonts w:ascii="Nunito Sans" w:hAnsi="Nunito Sans" w:cs="Arial"/>
          <w:b/>
          <w:sz w:val="22"/>
          <w:szCs w:val="22"/>
        </w:rPr>
      </w:pPr>
    </w:p>
    <w:p w14:paraId="49B6D719" w14:textId="1F486D5E" w:rsidR="00A20884" w:rsidRPr="00666584" w:rsidRDefault="00A20884" w:rsidP="00666584">
      <w:pPr>
        <w:pStyle w:val="Prrafodelista"/>
        <w:numPr>
          <w:ilvl w:val="0"/>
          <w:numId w:val="19"/>
        </w:numPr>
        <w:suppressAutoHyphens/>
        <w:spacing w:after="0" w:line="240" w:lineRule="auto"/>
        <w:jc w:val="both"/>
        <w:rPr>
          <w:rFonts w:ascii="Nunito Sans" w:hAnsi="Nunito Sans" w:cs="Arial"/>
          <w:sz w:val="22"/>
          <w:szCs w:val="22"/>
          <w:vertAlign w:val="superscript"/>
          <w:lang w:val="es-ES" w:eastAsia="es-ES"/>
        </w:rPr>
      </w:pPr>
      <w:r w:rsidRPr="00666584">
        <w:rPr>
          <w:rFonts w:ascii="Nunito Sans" w:hAnsi="Nunito Sans" w:cs="Arial"/>
          <w:b/>
          <w:sz w:val="22"/>
          <w:szCs w:val="22"/>
        </w:rPr>
        <w:t>Muerte y gastos funerarios</w:t>
      </w:r>
      <w:r w:rsidRPr="00666584">
        <w:rPr>
          <w:rFonts w:ascii="Nunito Sans" w:hAnsi="Nunito Sans" w:cs="Arial"/>
          <w:sz w:val="22"/>
          <w:szCs w:val="22"/>
        </w:rPr>
        <w:t xml:space="preserve">: </w:t>
      </w:r>
      <w:r w:rsidR="00534EAD">
        <w:rPr>
          <w:rFonts w:ascii="Nunito Sans" w:hAnsi="Nunito Sans" w:cs="Arial"/>
          <w:sz w:val="22"/>
          <w:szCs w:val="22"/>
        </w:rPr>
        <w:t>Su tope m</w:t>
      </w:r>
      <w:r w:rsidRPr="00666584">
        <w:rPr>
          <w:rFonts w:ascii="Nunito Sans" w:hAnsi="Nunito Sans" w:cs="Arial"/>
          <w:sz w:val="22"/>
          <w:szCs w:val="22"/>
        </w:rPr>
        <w:t xml:space="preserve">áximo </w:t>
      </w:r>
      <w:r w:rsidR="00534EAD">
        <w:rPr>
          <w:rFonts w:ascii="Nunito Sans" w:hAnsi="Nunito Sans" w:cs="Arial"/>
          <w:sz w:val="22"/>
          <w:szCs w:val="22"/>
        </w:rPr>
        <w:t xml:space="preserve">es de </w:t>
      </w:r>
      <w:r w:rsidRPr="00666584">
        <w:rPr>
          <w:rFonts w:ascii="Nunito Sans" w:hAnsi="Nunito Sans" w:cs="Arial"/>
          <w:sz w:val="22"/>
          <w:szCs w:val="22"/>
        </w:rPr>
        <w:t>750 SMDLV, siempre que la muerte de la víctima ocurra dentro del año siguiente</w:t>
      </w:r>
      <w:r w:rsidR="00D74860" w:rsidRPr="00666584">
        <w:rPr>
          <w:rFonts w:ascii="Nunito Sans" w:hAnsi="Nunito Sans" w:cs="Arial"/>
          <w:sz w:val="22"/>
          <w:szCs w:val="22"/>
        </w:rPr>
        <w:t xml:space="preserve">, contado </w:t>
      </w:r>
      <w:r w:rsidR="007B151A" w:rsidRPr="00666584">
        <w:rPr>
          <w:rFonts w:ascii="Nunito Sans" w:hAnsi="Nunito Sans" w:cs="Arial"/>
          <w:sz w:val="22"/>
          <w:szCs w:val="22"/>
        </w:rPr>
        <w:t>desde</w:t>
      </w:r>
      <w:r w:rsidRPr="00666584">
        <w:rPr>
          <w:rFonts w:ascii="Nunito Sans" w:hAnsi="Nunito Sans" w:cs="Arial"/>
          <w:sz w:val="22"/>
          <w:szCs w:val="22"/>
        </w:rPr>
        <w:t xml:space="preserve"> la fecha de ocurrencia del accidente de tránsito.</w:t>
      </w:r>
    </w:p>
    <w:p w14:paraId="0666B307" w14:textId="77777777" w:rsidR="00A20884" w:rsidRPr="00666584" w:rsidRDefault="00A20884" w:rsidP="00666584">
      <w:pPr>
        <w:pStyle w:val="Prrafodelista"/>
        <w:rPr>
          <w:rFonts w:ascii="Nunito Sans" w:hAnsi="Nunito Sans" w:cs="Arial"/>
          <w:b/>
          <w:sz w:val="22"/>
          <w:szCs w:val="22"/>
        </w:rPr>
      </w:pPr>
    </w:p>
    <w:p w14:paraId="23E3319E" w14:textId="33F7C785" w:rsidR="006A2AFA" w:rsidRPr="00B732BC" w:rsidRDefault="00A20884" w:rsidP="00B732BC">
      <w:pPr>
        <w:pStyle w:val="Prrafodelista"/>
        <w:numPr>
          <w:ilvl w:val="0"/>
          <w:numId w:val="19"/>
        </w:numPr>
        <w:suppressAutoHyphens/>
        <w:spacing w:after="0" w:line="240" w:lineRule="auto"/>
        <w:jc w:val="both"/>
        <w:rPr>
          <w:rFonts w:ascii="Nunito Sans" w:hAnsi="Nunito Sans" w:cs="Arial"/>
          <w:sz w:val="22"/>
          <w:szCs w:val="22"/>
          <w:vertAlign w:val="superscript"/>
          <w:lang w:val="es-ES" w:eastAsia="es-ES"/>
        </w:rPr>
      </w:pPr>
      <w:r w:rsidRPr="00666584">
        <w:rPr>
          <w:rFonts w:ascii="Nunito Sans" w:hAnsi="Nunito Sans" w:cs="Arial"/>
          <w:b/>
          <w:sz w:val="22"/>
          <w:szCs w:val="22"/>
        </w:rPr>
        <w:t xml:space="preserve">Transporte: </w:t>
      </w:r>
      <w:r w:rsidRPr="00666584">
        <w:rPr>
          <w:rFonts w:ascii="Nunito Sans" w:hAnsi="Nunito Sans" w:cs="Arial"/>
          <w:sz w:val="22"/>
          <w:szCs w:val="22"/>
        </w:rPr>
        <w:t>8</w:t>
      </w:r>
      <w:r w:rsidR="0032251A" w:rsidRPr="00666584">
        <w:rPr>
          <w:rFonts w:ascii="Nunito Sans" w:hAnsi="Nunito Sans" w:cs="Arial"/>
          <w:sz w:val="22"/>
          <w:szCs w:val="22"/>
        </w:rPr>
        <w:t>,</w:t>
      </w:r>
      <w:r w:rsidRPr="00666584">
        <w:rPr>
          <w:rFonts w:ascii="Nunito Sans" w:hAnsi="Nunito Sans" w:cs="Arial"/>
          <w:sz w:val="22"/>
          <w:szCs w:val="22"/>
        </w:rPr>
        <w:t xml:space="preserve">77 UVT, pagadera a quien realice el traslado de la víctima hasta la institución prestadora de salud (IPS) más cercana. </w:t>
      </w:r>
    </w:p>
    <w:p w14:paraId="5E16AEF6" w14:textId="77777777" w:rsidR="006A2AFA" w:rsidRPr="00255E98" w:rsidRDefault="006A2AFA" w:rsidP="00A20884">
      <w:pPr>
        <w:pStyle w:val="Prrafodelista"/>
        <w:rPr>
          <w:rFonts w:ascii="Arial" w:hAnsi="Arial" w:cs="Arial"/>
          <w:sz w:val="22"/>
          <w:szCs w:val="22"/>
        </w:rPr>
      </w:pPr>
    </w:p>
    <w:p w14:paraId="70CCB2DC" w14:textId="77777777" w:rsidR="00A20884" w:rsidRPr="00076505" w:rsidRDefault="00A20884" w:rsidP="00A20884">
      <w:pPr>
        <w:pStyle w:val="Prrafodelista"/>
        <w:numPr>
          <w:ilvl w:val="0"/>
          <w:numId w:val="3"/>
        </w:numPr>
        <w:spacing w:line="240" w:lineRule="auto"/>
        <w:ind w:left="714" w:hanging="357"/>
        <w:outlineLvl w:val="0"/>
        <w:rPr>
          <w:rFonts w:ascii="Nunito Sans" w:hAnsi="Nunito Sans" w:cs="Arial"/>
          <w:b/>
          <w:color w:val="000000" w:themeColor="text1"/>
          <w:sz w:val="22"/>
          <w:szCs w:val="22"/>
        </w:rPr>
      </w:pPr>
      <w:bookmarkStart w:id="10" w:name="_Toc503959295"/>
      <w:bookmarkStart w:id="11" w:name="_Toc503959296"/>
      <w:bookmarkStart w:id="12" w:name="_Toc91346752"/>
      <w:bookmarkStart w:id="13" w:name="_Toc91347110"/>
      <w:bookmarkStart w:id="14" w:name="_Toc184992692"/>
      <w:bookmarkStart w:id="15" w:name="_Toc28011643"/>
      <w:bookmarkEnd w:id="10"/>
      <w:bookmarkEnd w:id="11"/>
      <w:r w:rsidRPr="00076505">
        <w:rPr>
          <w:rFonts w:ascii="Nunito Sans" w:hAnsi="Nunito Sans" w:cs="Arial"/>
          <w:b/>
          <w:color w:val="000000" w:themeColor="text1"/>
          <w:sz w:val="22"/>
          <w:szCs w:val="22"/>
        </w:rPr>
        <w:t>Análisis de las condiciones técnicas y financieras de la operación del SOAT</w:t>
      </w:r>
      <w:bookmarkEnd w:id="12"/>
      <w:bookmarkEnd w:id="13"/>
      <w:r w:rsidRPr="00076505">
        <w:rPr>
          <w:rFonts w:ascii="Nunito Sans" w:hAnsi="Nunito Sans" w:cs="Arial"/>
          <w:b/>
          <w:color w:val="000000" w:themeColor="text1"/>
          <w:sz w:val="22"/>
          <w:szCs w:val="22"/>
        </w:rPr>
        <w:t>.</w:t>
      </w:r>
      <w:bookmarkEnd w:id="14"/>
    </w:p>
    <w:p w14:paraId="68885B79" w14:textId="08EDCE06" w:rsidR="00D05EB7" w:rsidRPr="00076505" w:rsidRDefault="00A20884" w:rsidP="00A20884">
      <w:pPr>
        <w:jc w:val="both"/>
        <w:rPr>
          <w:rFonts w:ascii="Nunito Sans" w:hAnsi="Nunito Sans" w:cs="Arial"/>
          <w:sz w:val="22"/>
          <w:szCs w:val="22"/>
        </w:rPr>
      </w:pPr>
      <w:r w:rsidRPr="00076505">
        <w:rPr>
          <w:rFonts w:ascii="Nunito Sans" w:hAnsi="Nunito Sans" w:cs="Arial"/>
          <w:sz w:val="22"/>
          <w:szCs w:val="22"/>
        </w:rPr>
        <w:t>En esta sección se presenta el ejercicio de análisis de las condiciones técnicas y financieras del ramo para la fijación de las tarifas aplicables en 202</w:t>
      </w:r>
      <w:r w:rsidR="005F7349" w:rsidRPr="00076505">
        <w:rPr>
          <w:rFonts w:ascii="Nunito Sans" w:hAnsi="Nunito Sans" w:cs="Arial"/>
          <w:sz w:val="22"/>
          <w:szCs w:val="22"/>
        </w:rPr>
        <w:t>5</w:t>
      </w:r>
      <w:r w:rsidRPr="00076505">
        <w:rPr>
          <w:rFonts w:ascii="Nunito Sans" w:hAnsi="Nunito Sans" w:cs="Arial"/>
          <w:sz w:val="22"/>
          <w:szCs w:val="22"/>
        </w:rPr>
        <w:t>.</w:t>
      </w:r>
    </w:p>
    <w:p w14:paraId="475849C1" w14:textId="74F054CC" w:rsidR="00A20884" w:rsidRPr="00076505" w:rsidRDefault="004E0FF2" w:rsidP="00E35D8C">
      <w:pPr>
        <w:pStyle w:val="Ttulo2"/>
        <w:rPr>
          <w:rFonts w:ascii="Nunito Sans" w:hAnsi="Nunito Sans" w:cs="Arial"/>
          <w:b/>
          <w:color w:val="000000" w:themeColor="text1"/>
          <w:sz w:val="22"/>
          <w:szCs w:val="22"/>
        </w:rPr>
      </w:pPr>
      <w:bookmarkStart w:id="16" w:name="_Toc91346753"/>
      <w:bookmarkStart w:id="17" w:name="_Toc91347111"/>
      <w:bookmarkStart w:id="18" w:name="_Toc184992693"/>
      <w:r w:rsidRPr="00076505">
        <w:rPr>
          <w:rFonts w:ascii="Nunito Sans" w:hAnsi="Nunito Sans" w:cs="Arial"/>
          <w:b/>
          <w:color w:val="000000" w:themeColor="text1"/>
          <w:sz w:val="22"/>
          <w:szCs w:val="22"/>
        </w:rPr>
        <w:t xml:space="preserve">3.1 </w:t>
      </w:r>
      <w:r w:rsidR="00A20884" w:rsidRPr="00076505">
        <w:rPr>
          <w:rFonts w:ascii="Nunito Sans" w:hAnsi="Nunito Sans" w:cs="Arial"/>
          <w:b/>
          <w:color w:val="000000" w:themeColor="text1"/>
          <w:sz w:val="22"/>
          <w:szCs w:val="22"/>
        </w:rPr>
        <w:t>Fuentes de información</w:t>
      </w:r>
      <w:bookmarkEnd w:id="15"/>
      <w:bookmarkEnd w:id="16"/>
      <w:bookmarkEnd w:id="17"/>
      <w:r w:rsidR="00A20884" w:rsidRPr="00076505">
        <w:rPr>
          <w:rFonts w:ascii="Nunito Sans" w:hAnsi="Nunito Sans" w:cs="Arial"/>
          <w:b/>
          <w:color w:val="000000" w:themeColor="text1"/>
          <w:sz w:val="22"/>
          <w:szCs w:val="22"/>
        </w:rPr>
        <w:t>.</w:t>
      </w:r>
      <w:bookmarkEnd w:id="18"/>
    </w:p>
    <w:p w14:paraId="21125059" w14:textId="77777777" w:rsidR="00A20884" w:rsidRPr="00766553" w:rsidRDefault="00A20884" w:rsidP="00A20884">
      <w:pPr>
        <w:spacing w:after="0" w:line="240" w:lineRule="auto"/>
        <w:jc w:val="both"/>
        <w:rPr>
          <w:rFonts w:ascii="Arial" w:hAnsi="Arial" w:cs="Arial"/>
          <w:sz w:val="22"/>
          <w:szCs w:val="22"/>
        </w:rPr>
      </w:pPr>
    </w:p>
    <w:p w14:paraId="56A13B00" w14:textId="48718E05" w:rsidR="00A20884" w:rsidRPr="00076505" w:rsidRDefault="00A20884" w:rsidP="00A20884">
      <w:pPr>
        <w:spacing w:after="0" w:line="240" w:lineRule="auto"/>
        <w:jc w:val="both"/>
        <w:rPr>
          <w:rFonts w:ascii="Nunito Sans" w:hAnsi="Nunito Sans" w:cs="Arial"/>
          <w:sz w:val="22"/>
          <w:szCs w:val="22"/>
        </w:rPr>
      </w:pPr>
      <w:r w:rsidRPr="00076505">
        <w:rPr>
          <w:rFonts w:ascii="Nunito Sans" w:hAnsi="Nunito Sans" w:cs="Arial"/>
          <w:sz w:val="22"/>
          <w:szCs w:val="22"/>
        </w:rPr>
        <w:t>El análisis y revisión de las condiciones técnicas y financieras del SOAT, parte de la información histórica de pólizas expuestas y los siniestros pagados entre 2011 y 202</w:t>
      </w:r>
      <w:r w:rsidR="005F7349" w:rsidRPr="00076505">
        <w:rPr>
          <w:rFonts w:ascii="Nunito Sans" w:hAnsi="Nunito Sans" w:cs="Arial"/>
          <w:sz w:val="22"/>
          <w:szCs w:val="22"/>
        </w:rPr>
        <w:t>4</w:t>
      </w:r>
      <w:r w:rsidRPr="00076505">
        <w:rPr>
          <w:rStyle w:val="Refdenotaalpie"/>
          <w:rFonts w:ascii="Nunito Sans" w:hAnsi="Nunito Sans" w:cs="Arial"/>
          <w:sz w:val="22"/>
          <w:szCs w:val="22"/>
        </w:rPr>
        <w:footnoteReference w:id="5"/>
      </w:r>
      <w:r w:rsidRPr="00076505">
        <w:rPr>
          <w:rFonts w:ascii="Nunito Sans" w:hAnsi="Nunito Sans" w:cs="Arial"/>
          <w:sz w:val="22"/>
          <w:szCs w:val="22"/>
        </w:rPr>
        <w:t xml:space="preserve"> </w:t>
      </w:r>
      <w:r w:rsidRPr="00076505">
        <w:rPr>
          <w:rFonts w:ascii="Nunito Sans" w:hAnsi="Nunito Sans" w:cs="Arial"/>
          <w:sz w:val="22"/>
          <w:szCs w:val="22"/>
        </w:rPr>
        <w:lastRenderedPageBreak/>
        <w:t xml:space="preserve">contenida en los Formatos 363 </w:t>
      </w:r>
      <w:r w:rsidRPr="00076505">
        <w:rPr>
          <w:rStyle w:val="normaltextrun"/>
          <w:rFonts w:ascii="Nunito Sans" w:hAnsi="Nunito Sans" w:cs="Arial"/>
          <w:color w:val="000000"/>
          <w:sz w:val="22"/>
          <w:szCs w:val="22"/>
          <w:shd w:val="clear" w:color="auto" w:fill="FFFFFF"/>
          <w:lang w:val="es-ES"/>
        </w:rPr>
        <w:t>(Proforma F.3000-72)</w:t>
      </w:r>
      <w:r w:rsidR="008622F3">
        <w:rPr>
          <w:rStyle w:val="eop"/>
          <w:rFonts w:ascii="Nunito Sans" w:hAnsi="Nunito Sans" w:cs="Arial"/>
          <w:b/>
          <w:color w:val="000000"/>
          <w:sz w:val="22"/>
          <w:szCs w:val="22"/>
          <w:shd w:val="clear" w:color="auto" w:fill="FFFFFF"/>
        </w:rPr>
        <w:t xml:space="preserve"> </w:t>
      </w:r>
      <w:r w:rsidRPr="00076505">
        <w:rPr>
          <w:rFonts w:ascii="Nunito Sans" w:hAnsi="Nunito Sans" w:cs="Arial"/>
          <w:sz w:val="22"/>
          <w:szCs w:val="22"/>
        </w:rPr>
        <w:t xml:space="preserve">y </w:t>
      </w:r>
      <w:r w:rsidRPr="00076505">
        <w:rPr>
          <w:rStyle w:val="normaltextrun"/>
          <w:rFonts w:ascii="Nunito Sans" w:hAnsi="Nunito Sans" w:cs="Arial"/>
          <w:color w:val="000000"/>
          <w:sz w:val="22"/>
          <w:szCs w:val="22"/>
          <w:shd w:val="clear" w:color="auto" w:fill="FFFFFF"/>
          <w:lang w:val="es-ES"/>
        </w:rPr>
        <w:t>364 (Proforma F.3000-73),</w:t>
      </w:r>
      <w:r w:rsidR="008622F3">
        <w:rPr>
          <w:rStyle w:val="eop"/>
          <w:rFonts w:ascii="Nunito Sans" w:hAnsi="Nunito Sans" w:cs="Arial"/>
          <w:b/>
          <w:color w:val="000000"/>
          <w:sz w:val="22"/>
          <w:szCs w:val="22"/>
          <w:shd w:val="clear" w:color="auto" w:fill="FFFFFF"/>
        </w:rPr>
        <w:t xml:space="preserve"> </w:t>
      </w:r>
      <w:r w:rsidR="00FC3504" w:rsidRPr="00BA20B5">
        <w:rPr>
          <w:rStyle w:val="eop"/>
          <w:rFonts w:ascii="Nunito Sans" w:hAnsi="Nunito Sans" w:cs="Arial"/>
          <w:bCs/>
          <w:color w:val="000000"/>
          <w:sz w:val="22"/>
          <w:szCs w:val="22"/>
          <w:shd w:val="clear" w:color="auto" w:fill="FFFFFF"/>
        </w:rPr>
        <w:t xml:space="preserve">y </w:t>
      </w:r>
      <w:r w:rsidRPr="00076505">
        <w:rPr>
          <w:rStyle w:val="normaltextrun"/>
          <w:rFonts w:ascii="Nunito Sans" w:hAnsi="Nunito Sans" w:cs="Arial"/>
          <w:color w:val="000000"/>
          <w:sz w:val="22"/>
          <w:szCs w:val="22"/>
          <w:shd w:val="clear" w:color="auto" w:fill="FFFFFF"/>
          <w:lang w:val="es-ES"/>
        </w:rPr>
        <w:t>transmitidos mensualmente a la SFC por las entidades aseguradoras que operan el ramo. Estos formatos recopilan</w:t>
      </w:r>
      <w:r w:rsidRPr="00076505">
        <w:rPr>
          <w:rFonts w:ascii="Nunito Sans" w:hAnsi="Nunito Sans" w:cs="Arial"/>
          <w:sz w:val="22"/>
          <w:szCs w:val="22"/>
        </w:rPr>
        <w:t xml:space="preserve"> información póliza a póliza de los vehículos automotores asegurados con SOAT, las reclamaciones realizadas por las víctimas o entidad que presta la atención de salud y con cargo a una póliza de SOAT registrada, así como los gastos por ajuste de siniestros.</w:t>
      </w:r>
    </w:p>
    <w:p w14:paraId="02615295" w14:textId="77777777" w:rsidR="00A20884" w:rsidRPr="00076505" w:rsidRDefault="00A20884" w:rsidP="00A20884">
      <w:pPr>
        <w:spacing w:after="0" w:line="240" w:lineRule="auto"/>
        <w:jc w:val="both"/>
        <w:rPr>
          <w:rFonts w:ascii="Nunito Sans" w:hAnsi="Nunito Sans" w:cs="Arial"/>
          <w:sz w:val="22"/>
          <w:szCs w:val="22"/>
        </w:rPr>
      </w:pPr>
    </w:p>
    <w:p w14:paraId="12283E79" w14:textId="1FA69F9F" w:rsidR="00A20884" w:rsidRPr="00112029" w:rsidRDefault="00A20884" w:rsidP="00A20884">
      <w:pPr>
        <w:shd w:val="clear" w:color="auto" w:fill="FFFFFF" w:themeFill="background1"/>
        <w:jc w:val="both"/>
        <w:rPr>
          <w:rFonts w:ascii="Nunito Sans" w:hAnsi="Nunito Sans" w:cs="Arial"/>
          <w:sz w:val="22"/>
          <w:szCs w:val="22"/>
        </w:rPr>
      </w:pPr>
      <w:r w:rsidRPr="00076505">
        <w:rPr>
          <w:rFonts w:ascii="Nunito Sans" w:hAnsi="Nunito Sans" w:cs="Arial"/>
          <w:sz w:val="22"/>
          <w:szCs w:val="22"/>
        </w:rPr>
        <w:t>Es importante precisar que bajo estos formatos las entidades remiten cada una de las pólizas expedidas durante el periodo, así como las modificaciones y/o novedades de aquellas expedidas previamente</w:t>
      </w:r>
      <w:r w:rsidR="007F2A49" w:rsidRPr="00076505">
        <w:rPr>
          <w:rFonts w:ascii="Nunito Sans" w:hAnsi="Nunito Sans" w:cs="Arial"/>
          <w:sz w:val="22"/>
          <w:szCs w:val="22"/>
        </w:rPr>
        <w:t xml:space="preserve"> (Formato 363)</w:t>
      </w:r>
      <w:r w:rsidRPr="00076505">
        <w:rPr>
          <w:rFonts w:ascii="Nunito Sans" w:hAnsi="Nunito Sans" w:cs="Arial"/>
          <w:sz w:val="22"/>
          <w:szCs w:val="22"/>
        </w:rPr>
        <w:t xml:space="preserve">. Lo anterior implica que mensualmente </w:t>
      </w:r>
      <w:r w:rsidR="00320D6B" w:rsidRPr="00076505">
        <w:rPr>
          <w:rFonts w:ascii="Nunito Sans" w:hAnsi="Nunito Sans" w:cs="Arial"/>
          <w:sz w:val="22"/>
          <w:szCs w:val="22"/>
        </w:rPr>
        <w:t>para el mencionado formato</w:t>
      </w:r>
      <w:r w:rsidRPr="00076505">
        <w:rPr>
          <w:rFonts w:ascii="Nunito Sans" w:hAnsi="Nunito Sans" w:cs="Arial"/>
          <w:sz w:val="22"/>
          <w:szCs w:val="22"/>
        </w:rPr>
        <w:t xml:space="preserve"> se reciben en promedio un total de 1</w:t>
      </w:r>
      <w:r w:rsidR="007C6CAE">
        <w:rPr>
          <w:rFonts w:ascii="Nunito Sans" w:hAnsi="Nunito Sans" w:cs="Arial"/>
          <w:sz w:val="22"/>
          <w:szCs w:val="22"/>
        </w:rPr>
        <w:t>,</w:t>
      </w:r>
      <w:r w:rsidRPr="00076505">
        <w:rPr>
          <w:rFonts w:ascii="Nunito Sans" w:hAnsi="Nunito Sans" w:cs="Arial"/>
          <w:sz w:val="22"/>
          <w:szCs w:val="22"/>
        </w:rPr>
        <w:t>1 millones de registros. Frente a los siniestros</w:t>
      </w:r>
      <w:r w:rsidR="00320D6B" w:rsidRPr="00076505">
        <w:rPr>
          <w:rFonts w:ascii="Nunito Sans" w:hAnsi="Nunito Sans" w:cs="Arial"/>
          <w:sz w:val="22"/>
          <w:szCs w:val="22"/>
        </w:rPr>
        <w:t xml:space="preserve"> (Formato </w:t>
      </w:r>
      <w:r w:rsidR="00734AFA" w:rsidRPr="00076505">
        <w:rPr>
          <w:rFonts w:ascii="Nunito Sans" w:hAnsi="Nunito Sans" w:cs="Arial"/>
          <w:sz w:val="22"/>
          <w:szCs w:val="22"/>
        </w:rPr>
        <w:t>364)</w:t>
      </w:r>
      <w:r w:rsidRPr="00076505">
        <w:rPr>
          <w:rFonts w:ascii="Nunito Sans" w:hAnsi="Nunito Sans" w:cs="Arial"/>
          <w:sz w:val="22"/>
          <w:szCs w:val="22"/>
        </w:rPr>
        <w:t>, la información que recibe la SFC corresponde a cada una de las personas afectadas en accidentes de tránsito</w:t>
      </w:r>
      <w:r w:rsidR="00905B99" w:rsidRPr="00076505">
        <w:rPr>
          <w:rFonts w:ascii="Nunito Sans" w:hAnsi="Nunito Sans" w:cs="Arial"/>
          <w:sz w:val="22"/>
          <w:szCs w:val="22"/>
        </w:rPr>
        <w:t xml:space="preserve"> con cargo a</w:t>
      </w:r>
      <w:r w:rsidR="00124122" w:rsidRPr="00076505">
        <w:rPr>
          <w:rFonts w:ascii="Nunito Sans" w:hAnsi="Nunito Sans" w:cs="Arial"/>
          <w:sz w:val="22"/>
          <w:szCs w:val="22"/>
        </w:rPr>
        <w:t xml:space="preserve"> una póliza de</w:t>
      </w:r>
      <w:r w:rsidR="00905B99" w:rsidRPr="00076505">
        <w:rPr>
          <w:rFonts w:ascii="Nunito Sans" w:hAnsi="Nunito Sans" w:cs="Arial"/>
          <w:sz w:val="22"/>
          <w:szCs w:val="22"/>
        </w:rPr>
        <w:t xml:space="preserve"> SOAT</w:t>
      </w:r>
      <w:r w:rsidRPr="00076505">
        <w:rPr>
          <w:rFonts w:ascii="Nunito Sans" w:hAnsi="Nunito Sans" w:cs="Arial"/>
          <w:sz w:val="22"/>
          <w:szCs w:val="22"/>
        </w:rPr>
        <w:t xml:space="preserve"> y los montos indemnizados por cada cobertura afectada durante el periodo en que se </w:t>
      </w:r>
      <w:r w:rsidRPr="00112029">
        <w:rPr>
          <w:rFonts w:ascii="Nunito Sans" w:hAnsi="Nunito Sans" w:cs="Arial"/>
          <w:sz w:val="22"/>
          <w:szCs w:val="22"/>
        </w:rPr>
        <w:t>informa, de manera que cada mes se reciben en promedio un total de 600 mil registros.</w:t>
      </w:r>
    </w:p>
    <w:p w14:paraId="1E6B3E52" w14:textId="2D441D46" w:rsidR="00A20884" w:rsidRPr="00112029" w:rsidRDefault="00A20884" w:rsidP="00E35D8C">
      <w:pPr>
        <w:pStyle w:val="Ttulo2"/>
        <w:numPr>
          <w:ilvl w:val="1"/>
          <w:numId w:val="16"/>
        </w:numPr>
        <w:rPr>
          <w:rFonts w:ascii="Nunito Sans" w:hAnsi="Nunito Sans" w:cs="Arial"/>
          <w:b/>
          <w:color w:val="000000" w:themeColor="text1"/>
          <w:sz w:val="22"/>
          <w:szCs w:val="22"/>
        </w:rPr>
      </w:pPr>
      <w:bookmarkStart w:id="19" w:name="_Toc28011644"/>
      <w:bookmarkStart w:id="20" w:name="_Toc91346754"/>
      <w:bookmarkStart w:id="21" w:name="_Toc91347112"/>
      <w:bookmarkStart w:id="22" w:name="_Toc184992694"/>
      <w:r w:rsidRPr="00112029">
        <w:rPr>
          <w:rFonts w:ascii="Nunito Sans" w:hAnsi="Nunito Sans" w:cs="Arial"/>
          <w:b/>
          <w:color w:val="000000" w:themeColor="text1"/>
          <w:sz w:val="22"/>
          <w:szCs w:val="22"/>
        </w:rPr>
        <w:t>Metodología</w:t>
      </w:r>
      <w:bookmarkEnd w:id="19"/>
      <w:bookmarkEnd w:id="20"/>
      <w:bookmarkEnd w:id="21"/>
      <w:r w:rsidRPr="00112029">
        <w:rPr>
          <w:rFonts w:ascii="Nunito Sans" w:hAnsi="Nunito Sans" w:cs="Arial"/>
          <w:b/>
          <w:color w:val="000000" w:themeColor="text1"/>
          <w:sz w:val="22"/>
          <w:szCs w:val="22"/>
        </w:rPr>
        <w:t>.</w:t>
      </w:r>
      <w:bookmarkEnd w:id="22"/>
    </w:p>
    <w:p w14:paraId="13429793" w14:textId="77777777" w:rsidR="00A20884" w:rsidRPr="00261E6E" w:rsidRDefault="00A20884" w:rsidP="00A20884">
      <w:pPr>
        <w:spacing w:after="0" w:line="240" w:lineRule="auto"/>
        <w:jc w:val="both"/>
        <w:rPr>
          <w:rFonts w:ascii="Nunito Sans" w:hAnsi="Nunito Sans" w:cs="Arial"/>
          <w:sz w:val="22"/>
          <w:szCs w:val="22"/>
        </w:rPr>
      </w:pPr>
    </w:p>
    <w:p w14:paraId="7CBD9653" w14:textId="1EB2EA0E" w:rsidR="00A20884" w:rsidRPr="00261E6E" w:rsidRDefault="00A20884" w:rsidP="00A20884">
      <w:pPr>
        <w:spacing w:after="0" w:line="240" w:lineRule="auto"/>
        <w:jc w:val="both"/>
        <w:rPr>
          <w:rFonts w:ascii="Nunito Sans" w:hAnsi="Nunito Sans" w:cs="Arial"/>
          <w:sz w:val="22"/>
          <w:szCs w:val="22"/>
        </w:rPr>
      </w:pPr>
      <w:r w:rsidRPr="00261E6E">
        <w:rPr>
          <w:rFonts w:ascii="Nunito Sans" w:hAnsi="Nunito Sans" w:cs="Arial"/>
          <w:sz w:val="22"/>
          <w:szCs w:val="22"/>
        </w:rPr>
        <w:t>El análisis de las condiciones técnicas y financieras se fundamenta en la nota técnica vigente del ramo</w:t>
      </w:r>
      <w:r w:rsidRPr="00261E6E">
        <w:rPr>
          <w:rStyle w:val="Refdenotaalpie"/>
          <w:rFonts w:ascii="Nunito Sans" w:hAnsi="Nunito Sans" w:cs="Arial"/>
          <w:sz w:val="22"/>
          <w:szCs w:val="22"/>
        </w:rPr>
        <w:footnoteReference w:id="6"/>
      </w:r>
      <w:r w:rsidRPr="00261E6E">
        <w:rPr>
          <w:rFonts w:ascii="Nunito Sans" w:hAnsi="Nunito Sans" w:cs="Arial"/>
          <w:sz w:val="22"/>
          <w:szCs w:val="22"/>
        </w:rPr>
        <w:t xml:space="preserve"> y evalúa de forma integral los elementos de frecuencia, severidad y siniestralidad del SOAT durante el horizonte de estudio (2011 a 202</w:t>
      </w:r>
      <w:r w:rsidR="00BA19B7" w:rsidRPr="00261E6E">
        <w:rPr>
          <w:rFonts w:ascii="Nunito Sans" w:hAnsi="Nunito Sans" w:cs="Arial"/>
          <w:sz w:val="22"/>
          <w:szCs w:val="22"/>
        </w:rPr>
        <w:t>4</w:t>
      </w:r>
      <w:r w:rsidRPr="00261E6E">
        <w:rPr>
          <w:rFonts w:ascii="Nunito Sans" w:hAnsi="Nunito Sans" w:cs="Arial"/>
          <w:sz w:val="22"/>
          <w:szCs w:val="22"/>
        </w:rPr>
        <w:t>).</w:t>
      </w:r>
    </w:p>
    <w:p w14:paraId="103CE9A3" w14:textId="77777777" w:rsidR="00A20884" w:rsidRPr="00261E6E" w:rsidRDefault="00A20884" w:rsidP="00A20884">
      <w:pPr>
        <w:spacing w:after="0" w:line="240" w:lineRule="auto"/>
        <w:jc w:val="both"/>
        <w:rPr>
          <w:rFonts w:ascii="Nunito Sans" w:hAnsi="Nunito Sans" w:cs="Arial"/>
          <w:sz w:val="22"/>
          <w:szCs w:val="22"/>
        </w:rPr>
      </w:pPr>
    </w:p>
    <w:p w14:paraId="0BDBD2E2" w14:textId="535A02CB" w:rsidR="00A20884" w:rsidRPr="00261E6E" w:rsidRDefault="00A20884" w:rsidP="00A20884">
      <w:pPr>
        <w:spacing w:after="0" w:line="240" w:lineRule="auto"/>
        <w:jc w:val="both"/>
        <w:rPr>
          <w:rFonts w:ascii="Nunito Sans" w:hAnsi="Nunito Sans" w:cs="Arial"/>
          <w:sz w:val="22"/>
          <w:szCs w:val="22"/>
        </w:rPr>
      </w:pPr>
      <w:r w:rsidRPr="00261E6E">
        <w:rPr>
          <w:rFonts w:ascii="Nunito Sans" w:hAnsi="Nunito Sans" w:cs="Arial"/>
          <w:sz w:val="22"/>
          <w:szCs w:val="22"/>
        </w:rPr>
        <w:t>Bajo dicha nota técnica, las tarifas del SOAT son establecidas para las 37</w:t>
      </w:r>
      <w:r w:rsidRPr="00261E6E">
        <w:rPr>
          <w:rStyle w:val="Refdenotaalpie"/>
          <w:rFonts w:ascii="Nunito Sans" w:hAnsi="Nunito Sans" w:cs="Arial"/>
          <w:sz w:val="22"/>
          <w:szCs w:val="22"/>
        </w:rPr>
        <w:footnoteReference w:id="7"/>
      </w:r>
      <w:r w:rsidRPr="00261E6E">
        <w:rPr>
          <w:rFonts w:ascii="Nunito Sans" w:hAnsi="Nunito Sans" w:cs="Arial"/>
          <w:sz w:val="22"/>
          <w:szCs w:val="22"/>
        </w:rPr>
        <w:t xml:space="preserve"> categorías de vehículos incluyendo discriminantes de riesgo como el uso, cilindraje, capacidad de carga</w:t>
      </w:r>
      <w:r w:rsidR="00554D29" w:rsidRPr="00261E6E">
        <w:rPr>
          <w:rFonts w:ascii="Nunito Sans" w:hAnsi="Nunito Sans" w:cs="Arial"/>
          <w:sz w:val="22"/>
          <w:szCs w:val="22"/>
        </w:rPr>
        <w:t>,</w:t>
      </w:r>
      <w:r w:rsidRPr="00261E6E">
        <w:rPr>
          <w:rFonts w:ascii="Nunito Sans" w:hAnsi="Nunito Sans" w:cs="Arial"/>
          <w:sz w:val="22"/>
          <w:szCs w:val="22"/>
        </w:rPr>
        <w:t xml:space="preserve"> antigüedad del vehículo y </w:t>
      </w:r>
      <w:r w:rsidR="00554D29" w:rsidRPr="00261E6E">
        <w:rPr>
          <w:rFonts w:ascii="Nunito Sans" w:hAnsi="Nunito Sans" w:cs="Arial"/>
          <w:sz w:val="22"/>
          <w:szCs w:val="22"/>
        </w:rPr>
        <w:t>el tipo de</w:t>
      </w:r>
      <w:r w:rsidRPr="00261E6E">
        <w:rPr>
          <w:rFonts w:ascii="Nunito Sans" w:hAnsi="Nunito Sans" w:cs="Arial"/>
          <w:sz w:val="22"/>
          <w:szCs w:val="22"/>
        </w:rPr>
        <w:t xml:space="preserve"> categoría </w:t>
      </w:r>
      <w:r w:rsidR="00554D29" w:rsidRPr="00261E6E">
        <w:rPr>
          <w:rFonts w:ascii="Nunito Sans" w:hAnsi="Nunito Sans" w:cs="Arial"/>
          <w:sz w:val="22"/>
          <w:szCs w:val="22"/>
        </w:rPr>
        <w:t>(con rango diferencia</w:t>
      </w:r>
      <w:r w:rsidRPr="00261E6E">
        <w:rPr>
          <w:rFonts w:ascii="Nunito Sans" w:hAnsi="Nunito Sans" w:cs="Arial"/>
          <w:sz w:val="22"/>
          <w:szCs w:val="22"/>
        </w:rPr>
        <w:t>l por riesgo</w:t>
      </w:r>
      <w:r w:rsidR="00554D29" w:rsidRPr="00261E6E">
        <w:rPr>
          <w:rFonts w:ascii="Nunito Sans" w:hAnsi="Nunito Sans" w:cs="Arial"/>
          <w:sz w:val="22"/>
          <w:szCs w:val="22"/>
        </w:rPr>
        <w:t xml:space="preserve"> o no)</w:t>
      </w:r>
      <w:r w:rsidRPr="00261E6E">
        <w:rPr>
          <w:rFonts w:ascii="Nunito Sans" w:hAnsi="Nunito Sans" w:cs="Arial"/>
          <w:sz w:val="22"/>
          <w:szCs w:val="22"/>
        </w:rPr>
        <w:t>, de acuerdo con lo estipulado tanto en la Circular Básica Jurídica</w:t>
      </w:r>
      <w:r w:rsidRPr="00261E6E">
        <w:rPr>
          <w:rStyle w:val="Refdenotaalpie"/>
          <w:rFonts w:ascii="Nunito Sans" w:hAnsi="Nunito Sans" w:cs="Arial"/>
          <w:sz w:val="22"/>
          <w:szCs w:val="22"/>
        </w:rPr>
        <w:footnoteReference w:id="8"/>
      </w:r>
      <w:r w:rsidR="002F4157" w:rsidRPr="00261E6E">
        <w:rPr>
          <w:rFonts w:ascii="Nunito Sans" w:hAnsi="Nunito Sans" w:cs="Arial"/>
          <w:sz w:val="22"/>
          <w:szCs w:val="22"/>
        </w:rPr>
        <w:t>,</w:t>
      </w:r>
      <w:r w:rsidRPr="00261E6E">
        <w:rPr>
          <w:rFonts w:ascii="Nunito Sans" w:hAnsi="Nunito Sans" w:cs="Arial"/>
          <w:sz w:val="22"/>
          <w:szCs w:val="22"/>
        </w:rPr>
        <w:t xml:space="preserve"> como en el Decreto 2497 de 2022 y sus modificaciones.</w:t>
      </w:r>
    </w:p>
    <w:p w14:paraId="0B35D237" w14:textId="77777777" w:rsidR="00A20884" w:rsidRPr="00261E6E" w:rsidRDefault="00A20884" w:rsidP="00A20884">
      <w:pPr>
        <w:spacing w:after="0" w:line="240" w:lineRule="auto"/>
        <w:jc w:val="both"/>
        <w:rPr>
          <w:rFonts w:ascii="Nunito Sans" w:hAnsi="Nunito Sans" w:cs="Arial"/>
          <w:sz w:val="22"/>
          <w:szCs w:val="22"/>
        </w:rPr>
      </w:pPr>
    </w:p>
    <w:p w14:paraId="2ACE3E9B" w14:textId="7B25D02D" w:rsidR="00A20884" w:rsidRPr="00261E6E" w:rsidRDefault="00A20884" w:rsidP="00A20884">
      <w:pPr>
        <w:spacing w:after="0" w:line="240" w:lineRule="auto"/>
        <w:jc w:val="both"/>
        <w:rPr>
          <w:rFonts w:ascii="Nunito Sans" w:hAnsi="Nunito Sans" w:cs="Arial"/>
          <w:sz w:val="22"/>
          <w:szCs w:val="22"/>
        </w:rPr>
      </w:pPr>
      <w:r w:rsidRPr="00261E6E">
        <w:rPr>
          <w:rFonts w:ascii="Nunito Sans" w:hAnsi="Nunito Sans" w:cs="Arial"/>
          <w:sz w:val="22"/>
          <w:szCs w:val="22"/>
        </w:rPr>
        <w:t xml:space="preserve">Debe entenderse que los resultados y cálculos aquí reportados son aplicables únicamente para las compañías que están autorizadas por la </w:t>
      </w:r>
      <w:r w:rsidR="00186878" w:rsidRPr="00261E6E">
        <w:rPr>
          <w:rFonts w:ascii="Nunito Sans" w:hAnsi="Nunito Sans" w:cs="Arial"/>
          <w:sz w:val="22"/>
          <w:szCs w:val="22"/>
        </w:rPr>
        <w:t>SFC</w:t>
      </w:r>
      <w:r w:rsidRPr="00261E6E">
        <w:rPr>
          <w:rFonts w:ascii="Nunito Sans" w:hAnsi="Nunito Sans" w:cs="Arial"/>
          <w:sz w:val="22"/>
          <w:szCs w:val="22"/>
        </w:rPr>
        <w:t xml:space="preserve"> a comercializar el ramo de SOAT en su conjunto y no para una compañía en particular.</w:t>
      </w:r>
    </w:p>
    <w:p w14:paraId="454483BE" w14:textId="77777777" w:rsidR="00A20884" w:rsidRPr="00261E6E" w:rsidRDefault="00A20884" w:rsidP="00A20884">
      <w:pPr>
        <w:spacing w:after="0" w:line="240" w:lineRule="auto"/>
        <w:jc w:val="both"/>
        <w:rPr>
          <w:rFonts w:ascii="Nunito Sans" w:hAnsi="Nunito Sans" w:cs="Arial"/>
          <w:sz w:val="22"/>
          <w:szCs w:val="22"/>
          <w:highlight w:val="green"/>
        </w:rPr>
      </w:pPr>
    </w:p>
    <w:p w14:paraId="707EFC24" w14:textId="77777777" w:rsidR="00A20884" w:rsidRDefault="00A20884" w:rsidP="00A20884">
      <w:pPr>
        <w:spacing w:after="0" w:line="240" w:lineRule="auto"/>
        <w:jc w:val="both"/>
        <w:rPr>
          <w:rFonts w:ascii="Nunito Sans" w:hAnsi="Nunito Sans" w:cs="Arial"/>
          <w:sz w:val="22"/>
          <w:szCs w:val="22"/>
        </w:rPr>
      </w:pPr>
      <w:r w:rsidRPr="00261E6E">
        <w:rPr>
          <w:rFonts w:ascii="Nunito Sans" w:hAnsi="Nunito Sans" w:cs="Arial"/>
          <w:sz w:val="22"/>
          <w:szCs w:val="22"/>
        </w:rPr>
        <w:t>Además del análisis descriptivo en el que se realizan agrupaciones por grandes tipos de vehículos (autos, motos y resto)</w:t>
      </w:r>
      <w:r w:rsidRPr="00261E6E">
        <w:rPr>
          <w:rStyle w:val="Refdenotaalpie"/>
          <w:rFonts w:ascii="Nunito Sans" w:hAnsi="Nunito Sans" w:cs="Arial"/>
          <w:sz w:val="22"/>
          <w:szCs w:val="22"/>
        </w:rPr>
        <w:footnoteReference w:id="9"/>
      </w:r>
      <w:r w:rsidRPr="00261E6E">
        <w:rPr>
          <w:rFonts w:ascii="Nunito Sans" w:hAnsi="Nunito Sans" w:cs="Arial"/>
          <w:sz w:val="22"/>
          <w:szCs w:val="22"/>
        </w:rPr>
        <w:t xml:space="preserve"> para visualizar el comportamiento del riesgo y otras variables objeto del estudio, la evaluación de las condiciones técnicas y financieras del ramo es realizada en seis etapas: </w:t>
      </w:r>
    </w:p>
    <w:p w14:paraId="6595EEE0" w14:textId="77777777" w:rsidR="00A20884" w:rsidRPr="00461A2A" w:rsidRDefault="00A20884" w:rsidP="00A20884">
      <w:pPr>
        <w:spacing w:after="0" w:line="240" w:lineRule="auto"/>
        <w:jc w:val="both"/>
        <w:rPr>
          <w:rFonts w:ascii="Nunito Sans" w:hAnsi="Nunito Sans" w:cs="Arial"/>
          <w:sz w:val="22"/>
          <w:szCs w:val="22"/>
        </w:rPr>
      </w:pPr>
    </w:p>
    <w:p w14:paraId="442241DD" w14:textId="7E1D5404" w:rsidR="00A20884" w:rsidRPr="00461A2A" w:rsidRDefault="00A20884" w:rsidP="00461A2A">
      <w:pPr>
        <w:pStyle w:val="Prrafodelista"/>
        <w:numPr>
          <w:ilvl w:val="0"/>
          <w:numId w:val="18"/>
        </w:numPr>
        <w:jc w:val="both"/>
        <w:rPr>
          <w:rFonts w:ascii="Nunito Sans" w:hAnsi="Nunito Sans"/>
        </w:rPr>
      </w:pPr>
      <w:r w:rsidRPr="00461A2A">
        <w:rPr>
          <w:rFonts w:ascii="Nunito Sans" w:hAnsi="Nunito Sans" w:cs="Arial"/>
          <w:sz w:val="22"/>
          <w:szCs w:val="22"/>
        </w:rPr>
        <w:lastRenderedPageBreak/>
        <w:t xml:space="preserve">En la primera se utiliza la información histórica observada al </w:t>
      </w:r>
      <w:r w:rsidR="00EC57B9" w:rsidRPr="00461A2A">
        <w:rPr>
          <w:rFonts w:ascii="Nunito Sans" w:hAnsi="Nunito Sans" w:cs="Arial"/>
          <w:sz w:val="22"/>
          <w:szCs w:val="22"/>
        </w:rPr>
        <w:t>corte</w:t>
      </w:r>
      <w:r w:rsidRPr="00461A2A">
        <w:rPr>
          <w:rFonts w:ascii="Nunito Sans" w:hAnsi="Nunito Sans" w:cs="Arial"/>
          <w:sz w:val="22"/>
          <w:szCs w:val="22"/>
        </w:rPr>
        <w:t xml:space="preserve"> más reciente disponible y se estiman el número de expuestos, la prima devengada, el número y </w:t>
      </w:r>
      <w:r w:rsidR="00C236F9" w:rsidRPr="00461A2A">
        <w:rPr>
          <w:rFonts w:ascii="Nunito Sans" w:hAnsi="Nunito Sans" w:cs="Arial"/>
          <w:sz w:val="22"/>
          <w:szCs w:val="22"/>
        </w:rPr>
        <w:t xml:space="preserve">monto de </w:t>
      </w:r>
      <w:r w:rsidRPr="00461A2A">
        <w:rPr>
          <w:rFonts w:ascii="Nunito Sans" w:hAnsi="Nunito Sans" w:cs="Arial"/>
          <w:sz w:val="22"/>
          <w:szCs w:val="22"/>
        </w:rPr>
        <w:t>los pagos realizados por siniestros para los meses de octubre, noviembre y diciembre de 202</w:t>
      </w:r>
      <w:r w:rsidR="00186878" w:rsidRPr="00461A2A">
        <w:rPr>
          <w:rFonts w:ascii="Nunito Sans" w:hAnsi="Nunito Sans" w:cs="Arial"/>
          <w:sz w:val="22"/>
          <w:szCs w:val="22"/>
        </w:rPr>
        <w:t>4</w:t>
      </w:r>
      <w:r w:rsidRPr="00461A2A">
        <w:rPr>
          <w:rFonts w:ascii="Nunito Sans" w:hAnsi="Nunito Sans" w:cs="Arial"/>
          <w:sz w:val="22"/>
          <w:szCs w:val="22"/>
        </w:rPr>
        <w:t>. Estos cálculos se fundamentan en técnicas de series de tiempo con redes neuronales</w:t>
      </w:r>
      <w:r w:rsidRPr="00461A2A">
        <w:rPr>
          <w:rStyle w:val="Refdenotaalpie"/>
          <w:rFonts w:ascii="Nunito Sans" w:hAnsi="Nunito Sans" w:cs="Arial"/>
          <w:sz w:val="22"/>
          <w:szCs w:val="22"/>
        </w:rPr>
        <w:footnoteReference w:id="10"/>
      </w:r>
      <w:r w:rsidRPr="00461A2A">
        <w:rPr>
          <w:rFonts w:ascii="Nunito Sans" w:hAnsi="Nunito Sans" w:cs="Arial"/>
          <w:sz w:val="22"/>
          <w:szCs w:val="22"/>
        </w:rPr>
        <w:t xml:space="preserve"> que son aplicadas para cada una de las categorías</w:t>
      </w:r>
      <w:r w:rsidRPr="00461A2A">
        <w:rPr>
          <w:rStyle w:val="Refdenotaalpie"/>
          <w:rFonts w:ascii="Nunito Sans" w:hAnsi="Nunito Sans" w:cs="Arial"/>
          <w:sz w:val="22"/>
          <w:szCs w:val="22"/>
        </w:rPr>
        <w:footnoteReference w:id="11"/>
      </w:r>
      <w:r w:rsidRPr="00461A2A">
        <w:rPr>
          <w:rFonts w:ascii="Nunito Sans" w:hAnsi="Nunito Sans" w:cs="Arial"/>
          <w:sz w:val="22"/>
          <w:szCs w:val="22"/>
        </w:rPr>
        <w:t xml:space="preserve"> o tipo de vehículos de acuerdo </w:t>
      </w:r>
      <w:r w:rsidR="00D267DE" w:rsidRPr="00461A2A">
        <w:rPr>
          <w:rFonts w:ascii="Nunito Sans" w:hAnsi="Nunito Sans" w:cs="Arial"/>
          <w:sz w:val="22"/>
          <w:szCs w:val="22"/>
        </w:rPr>
        <w:t>con</w:t>
      </w:r>
      <w:r w:rsidRPr="00461A2A">
        <w:rPr>
          <w:rFonts w:ascii="Nunito Sans" w:hAnsi="Nunito Sans" w:cs="Arial"/>
          <w:sz w:val="22"/>
          <w:szCs w:val="22"/>
        </w:rPr>
        <w:t xml:space="preserve"> las agrupaciones realizadas por cobertura. Cada serie de tiempo (datos mensuales a nivel de cobertura y sus categorías o tipos de vehículos) tiene una especificación determinada por el comportamiento observado </w:t>
      </w:r>
      <w:r w:rsidR="008F204E" w:rsidRPr="00461A2A">
        <w:rPr>
          <w:rFonts w:ascii="Nunito Sans" w:hAnsi="Nunito Sans" w:cs="Arial"/>
          <w:sz w:val="22"/>
          <w:szCs w:val="22"/>
        </w:rPr>
        <w:t>de</w:t>
      </w:r>
      <w:r w:rsidRPr="00461A2A">
        <w:rPr>
          <w:rFonts w:ascii="Nunito Sans" w:hAnsi="Nunito Sans" w:cs="Arial"/>
          <w:sz w:val="22"/>
          <w:szCs w:val="22"/>
        </w:rPr>
        <w:t xml:space="preserve"> los datos (tendencia, estacionalidad y aleatoriedad), obteniendo como resultado </w:t>
      </w:r>
      <w:r w:rsidR="00055502" w:rsidRPr="00461A2A">
        <w:rPr>
          <w:rFonts w:ascii="Nunito Sans" w:hAnsi="Nunito Sans" w:cs="Arial"/>
          <w:sz w:val="22"/>
          <w:szCs w:val="22"/>
        </w:rPr>
        <w:t>6</w:t>
      </w:r>
      <w:r w:rsidR="006A48BB" w:rsidRPr="00461A2A">
        <w:rPr>
          <w:rFonts w:ascii="Nunito Sans" w:hAnsi="Nunito Sans" w:cs="Arial"/>
          <w:sz w:val="22"/>
          <w:szCs w:val="22"/>
        </w:rPr>
        <w:t>.</w:t>
      </w:r>
      <w:r w:rsidR="00033FC0" w:rsidRPr="00461A2A">
        <w:rPr>
          <w:rFonts w:ascii="Nunito Sans" w:hAnsi="Nunito Sans" w:cs="Arial"/>
          <w:sz w:val="22"/>
          <w:szCs w:val="22"/>
        </w:rPr>
        <w:t>060</w:t>
      </w:r>
      <w:r w:rsidR="00055502" w:rsidRPr="00461A2A">
        <w:rPr>
          <w:rFonts w:ascii="Nunito Sans" w:hAnsi="Nunito Sans" w:cs="Arial"/>
          <w:sz w:val="22"/>
          <w:szCs w:val="22"/>
        </w:rPr>
        <w:t xml:space="preserve"> </w:t>
      </w:r>
      <w:r w:rsidRPr="00461A2A">
        <w:rPr>
          <w:rFonts w:ascii="Nunito Sans" w:hAnsi="Nunito Sans" w:cs="Arial"/>
          <w:sz w:val="22"/>
          <w:szCs w:val="22"/>
        </w:rPr>
        <w:t xml:space="preserve">modelos. En el caso de los montos pagados, estas series se encuentran </w:t>
      </w:r>
      <w:r w:rsidR="0021206D" w:rsidRPr="00461A2A">
        <w:rPr>
          <w:rFonts w:ascii="Nunito Sans" w:hAnsi="Nunito Sans" w:cs="Arial"/>
          <w:sz w:val="22"/>
          <w:szCs w:val="22"/>
        </w:rPr>
        <w:t>expresadas en</w:t>
      </w:r>
      <w:r w:rsidRPr="00461A2A">
        <w:rPr>
          <w:rFonts w:ascii="Nunito Sans" w:hAnsi="Nunito Sans" w:cs="Arial"/>
          <w:sz w:val="22"/>
          <w:szCs w:val="22"/>
        </w:rPr>
        <w:t xml:space="preserve"> UVT para las coberturas de gastos médicos y transporte, y en SMDLV</w:t>
      </w:r>
      <w:r w:rsidDel="00060E0F">
        <w:rPr>
          <w:rFonts w:ascii="Nunito Sans" w:hAnsi="Nunito Sans" w:cs="Arial"/>
          <w:sz w:val="22"/>
          <w:szCs w:val="22"/>
        </w:rPr>
        <w:t xml:space="preserve"> </w:t>
      </w:r>
      <w:r w:rsidRPr="00461A2A">
        <w:rPr>
          <w:rFonts w:ascii="Nunito Sans" w:hAnsi="Nunito Sans" w:cs="Arial"/>
          <w:sz w:val="22"/>
          <w:szCs w:val="22"/>
        </w:rPr>
        <w:t>para las coberturas de muerte y auxilio funerario</w:t>
      </w:r>
      <w:r w:rsidR="0016070B" w:rsidRPr="00461A2A">
        <w:rPr>
          <w:rFonts w:ascii="Nunito Sans" w:hAnsi="Nunito Sans" w:cs="Arial"/>
          <w:sz w:val="22"/>
          <w:szCs w:val="22"/>
        </w:rPr>
        <w:t>,</w:t>
      </w:r>
      <w:r w:rsidRPr="00461A2A">
        <w:rPr>
          <w:rFonts w:ascii="Nunito Sans" w:hAnsi="Nunito Sans" w:cs="Arial"/>
          <w:sz w:val="22"/>
          <w:szCs w:val="22"/>
        </w:rPr>
        <w:t xml:space="preserve"> y de incapacidad permanente.</w:t>
      </w:r>
    </w:p>
    <w:p w14:paraId="7145A621" w14:textId="77777777" w:rsidR="00A20884" w:rsidRPr="00461A2A" w:rsidRDefault="00A20884" w:rsidP="00A20884">
      <w:pPr>
        <w:pStyle w:val="Prrafodelista"/>
        <w:spacing w:after="0" w:line="240" w:lineRule="auto"/>
        <w:jc w:val="both"/>
        <w:rPr>
          <w:rFonts w:ascii="Nunito Sans" w:hAnsi="Nunito Sans" w:cs="Arial"/>
          <w:sz w:val="22"/>
          <w:szCs w:val="22"/>
        </w:rPr>
      </w:pPr>
    </w:p>
    <w:p w14:paraId="593780DA" w14:textId="77777777" w:rsidR="00B732BC" w:rsidRDefault="00A20884" w:rsidP="00B732BC">
      <w:pPr>
        <w:pStyle w:val="Prrafodelista"/>
        <w:spacing w:after="0" w:line="240" w:lineRule="auto"/>
        <w:jc w:val="both"/>
        <w:rPr>
          <w:rFonts w:ascii="Nunito Sans" w:hAnsi="Nunito Sans" w:cs="Arial"/>
          <w:sz w:val="22"/>
          <w:szCs w:val="22"/>
        </w:rPr>
      </w:pPr>
      <w:r w:rsidRPr="00461A2A">
        <w:rPr>
          <w:rFonts w:ascii="Nunito Sans" w:hAnsi="Nunito Sans" w:cs="Arial"/>
          <w:sz w:val="22"/>
          <w:szCs w:val="22"/>
        </w:rPr>
        <w:t xml:space="preserve">Adicionalmente, </w:t>
      </w:r>
      <w:r w:rsidR="00807F19">
        <w:rPr>
          <w:rFonts w:ascii="Nunito Sans" w:hAnsi="Nunito Sans" w:cs="Arial"/>
          <w:sz w:val="22"/>
          <w:szCs w:val="22"/>
        </w:rPr>
        <w:t>teniendo en cuenta</w:t>
      </w:r>
      <w:r w:rsidR="00BE7CB5" w:rsidRPr="00461A2A">
        <w:rPr>
          <w:rFonts w:ascii="Nunito Sans" w:hAnsi="Nunito Sans" w:cs="Arial"/>
          <w:sz w:val="22"/>
          <w:szCs w:val="22"/>
        </w:rPr>
        <w:t xml:space="preserve"> </w:t>
      </w:r>
      <w:r w:rsidRPr="00461A2A">
        <w:rPr>
          <w:rFonts w:ascii="Nunito Sans" w:hAnsi="Nunito Sans" w:cs="Arial"/>
          <w:sz w:val="22"/>
          <w:szCs w:val="22"/>
        </w:rPr>
        <w:t>el comportamiento atípico de 2020</w:t>
      </w:r>
      <w:r w:rsidR="00807F19">
        <w:rPr>
          <w:rFonts w:ascii="Nunito Sans" w:hAnsi="Nunito Sans" w:cs="Arial"/>
          <w:sz w:val="22"/>
          <w:szCs w:val="22"/>
        </w:rPr>
        <w:t>,</w:t>
      </w:r>
      <w:r w:rsidRPr="00461A2A">
        <w:rPr>
          <w:rFonts w:ascii="Nunito Sans" w:hAnsi="Nunito Sans" w:cs="Arial"/>
          <w:sz w:val="22"/>
          <w:szCs w:val="22"/>
        </w:rPr>
        <w:t xml:space="preserve"> a causa de las restricciones a la movilidad ocasionadas por el aislamiento preventivo obligatorio, se realizó </w:t>
      </w:r>
      <w:r w:rsidR="00E01315">
        <w:rPr>
          <w:rFonts w:ascii="Nunito Sans" w:hAnsi="Nunito Sans" w:cs="Arial"/>
          <w:sz w:val="22"/>
          <w:szCs w:val="22"/>
        </w:rPr>
        <w:t>un</w:t>
      </w:r>
      <w:r w:rsidR="00E01315" w:rsidRPr="00461A2A">
        <w:rPr>
          <w:rFonts w:ascii="Nunito Sans" w:hAnsi="Nunito Sans" w:cs="Arial"/>
          <w:sz w:val="22"/>
          <w:szCs w:val="22"/>
        </w:rPr>
        <w:t>a prueba</w:t>
      </w:r>
      <w:r w:rsidRPr="00461A2A">
        <w:rPr>
          <w:rFonts w:ascii="Nunito Sans" w:hAnsi="Nunito Sans" w:cs="Arial"/>
          <w:sz w:val="22"/>
          <w:szCs w:val="22"/>
        </w:rPr>
        <w:t xml:space="preserve"> de cambio estructural que justifica la inclusión de una variable </w:t>
      </w:r>
      <w:proofErr w:type="spellStart"/>
      <w:r w:rsidRPr="00461A2A">
        <w:rPr>
          <w:rFonts w:ascii="Nunito Sans" w:hAnsi="Nunito Sans" w:cs="Arial"/>
          <w:sz w:val="22"/>
          <w:szCs w:val="22"/>
        </w:rPr>
        <w:t>dummy</w:t>
      </w:r>
      <w:proofErr w:type="spellEnd"/>
      <w:r w:rsidRPr="00461A2A">
        <w:rPr>
          <w:rFonts w:ascii="Nunito Sans" w:hAnsi="Nunito Sans" w:cs="Arial"/>
          <w:sz w:val="22"/>
          <w:szCs w:val="22"/>
        </w:rPr>
        <w:t xml:space="preserve"> que toma el valor de 1 para el periodo comprendido entre marzo y agosto de 2020.</w:t>
      </w:r>
    </w:p>
    <w:p w14:paraId="46B8CA48" w14:textId="77777777" w:rsidR="00B732BC" w:rsidRDefault="00B732BC" w:rsidP="00B732BC">
      <w:pPr>
        <w:pStyle w:val="Prrafodelista"/>
        <w:spacing w:after="0" w:line="240" w:lineRule="auto"/>
        <w:jc w:val="both"/>
        <w:rPr>
          <w:rFonts w:ascii="Nunito Sans" w:hAnsi="Nunito Sans" w:cs="Arial"/>
          <w:sz w:val="22"/>
          <w:szCs w:val="22"/>
        </w:rPr>
      </w:pPr>
    </w:p>
    <w:p w14:paraId="7340ED63" w14:textId="415721CF" w:rsidR="00461A2A" w:rsidRDefault="00A20884" w:rsidP="00B732BC">
      <w:pPr>
        <w:pStyle w:val="Prrafodelista"/>
        <w:spacing w:after="0" w:line="240" w:lineRule="auto"/>
        <w:jc w:val="both"/>
        <w:rPr>
          <w:rFonts w:ascii="Nunito Sans" w:hAnsi="Nunito Sans" w:cs="Arial"/>
          <w:sz w:val="22"/>
          <w:szCs w:val="22"/>
        </w:rPr>
      </w:pPr>
      <w:r w:rsidRPr="00461A2A">
        <w:rPr>
          <w:rFonts w:ascii="Nunito Sans" w:hAnsi="Nunito Sans" w:cs="Arial"/>
          <w:sz w:val="22"/>
          <w:szCs w:val="22"/>
        </w:rPr>
        <w:t xml:space="preserve">En esta etapa, se aplica la metodología </w:t>
      </w:r>
      <w:proofErr w:type="spellStart"/>
      <w:r w:rsidRPr="00461A2A">
        <w:rPr>
          <w:rFonts w:ascii="Nunito Sans" w:hAnsi="Nunito Sans" w:cs="Arial"/>
          <w:i/>
          <w:sz w:val="22"/>
          <w:szCs w:val="22"/>
        </w:rPr>
        <w:t>Chain</w:t>
      </w:r>
      <w:proofErr w:type="spellEnd"/>
      <w:r w:rsidRPr="00461A2A">
        <w:rPr>
          <w:rFonts w:ascii="Nunito Sans" w:hAnsi="Nunito Sans" w:cs="Arial"/>
          <w:i/>
          <w:sz w:val="22"/>
          <w:szCs w:val="22"/>
        </w:rPr>
        <w:t xml:space="preserve"> Ladder </w:t>
      </w:r>
      <w:r w:rsidRPr="00461A2A">
        <w:rPr>
          <w:rFonts w:ascii="Nunito Sans" w:hAnsi="Nunito Sans" w:cs="Arial"/>
          <w:sz w:val="22"/>
          <w:szCs w:val="22"/>
        </w:rPr>
        <w:t xml:space="preserve">que permite encontrar el monto y número de los siniestros </w:t>
      </w:r>
      <w:proofErr w:type="spellStart"/>
      <w:r w:rsidRPr="00461A2A">
        <w:rPr>
          <w:rFonts w:ascii="Nunito Sans" w:hAnsi="Nunito Sans" w:cs="Arial"/>
          <w:i/>
          <w:sz w:val="22"/>
          <w:szCs w:val="22"/>
        </w:rPr>
        <w:t>ultimate</w:t>
      </w:r>
      <w:proofErr w:type="spellEnd"/>
      <w:r w:rsidRPr="00461A2A">
        <w:rPr>
          <w:rStyle w:val="Refdenotaalpie"/>
          <w:rFonts w:ascii="Nunito Sans" w:hAnsi="Nunito Sans"/>
          <w:i/>
          <w:iCs/>
          <w:sz w:val="24"/>
        </w:rPr>
        <w:footnoteReference w:id="12"/>
      </w:r>
      <w:r w:rsidRPr="00461A2A">
        <w:rPr>
          <w:rFonts w:ascii="Nunito Sans" w:hAnsi="Nunito Sans" w:cs="Arial"/>
          <w:sz w:val="22"/>
          <w:szCs w:val="22"/>
        </w:rPr>
        <w:t>.</w:t>
      </w:r>
    </w:p>
    <w:p w14:paraId="61441B9A" w14:textId="77777777" w:rsidR="00A20884" w:rsidRPr="00BD5DCC" w:rsidRDefault="00A20884" w:rsidP="00A20884">
      <w:pPr>
        <w:spacing w:after="0" w:line="240" w:lineRule="auto"/>
        <w:jc w:val="both"/>
        <w:rPr>
          <w:rFonts w:ascii="Nunito Sans" w:hAnsi="Nunito Sans" w:cs="Arial"/>
          <w:sz w:val="22"/>
          <w:szCs w:val="22"/>
        </w:rPr>
      </w:pPr>
    </w:p>
    <w:p w14:paraId="06042799" w14:textId="41314A9C" w:rsidR="00A20884" w:rsidRPr="00BD5DCC" w:rsidRDefault="00A20884" w:rsidP="00BD5DCC">
      <w:pPr>
        <w:pStyle w:val="Prrafodelista"/>
        <w:numPr>
          <w:ilvl w:val="0"/>
          <w:numId w:val="18"/>
        </w:numPr>
        <w:spacing w:after="0" w:line="240" w:lineRule="auto"/>
        <w:jc w:val="both"/>
        <w:rPr>
          <w:rFonts w:ascii="Nunito Sans" w:hAnsi="Nunito Sans" w:cs="Arial"/>
          <w:sz w:val="22"/>
          <w:szCs w:val="22"/>
        </w:rPr>
      </w:pPr>
      <w:r w:rsidRPr="00BD5DCC">
        <w:rPr>
          <w:rFonts w:ascii="Nunito Sans" w:hAnsi="Nunito Sans" w:cs="Arial"/>
          <w:sz w:val="22"/>
          <w:szCs w:val="22"/>
        </w:rPr>
        <w:t xml:space="preserve">En la segunda etapa se calcula la prima pura </w:t>
      </w:r>
      <w:r w:rsidR="00864FAB" w:rsidRPr="00BD5DCC">
        <w:rPr>
          <w:rFonts w:ascii="Nunito Sans" w:hAnsi="Nunito Sans" w:cs="Arial"/>
          <w:sz w:val="22"/>
          <w:szCs w:val="22"/>
        </w:rPr>
        <w:t xml:space="preserve">proyectada </w:t>
      </w:r>
      <w:r w:rsidRPr="00BD5DCC">
        <w:rPr>
          <w:rFonts w:ascii="Nunito Sans" w:hAnsi="Nunito Sans" w:cs="Arial"/>
          <w:sz w:val="22"/>
          <w:szCs w:val="22"/>
        </w:rPr>
        <w:t>para el año 202</w:t>
      </w:r>
      <w:r w:rsidR="00AD0187" w:rsidRPr="00BD5DCC">
        <w:rPr>
          <w:rFonts w:ascii="Nunito Sans" w:hAnsi="Nunito Sans" w:cs="Arial"/>
          <w:sz w:val="22"/>
          <w:szCs w:val="22"/>
        </w:rPr>
        <w:t>5</w:t>
      </w:r>
      <w:r w:rsidRPr="00BD5DCC">
        <w:rPr>
          <w:rFonts w:ascii="Nunito Sans" w:hAnsi="Nunito Sans" w:cs="Arial"/>
          <w:sz w:val="22"/>
          <w:szCs w:val="22"/>
        </w:rPr>
        <w:t>. Para ello se estima el número de expuestos en cada categoría</w:t>
      </w:r>
      <w:r w:rsidR="000B1E9E" w:rsidRPr="00BD5DCC">
        <w:rPr>
          <w:rFonts w:ascii="Nunito Sans" w:hAnsi="Nunito Sans" w:cs="Arial"/>
          <w:sz w:val="22"/>
          <w:szCs w:val="22"/>
        </w:rPr>
        <w:t>,</w:t>
      </w:r>
      <w:r w:rsidRPr="00BD5DCC">
        <w:rPr>
          <w:rFonts w:ascii="Nunito Sans" w:hAnsi="Nunito Sans" w:cs="Arial"/>
          <w:sz w:val="22"/>
          <w:szCs w:val="22"/>
        </w:rPr>
        <w:t xml:space="preserve"> considerando</w:t>
      </w:r>
      <w:r w:rsidR="00B71EC4">
        <w:rPr>
          <w:rFonts w:ascii="Nunito Sans" w:hAnsi="Nunito Sans" w:cs="Arial"/>
          <w:sz w:val="22"/>
          <w:szCs w:val="22"/>
        </w:rPr>
        <w:t>:</w:t>
      </w:r>
      <w:r w:rsidRPr="00BD5DCC">
        <w:rPr>
          <w:rFonts w:ascii="Nunito Sans" w:hAnsi="Nunito Sans" w:cs="Arial"/>
          <w:sz w:val="22"/>
          <w:szCs w:val="22"/>
        </w:rPr>
        <w:t xml:space="preserve"> </w:t>
      </w:r>
      <w:r w:rsidR="000B1E9E" w:rsidRPr="00BD5DCC">
        <w:rPr>
          <w:rFonts w:ascii="Nunito Sans" w:hAnsi="Nunito Sans" w:cs="Arial"/>
          <w:sz w:val="22"/>
          <w:szCs w:val="22"/>
        </w:rPr>
        <w:t xml:space="preserve">i) </w:t>
      </w:r>
      <w:r w:rsidRPr="00BD5DCC">
        <w:rPr>
          <w:rFonts w:ascii="Nunito Sans" w:hAnsi="Nunito Sans" w:cs="Arial"/>
          <w:sz w:val="22"/>
          <w:szCs w:val="22"/>
        </w:rPr>
        <w:t>el posible crecimiento del parque automotor asegurado</w:t>
      </w:r>
      <w:r w:rsidR="00B71EC4">
        <w:rPr>
          <w:rFonts w:ascii="Nunito Sans" w:hAnsi="Nunito Sans" w:cs="Arial"/>
          <w:sz w:val="22"/>
          <w:szCs w:val="22"/>
        </w:rPr>
        <w:t>;</w:t>
      </w:r>
      <w:r w:rsidRPr="00BD5DCC">
        <w:rPr>
          <w:rFonts w:ascii="Nunito Sans" w:hAnsi="Nunito Sans" w:cs="Arial"/>
          <w:sz w:val="22"/>
          <w:szCs w:val="22"/>
        </w:rPr>
        <w:t xml:space="preserve"> </w:t>
      </w:r>
      <w:proofErr w:type="spellStart"/>
      <w:r w:rsidR="000B1E9E" w:rsidRPr="00BD5DCC">
        <w:rPr>
          <w:rFonts w:ascii="Nunito Sans" w:hAnsi="Nunito Sans" w:cs="Arial"/>
          <w:sz w:val="22"/>
          <w:szCs w:val="22"/>
        </w:rPr>
        <w:t>ii</w:t>
      </w:r>
      <w:proofErr w:type="spellEnd"/>
      <w:r w:rsidR="000B1E9E" w:rsidRPr="00BD5DCC">
        <w:rPr>
          <w:rFonts w:ascii="Nunito Sans" w:hAnsi="Nunito Sans" w:cs="Arial"/>
          <w:sz w:val="22"/>
          <w:szCs w:val="22"/>
        </w:rPr>
        <w:t xml:space="preserve">) </w:t>
      </w:r>
      <w:r w:rsidRPr="00BD5DCC">
        <w:rPr>
          <w:rFonts w:ascii="Nunito Sans" w:hAnsi="Nunito Sans" w:cs="Arial"/>
          <w:sz w:val="22"/>
          <w:szCs w:val="22"/>
        </w:rPr>
        <w:t>la participación de cada categoría dentro del parque automotor</w:t>
      </w:r>
      <w:r w:rsidR="00B71EC4">
        <w:rPr>
          <w:rFonts w:ascii="Nunito Sans" w:hAnsi="Nunito Sans" w:cs="Arial"/>
          <w:sz w:val="22"/>
          <w:szCs w:val="22"/>
        </w:rPr>
        <w:t>;</w:t>
      </w:r>
      <w:r w:rsidRPr="00BD5DCC">
        <w:rPr>
          <w:rFonts w:ascii="Nunito Sans" w:hAnsi="Nunito Sans" w:cs="Arial"/>
          <w:sz w:val="22"/>
          <w:szCs w:val="22"/>
        </w:rPr>
        <w:t xml:space="preserve"> y</w:t>
      </w:r>
      <w:r w:rsidR="00B71EC4">
        <w:rPr>
          <w:rFonts w:ascii="Nunito Sans" w:hAnsi="Nunito Sans" w:cs="Arial"/>
          <w:sz w:val="22"/>
          <w:szCs w:val="22"/>
        </w:rPr>
        <w:t>,</w:t>
      </w:r>
      <w:r w:rsidRPr="00BD5DCC">
        <w:rPr>
          <w:rFonts w:ascii="Nunito Sans" w:hAnsi="Nunito Sans" w:cs="Arial"/>
          <w:sz w:val="22"/>
          <w:szCs w:val="22"/>
        </w:rPr>
        <w:t xml:space="preserve"> </w:t>
      </w:r>
      <w:proofErr w:type="spellStart"/>
      <w:r w:rsidR="000B1E9E" w:rsidRPr="00BD5DCC">
        <w:rPr>
          <w:rFonts w:ascii="Nunito Sans" w:hAnsi="Nunito Sans" w:cs="Arial"/>
          <w:sz w:val="22"/>
          <w:szCs w:val="22"/>
        </w:rPr>
        <w:t>iii</w:t>
      </w:r>
      <w:proofErr w:type="spellEnd"/>
      <w:r w:rsidR="000B1E9E" w:rsidRPr="00BD5DCC">
        <w:rPr>
          <w:rFonts w:ascii="Nunito Sans" w:hAnsi="Nunito Sans" w:cs="Arial"/>
          <w:sz w:val="22"/>
          <w:szCs w:val="22"/>
        </w:rPr>
        <w:t>)</w:t>
      </w:r>
      <w:r w:rsidRPr="00BD5DCC">
        <w:rPr>
          <w:rFonts w:ascii="Nunito Sans" w:hAnsi="Nunito Sans" w:cs="Arial"/>
          <w:sz w:val="22"/>
          <w:szCs w:val="22"/>
        </w:rPr>
        <w:t xml:space="preserve"> una estimación </w:t>
      </w:r>
      <w:r w:rsidR="00CE2C9C" w:rsidRPr="00BD5DCC">
        <w:rPr>
          <w:rFonts w:ascii="Nunito Sans" w:hAnsi="Nunito Sans" w:cs="Arial"/>
          <w:sz w:val="22"/>
          <w:szCs w:val="22"/>
        </w:rPr>
        <w:t xml:space="preserve">específica </w:t>
      </w:r>
      <w:r w:rsidRPr="00BD5DCC">
        <w:rPr>
          <w:rFonts w:ascii="Nunito Sans" w:hAnsi="Nunito Sans" w:cs="Arial"/>
          <w:sz w:val="22"/>
          <w:szCs w:val="22"/>
        </w:rPr>
        <w:t xml:space="preserve">del número de expuestos </w:t>
      </w:r>
      <w:r w:rsidR="0012696E">
        <w:rPr>
          <w:rFonts w:ascii="Nunito Sans" w:hAnsi="Nunito Sans" w:cs="Arial"/>
          <w:sz w:val="22"/>
          <w:szCs w:val="22"/>
        </w:rPr>
        <w:t>correspondiente</w:t>
      </w:r>
      <w:r w:rsidR="00CE2C9C" w:rsidRPr="00BD5DCC">
        <w:rPr>
          <w:rFonts w:ascii="Nunito Sans" w:hAnsi="Nunito Sans" w:cs="Arial"/>
          <w:sz w:val="22"/>
          <w:szCs w:val="22"/>
        </w:rPr>
        <w:t xml:space="preserve"> a</w:t>
      </w:r>
      <w:r w:rsidRPr="00BD5DCC">
        <w:rPr>
          <w:rFonts w:ascii="Nunito Sans" w:hAnsi="Nunito Sans" w:cs="Arial"/>
          <w:sz w:val="22"/>
          <w:szCs w:val="22"/>
        </w:rPr>
        <w:t xml:space="preserve"> vehículos eléctricos y a gas en 202</w:t>
      </w:r>
      <w:r w:rsidR="00F23A3C" w:rsidRPr="00BD5DCC">
        <w:rPr>
          <w:rFonts w:ascii="Nunito Sans" w:hAnsi="Nunito Sans" w:cs="Arial"/>
          <w:sz w:val="22"/>
          <w:szCs w:val="22"/>
        </w:rPr>
        <w:t>5</w:t>
      </w:r>
      <w:r w:rsidR="00792FED">
        <w:rPr>
          <w:rFonts w:ascii="Nunito Sans" w:hAnsi="Nunito Sans" w:cs="Arial"/>
          <w:sz w:val="22"/>
          <w:szCs w:val="22"/>
        </w:rPr>
        <w:t>.</w:t>
      </w:r>
    </w:p>
    <w:p w14:paraId="686FD2CD" w14:textId="77777777" w:rsidR="00A20884" w:rsidRPr="00BD5DCC" w:rsidRDefault="00A20884" w:rsidP="00A20884">
      <w:pPr>
        <w:pStyle w:val="Prrafodelista"/>
        <w:spacing w:after="0" w:line="240" w:lineRule="auto"/>
        <w:jc w:val="both"/>
        <w:rPr>
          <w:rFonts w:ascii="Nunito Sans" w:hAnsi="Nunito Sans" w:cs="Arial"/>
          <w:sz w:val="22"/>
          <w:szCs w:val="22"/>
        </w:rPr>
      </w:pPr>
    </w:p>
    <w:p w14:paraId="24F6E17C" w14:textId="1C4D9498" w:rsidR="00A20884" w:rsidRPr="00BD5DCC" w:rsidRDefault="00A20884" w:rsidP="00A20884">
      <w:pPr>
        <w:pStyle w:val="Prrafodelista"/>
        <w:spacing w:after="0" w:line="240" w:lineRule="auto"/>
        <w:jc w:val="both"/>
        <w:rPr>
          <w:rFonts w:ascii="Nunito Sans" w:hAnsi="Nunito Sans" w:cs="Arial"/>
          <w:sz w:val="22"/>
          <w:szCs w:val="22"/>
        </w:rPr>
      </w:pPr>
      <w:r w:rsidRPr="00BD5DCC">
        <w:rPr>
          <w:rFonts w:ascii="Nunito Sans" w:hAnsi="Nunito Sans" w:cs="Arial"/>
          <w:sz w:val="22"/>
          <w:szCs w:val="22"/>
        </w:rPr>
        <w:t>Posteriormente, se estim</w:t>
      </w:r>
      <w:r w:rsidR="00CE2C9C" w:rsidRPr="00BD5DCC">
        <w:rPr>
          <w:rFonts w:ascii="Nunito Sans" w:hAnsi="Nunito Sans" w:cs="Arial"/>
          <w:sz w:val="22"/>
          <w:szCs w:val="22"/>
        </w:rPr>
        <w:t>ó</w:t>
      </w:r>
      <w:r w:rsidRPr="00BD5DCC">
        <w:rPr>
          <w:rFonts w:ascii="Nunito Sans" w:hAnsi="Nunito Sans" w:cs="Arial"/>
          <w:sz w:val="22"/>
          <w:szCs w:val="22"/>
        </w:rPr>
        <w:t xml:space="preserve"> la frecuencia para 202</w:t>
      </w:r>
      <w:r w:rsidR="00141C20" w:rsidRPr="00BD5DCC">
        <w:rPr>
          <w:rFonts w:ascii="Nunito Sans" w:hAnsi="Nunito Sans" w:cs="Arial"/>
          <w:sz w:val="22"/>
          <w:szCs w:val="22"/>
        </w:rPr>
        <w:t>5</w:t>
      </w:r>
      <w:r w:rsidR="003D703A" w:rsidRPr="00BD5DCC">
        <w:rPr>
          <w:rFonts w:ascii="Nunito Sans" w:hAnsi="Nunito Sans" w:cs="Arial"/>
          <w:sz w:val="22"/>
          <w:szCs w:val="22"/>
        </w:rPr>
        <w:t xml:space="preserve"> partiendo </w:t>
      </w:r>
      <w:r w:rsidRPr="00BD5DCC">
        <w:rPr>
          <w:rFonts w:ascii="Nunito Sans" w:hAnsi="Nunito Sans" w:cs="Arial"/>
          <w:sz w:val="22"/>
          <w:szCs w:val="22"/>
        </w:rPr>
        <w:t xml:space="preserve">del supuesto que </w:t>
      </w:r>
      <w:r w:rsidR="003D703A" w:rsidRPr="00BD5DCC">
        <w:rPr>
          <w:rFonts w:ascii="Nunito Sans" w:hAnsi="Nunito Sans" w:cs="Arial"/>
          <w:sz w:val="22"/>
          <w:szCs w:val="22"/>
        </w:rPr>
        <w:t xml:space="preserve">será </w:t>
      </w:r>
      <w:r w:rsidRPr="00BD5DCC">
        <w:rPr>
          <w:rFonts w:ascii="Nunito Sans" w:hAnsi="Nunito Sans" w:cs="Arial"/>
          <w:sz w:val="22"/>
          <w:szCs w:val="22"/>
        </w:rPr>
        <w:t>la misma que en 202</w:t>
      </w:r>
      <w:r w:rsidR="00141C20" w:rsidRPr="00BD5DCC">
        <w:rPr>
          <w:rFonts w:ascii="Nunito Sans" w:hAnsi="Nunito Sans" w:cs="Arial"/>
          <w:sz w:val="22"/>
          <w:szCs w:val="22"/>
        </w:rPr>
        <w:t>4</w:t>
      </w:r>
      <w:r w:rsidR="00D7664B">
        <w:rPr>
          <w:rFonts w:ascii="Nunito Sans" w:hAnsi="Nunito Sans" w:cs="Arial"/>
          <w:sz w:val="22"/>
          <w:szCs w:val="22"/>
        </w:rPr>
        <w:t xml:space="preserve"> en cada categoría</w:t>
      </w:r>
      <w:r w:rsidRPr="00BD5DCC" w:rsidDel="00163CA9">
        <w:rPr>
          <w:rFonts w:ascii="Nunito Sans" w:hAnsi="Nunito Sans" w:cs="Arial"/>
          <w:sz w:val="22"/>
          <w:szCs w:val="22"/>
        </w:rPr>
        <w:t>,</w:t>
      </w:r>
      <w:r w:rsidR="00D7664B">
        <w:rPr>
          <w:rFonts w:ascii="Nunito Sans" w:hAnsi="Nunito Sans" w:cs="Arial"/>
          <w:sz w:val="22"/>
          <w:szCs w:val="22"/>
        </w:rPr>
        <w:t xml:space="preserve"> sin </w:t>
      </w:r>
      <w:r w:rsidR="000942EA">
        <w:rPr>
          <w:rFonts w:ascii="Nunito Sans" w:hAnsi="Nunito Sans" w:cs="Arial"/>
          <w:sz w:val="22"/>
          <w:szCs w:val="22"/>
        </w:rPr>
        <w:t>embargo,</w:t>
      </w:r>
      <w:r w:rsidR="00D7664B">
        <w:rPr>
          <w:rFonts w:ascii="Nunito Sans" w:hAnsi="Nunito Sans" w:cs="Arial"/>
          <w:sz w:val="22"/>
          <w:szCs w:val="22"/>
        </w:rPr>
        <w:t xml:space="preserve"> se</w:t>
      </w:r>
      <w:r w:rsidRPr="00BD5DCC" w:rsidDel="00163CA9">
        <w:rPr>
          <w:rFonts w:ascii="Nunito Sans" w:hAnsi="Nunito Sans" w:cs="Arial"/>
          <w:sz w:val="22"/>
          <w:szCs w:val="22"/>
        </w:rPr>
        <w:t xml:space="preserve"> </w:t>
      </w:r>
      <w:r w:rsidR="00B0471D" w:rsidRPr="00BD5DCC">
        <w:rPr>
          <w:rFonts w:ascii="Nunito Sans" w:hAnsi="Nunito Sans" w:cs="Arial"/>
          <w:sz w:val="22"/>
          <w:szCs w:val="22"/>
        </w:rPr>
        <w:t>reconoc</w:t>
      </w:r>
      <w:r w:rsidR="00B75F7B">
        <w:rPr>
          <w:rFonts w:ascii="Nunito Sans" w:hAnsi="Nunito Sans" w:cs="Arial"/>
          <w:sz w:val="22"/>
          <w:szCs w:val="22"/>
        </w:rPr>
        <w:t>ió</w:t>
      </w:r>
      <w:r w:rsidR="00B0471D" w:rsidRPr="00BD5DCC">
        <w:rPr>
          <w:rFonts w:ascii="Nunito Sans" w:hAnsi="Nunito Sans" w:cs="Arial"/>
          <w:sz w:val="22"/>
          <w:szCs w:val="22"/>
        </w:rPr>
        <w:t xml:space="preserve"> la proyección de </w:t>
      </w:r>
      <w:r w:rsidR="00163CA9" w:rsidRPr="00BD5DCC">
        <w:rPr>
          <w:rFonts w:ascii="Nunito Sans" w:hAnsi="Nunito Sans" w:cs="Arial"/>
          <w:sz w:val="22"/>
          <w:szCs w:val="22"/>
        </w:rPr>
        <w:t xml:space="preserve">la </w:t>
      </w:r>
      <w:r w:rsidR="00B75F7B">
        <w:rPr>
          <w:rFonts w:ascii="Nunito Sans" w:hAnsi="Nunito Sans" w:cs="Arial"/>
          <w:sz w:val="22"/>
          <w:szCs w:val="22"/>
        </w:rPr>
        <w:t xml:space="preserve">participación </w:t>
      </w:r>
      <w:r w:rsidR="00163CA9" w:rsidRPr="00BD5DCC">
        <w:rPr>
          <w:rFonts w:ascii="Nunito Sans" w:hAnsi="Nunito Sans" w:cs="Arial"/>
          <w:sz w:val="22"/>
          <w:szCs w:val="22"/>
        </w:rPr>
        <w:t>de cada categoría en el ramo</w:t>
      </w:r>
      <w:r w:rsidR="001B0A17">
        <w:rPr>
          <w:rFonts w:ascii="Nunito Sans" w:hAnsi="Nunito Sans" w:cs="Arial"/>
          <w:sz w:val="22"/>
          <w:szCs w:val="22"/>
        </w:rPr>
        <w:t xml:space="preserve"> para determinar la frecuencia global</w:t>
      </w:r>
      <w:r w:rsidR="00163CA9" w:rsidRPr="00BD5DCC">
        <w:rPr>
          <w:rFonts w:ascii="Nunito Sans" w:hAnsi="Nunito Sans" w:cs="Arial"/>
          <w:sz w:val="22"/>
          <w:szCs w:val="22"/>
        </w:rPr>
        <w:t xml:space="preserve"> </w:t>
      </w:r>
      <w:r w:rsidRPr="00BD5DCC">
        <w:rPr>
          <w:rFonts w:ascii="Nunito Sans" w:hAnsi="Nunito Sans" w:cs="Arial"/>
          <w:sz w:val="22"/>
          <w:szCs w:val="22"/>
        </w:rPr>
        <w:t xml:space="preserve">y se </w:t>
      </w:r>
      <w:r w:rsidR="003D703A" w:rsidRPr="00BD5DCC">
        <w:rPr>
          <w:rFonts w:ascii="Nunito Sans" w:hAnsi="Nunito Sans" w:cs="Arial"/>
          <w:sz w:val="22"/>
          <w:szCs w:val="22"/>
        </w:rPr>
        <w:t>determin</w:t>
      </w:r>
      <w:r w:rsidR="00295FDF" w:rsidRPr="00BD5DCC">
        <w:rPr>
          <w:rFonts w:ascii="Nunito Sans" w:hAnsi="Nunito Sans" w:cs="Arial"/>
          <w:sz w:val="22"/>
          <w:szCs w:val="22"/>
        </w:rPr>
        <w:t xml:space="preserve">ó </w:t>
      </w:r>
      <w:r w:rsidRPr="00BD5DCC">
        <w:rPr>
          <w:rFonts w:ascii="Nunito Sans" w:hAnsi="Nunito Sans" w:cs="Arial"/>
          <w:sz w:val="22"/>
          <w:szCs w:val="22"/>
        </w:rPr>
        <w:t>la severidad, la cual corresponde al costo promedio por siniestro y tiene en cuenta los pagos por las coberturas del SOAT (incorporan</w:t>
      </w:r>
      <w:r w:rsidR="00295FDF" w:rsidRPr="00BD5DCC">
        <w:rPr>
          <w:rFonts w:ascii="Nunito Sans" w:hAnsi="Nunito Sans" w:cs="Arial"/>
          <w:sz w:val="22"/>
          <w:szCs w:val="22"/>
        </w:rPr>
        <w:t>do</w:t>
      </w:r>
      <w:r w:rsidRPr="00BD5DCC">
        <w:rPr>
          <w:rFonts w:ascii="Nunito Sans" w:hAnsi="Nunito Sans" w:cs="Arial"/>
          <w:sz w:val="22"/>
          <w:szCs w:val="22"/>
        </w:rPr>
        <w:t xml:space="preserve"> los recargos por siniestros pendientes de pago)</w:t>
      </w:r>
      <w:r w:rsidR="00E02FF2" w:rsidRPr="00BD5DCC">
        <w:rPr>
          <w:rFonts w:ascii="Nunito Sans" w:hAnsi="Nunito Sans" w:cs="Arial"/>
          <w:sz w:val="22"/>
          <w:szCs w:val="22"/>
        </w:rPr>
        <w:t xml:space="preserve">. Para </w:t>
      </w:r>
      <w:r w:rsidR="00312D94" w:rsidRPr="00BD5DCC">
        <w:rPr>
          <w:rFonts w:ascii="Nunito Sans" w:hAnsi="Nunito Sans" w:cs="Arial"/>
          <w:sz w:val="22"/>
          <w:szCs w:val="22"/>
        </w:rPr>
        <w:t>la severidad</w:t>
      </w:r>
      <w:r w:rsidR="00E02FF2" w:rsidRPr="00BD5DCC">
        <w:rPr>
          <w:rFonts w:ascii="Nunito Sans" w:hAnsi="Nunito Sans" w:cs="Arial"/>
          <w:sz w:val="22"/>
          <w:szCs w:val="22"/>
        </w:rPr>
        <w:t xml:space="preserve"> se tuv</w:t>
      </w:r>
      <w:r w:rsidR="00A17CD4" w:rsidRPr="00BD5DCC">
        <w:rPr>
          <w:rFonts w:ascii="Nunito Sans" w:hAnsi="Nunito Sans" w:cs="Arial"/>
          <w:sz w:val="22"/>
          <w:szCs w:val="22"/>
        </w:rPr>
        <w:t>o</w:t>
      </w:r>
      <w:r w:rsidRPr="00BD5DCC">
        <w:rPr>
          <w:rFonts w:ascii="Nunito Sans" w:hAnsi="Nunito Sans" w:cs="Arial"/>
          <w:sz w:val="22"/>
          <w:szCs w:val="22"/>
        </w:rPr>
        <w:t xml:space="preserve"> en cuenta los pagos en años posteriores por </w:t>
      </w:r>
      <w:r w:rsidR="00A17CD4" w:rsidRPr="00BD5DCC">
        <w:rPr>
          <w:rFonts w:ascii="Nunito Sans" w:hAnsi="Nunito Sans" w:cs="Arial"/>
          <w:sz w:val="22"/>
          <w:szCs w:val="22"/>
        </w:rPr>
        <w:t xml:space="preserve">siniestros </w:t>
      </w:r>
      <w:r w:rsidRPr="00BD5DCC">
        <w:rPr>
          <w:rFonts w:ascii="Nunito Sans" w:hAnsi="Nunito Sans" w:cs="Arial"/>
          <w:sz w:val="22"/>
          <w:szCs w:val="22"/>
        </w:rPr>
        <w:t>ocurr</w:t>
      </w:r>
      <w:r w:rsidR="00A17CD4" w:rsidRPr="00BD5DCC">
        <w:rPr>
          <w:rFonts w:ascii="Nunito Sans" w:hAnsi="Nunito Sans" w:cs="Arial"/>
          <w:sz w:val="22"/>
          <w:szCs w:val="22"/>
        </w:rPr>
        <w:t>idos</w:t>
      </w:r>
      <w:r w:rsidRPr="00BD5DCC">
        <w:rPr>
          <w:rFonts w:ascii="Nunito Sans" w:hAnsi="Nunito Sans" w:cs="Arial"/>
          <w:sz w:val="22"/>
          <w:szCs w:val="22"/>
        </w:rPr>
        <w:t xml:space="preserve"> </w:t>
      </w:r>
      <w:r w:rsidR="00A17CD4" w:rsidRPr="00BD5DCC">
        <w:rPr>
          <w:rFonts w:ascii="Nunito Sans" w:hAnsi="Nunito Sans" w:cs="Arial"/>
          <w:sz w:val="22"/>
          <w:szCs w:val="22"/>
        </w:rPr>
        <w:t>en</w:t>
      </w:r>
      <w:r w:rsidRPr="00BD5DCC">
        <w:rPr>
          <w:rFonts w:ascii="Nunito Sans" w:hAnsi="Nunito Sans" w:cs="Arial"/>
          <w:sz w:val="22"/>
          <w:szCs w:val="22"/>
        </w:rPr>
        <w:t xml:space="preserve"> 202</w:t>
      </w:r>
      <w:r w:rsidR="009B64D2" w:rsidRPr="00BD5DCC">
        <w:rPr>
          <w:rFonts w:ascii="Nunito Sans" w:hAnsi="Nunito Sans" w:cs="Arial"/>
          <w:sz w:val="22"/>
          <w:szCs w:val="22"/>
        </w:rPr>
        <w:t>5</w:t>
      </w:r>
      <w:r w:rsidRPr="00BD5DCC">
        <w:rPr>
          <w:rFonts w:ascii="Nunito Sans" w:hAnsi="Nunito Sans" w:cs="Arial"/>
          <w:sz w:val="22"/>
          <w:szCs w:val="22"/>
        </w:rPr>
        <w:t xml:space="preserve"> </w:t>
      </w:r>
      <w:r w:rsidR="00093AA2" w:rsidRPr="00BD5DCC">
        <w:rPr>
          <w:rFonts w:ascii="Nunito Sans" w:hAnsi="Nunito Sans" w:cs="Arial"/>
          <w:sz w:val="22"/>
          <w:szCs w:val="22"/>
        </w:rPr>
        <w:t>(contemplando el</w:t>
      </w:r>
      <w:r w:rsidRPr="00BD5DCC">
        <w:rPr>
          <w:rFonts w:ascii="Nunito Sans" w:hAnsi="Nunito Sans" w:cs="Arial"/>
          <w:sz w:val="22"/>
          <w:szCs w:val="22"/>
        </w:rPr>
        <w:t xml:space="preserve"> crecimiento </w:t>
      </w:r>
      <w:r w:rsidR="00EA039D" w:rsidRPr="00BD5DCC">
        <w:rPr>
          <w:rFonts w:ascii="Nunito Sans" w:hAnsi="Nunito Sans" w:cs="Arial"/>
          <w:sz w:val="22"/>
          <w:szCs w:val="22"/>
        </w:rPr>
        <w:t xml:space="preserve">estimado </w:t>
      </w:r>
      <w:r w:rsidRPr="00BD5DCC">
        <w:rPr>
          <w:rFonts w:ascii="Nunito Sans" w:hAnsi="Nunito Sans" w:cs="Arial"/>
          <w:sz w:val="22"/>
          <w:szCs w:val="22"/>
        </w:rPr>
        <w:t>tanto del SMDLV y de la UVT</w:t>
      </w:r>
      <w:r w:rsidR="00093AA2" w:rsidRPr="00BD5DCC">
        <w:rPr>
          <w:rFonts w:ascii="Nunito Sans" w:hAnsi="Nunito Sans" w:cs="Arial"/>
          <w:sz w:val="22"/>
          <w:szCs w:val="22"/>
        </w:rPr>
        <w:t>)</w:t>
      </w:r>
      <w:r w:rsidR="005F4338" w:rsidRPr="00BD5DCC">
        <w:rPr>
          <w:rFonts w:ascii="Nunito Sans" w:hAnsi="Nunito Sans" w:cs="Arial"/>
          <w:sz w:val="22"/>
          <w:szCs w:val="22"/>
        </w:rPr>
        <w:t xml:space="preserve"> y</w:t>
      </w:r>
      <w:r w:rsidRPr="00BD5DCC">
        <w:rPr>
          <w:rFonts w:ascii="Nunito Sans" w:hAnsi="Nunito Sans" w:cs="Arial"/>
          <w:sz w:val="22"/>
          <w:szCs w:val="22"/>
        </w:rPr>
        <w:t xml:space="preserve"> los gastos de ajuste de siniestros</w:t>
      </w:r>
      <w:r w:rsidR="009B64D2" w:rsidRPr="00BD5DCC">
        <w:rPr>
          <w:rFonts w:ascii="Nunito Sans" w:hAnsi="Nunito Sans" w:cs="Arial"/>
          <w:sz w:val="22"/>
          <w:szCs w:val="22"/>
        </w:rPr>
        <w:t>.</w:t>
      </w:r>
    </w:p>
    <w:p w14:paraId="2E3511D0" w14:textId="77777777" w:rsidR="00A20884" w:rsidRPr="00D9653E" w:rsidRDefault="00A20884" w:rsidP="00A20884">
      <w:pPr>
        <w:pStyle w:val="Prrafodelista"/>
        <w:spacing w:after="0" w:line="240" w:lineRule="auto"/>
        <w:jc w:val="both"/>
        <w:rPr>
          <w:rFonts w:ascii="Nunito Sans" w:hAnsi="Nunito Sans" w:cs="Arial"/>
          <w:sz w:val="22"/>
          <w:szCs w:val="22"/>
        </w:rPr>
      </w:pPr>
    </w:p>
    <w:p w14:paraId="44F92224" w14:textId="2113E38E" w:rsidR="00A20884" w:rsidRPr="00D9653E" w:rsidRDefault="00A20884" w:rsidP="00D9653E">
      <w:pPr>
        <w:pStyle w:val="Prrafodelista"/>
        <w:numPr>
          <w:ilvl w:val="0"/>
          <w:numId w:val="18"/>
        </w:numPr>
        <w:spacing w:after="0" w:line="240" w:lineRule="auto"/>
        <w:jc w:val="both"/>
        <w:rPr>
          <w:rFonts w:ascii="Nunito Sans" w:hAnsi="Nunito Sans"/>
        </w:rPr>
      </w:pPr>
      <w:r w:rsidRPr="00D9653E">
        <w:rPr>
          <w:rFonts w:ascii="Nunito Sans" w:hAnsi="Nunito Sans" w:cs="Arial"/>
          <w:sz w:val="22"/>
          <w:szCs w:val="22"/>
        </w:rPr>
        <w:lastRenderedPageBreak/>
        <w:t>En la tercera etapa se calcula la prima pura de riesgo ajustada, tomando la frecuencia y la severidad para 202</w:t>
      </w:r>
      <w:r w:rsidR="00892B37" w:rsidRPr="00D9653E">
        <w:rPr>
          <w:rFonts w:ascii="Nunito Sans" w:hAnsi="Nunito Sans" w:cs="Arial"/>
          <w:sz w:val="22"/>
          <w:szCs w:val="22"/>
        </w:rPr>
        <w:t>5</w:t>
      </w:r>
      <w:r w:rsidRPr="00D9653E">
        <w:rPr>
          <w:rFonts w:ascii="Nunito Sans" w:hAnsi="Nunito Sans" w:cs="Arial"/>
          <w:sz w:val="22"/>
          <w:szCs w:val="22"/>
        </w:rPr>
        <w:t xml:space="preserve"> con un margen de seguridad del </w:t>
      </w:r>
      <w:r w:rsidR="002E6B04" w:rsidRPr="00D9653E">
        <w:rPr>
          <w:rFonts w:ascii="Nunito Sans" w:hAnsi="Nunito Sans" w:cs="Arial"/>
          <w:sz w:val="22"/>
          <w:szCs w:val="22"/>
        </w:rPr>
        <w:t>5</w:t>
      </w:r>
      <w:r w:rsidRPr="00D9653E">
        <w:rPr>
          <w:rFonts w:ascii="Nunito Sans" w:hAnsi="Nunito Sans" w:cs="Arial"/>
          <w:sz w:val="22"/>
          <w:szCs w:val="22"/>
        </w:rPr>
        <w:t>%</w:t>
      </w:r>
      <w:r w:rsidR="003F1335">
        <w:rPr>
          <w:rStyle w:val="Refdenotaalpie"/>
          <w:rFonts w:ascii="Nunito Sans" w:hAnsi="Nunito Sans" w:cs="Arial"/>
          <w:sz w:val="22"/>
          <w:szCs w:val="22"/>
        </w:rPr>
        <w:footnoteReference w:id="13"/>
      </w:r>
      <w:r w:rsidRPr="00D9653E">
        <w:rPr>
          <w:rFonts w:ascii="Nunito Sans" w:hAnsi="Nunito Sans" w:cs="Arial"/>
          <w:sz w:val="22"/>
          <w:szCs w:val="22"/>
        </w:rPr>
        <w:t xml:space="preserve"> ante desviaciones en los siniestros. La prima pura ajustada se calcula año a año para cada una de las categorías y los flujos se descuentan </w:t>
      </w:r>
      <w:r w:rsidR="00F94DF0">
        <w:rPr>
          <w:rFonts w:ascii="Nunito Sans" w:hAnsi="Nunito Sans" w:cs="Arial"/>
          <w:sz w:val="22"/>
          <w:szCs w:val="22"/>
        </w:rPr>
        <w:t>con base en</w:t>
      </w:r>
      <w:r w:rsidR="00F94DF0" w:rsidRPr="00D9653E">
        <w:rPr>
          <w:rFonts w:ascii="Nunito Sans" w:hAnsi="Nunito Sans" w:cs="Arial"/>
          <w:sz w:val="22"/>
          <w:szCs w:val="22"/>
        </w:rPr>
        <w:t xml:space="preserve"> </w:t>
      </w:r>
      <w:r w:rsidR="006F2A97">
        <w:rPr>
          <w:rFonts w:ascii="Nunito Sans" w:hAnsi="Nunito Sans" w:cs="Arial"/>
          <w:sz w:val="22"/>
          <w:szCs w:val="22"/>
        </w:rPr>
        <w:t>una</w:t>
      </w:r>
      <w:r w:rsidRPr="00D9653E">
        <w:rPr>
          <w:rFonts w:ascii="Nunito Sans" w:hAnsi="Nunito Sans" w:cs="Arial"/>
          <w:sz w:val="22"/>
          <w:szCs w:val="22"/>
        </w:rPr>
        <w:t xml:space="preserve"> Tasa Anual de Descuento, determinada como el promedio del Indicador Bancario de Referencia (IBR) publicado por el Banco de la República</w:t>
      </w:r>
      <w:r w:rsidRPr="00D9653E">
        <w:rPr>
          <w:rFonts w:ascii="Nunito Sans" w:hAnsi="Nunito Sans"/>
          <w:vertAlign w:val="superscript"/>
        </w:rPr>
        <w:footnoteReference w:id="14"/>
      </w:r>
      <w:r w:rsidRPr="00D9653E">
        <w:rPr>
          <w:rFonts w:ascii="Nunito Sans" w:hAnsi="Nunito Sans" w:cs="Arial"/>
          <w:sz w:val="22"/>
          <w:szCs w:val="22"/>
          <w:vertAlign w:val="superscript"/>
        </w:rPr>
        <w:t xml:space="preserve"> </w:t>
      </w:r>
      <w:r w:rsidRPr="00D9653E">
        <w:rPr>
          <w:rFonts w:ascii="Nunito Sans" w:hAnsi="Nunito Sans" w:cs="Arial"/>
          <w:sz w:val="22"/>
          <w:szCs w:val="22"/>
        </w:rPr>
        <w:t xml:space="preserve">para un plazo de 12 meses, </w:t>
      </w:r>
      <w:r w:rsidR="00A076FA">
        <w:rPr>
          <w:rFonts w:ascii="Nunito Sans" w:hAnsi="Nunito Sans" w:cs="Arial"/>
          <w:sz w:val="22"/>
          <w:szCs w:val="22"/>
        </w:rPr>
        <w:t xml:space="preserve">y </w:t>
      </w:r>
      <w:r w:rsidRPr="00D9653E">
        <w:rPr>
          <w:rFonts w:ascii="Nunito Sans" w:hAnsi="Nunito Sans" w:cs="Arial"/>
          <w:sz w:val="22"/>
          <w:szCs w:val="22"/>
        </w:rPr>
        <w:t xml:space="preserve">tomando los datos observados de los últimos 12 meses a la fecha de realización del ejercicio de revisión de las condiciones técnicas y financieras del SOAT. </w:t>
      </w:r>
    </w:p>
    <w:p w14:paraId="249FA728" w14:textId="77777777" w:rsidR="00A20884" w:rsidRPr="00D9653E" w:rsidRDefault="00A20884" w:rsidP="00A20884">
      <w:pPr>
        <w:pStyle w:val="Prrafodelista"/>
        <w:spacing w:after="0" w:line="240" w:lineRule="auto"/>
        <w:jc w:val="both"/>
        <w:rPr>
          <w:rFonts w:ascii="Nunito Sans" w:hAnsi="Nunito Sans" w:cs="Arial"/>
          <w:sz w:val="22"/>
          <w:szCs w:val="22"/>
        </w:rPr>
      </w:pPr>
    </w:p>
    <w:p w14:paraId="2110BB93" w14:textId="4EEE910C" w:rsidR="00A20884" w:rsidRDefault="00A20884" w:rsidP="00D9653E">
      <w:pPr>
        <w:pStyle w:val="Prrafodelista"/>
        <w:numPr>
          <w:ilvl w:val="0"/>
          <w:numId w:val="18"/>
        </w:numPr>
        <w:spacing w:after="0" w:line="240" w:lineRule="auto"/>
        <w:jc w:val="both"/>
        <w:rPr>
          <w:rFonts w:ascii="Nunito Sans" w:hAnsi="Nunito Sans" w:cs="Arial"/>
          <w:sz w:val="22"/>
          <w:szCs w:val="22"/>
        </w:rPr>
      </w:pPr>
      <w:r w:rsidRPr="00D9653E">
        <w:rPr>
          <w:rFonts w:ascii="Nunito Sans" w:hAnsi="Nunito Sans" w:cs="Arial"/>
          <w:sz w:val="22"/>
          <w:szCs w:val="22"/>
        </w:rPr>
        <w:t>La cuarta etapa, incluye los parámetros establecidos por Ley como lo son los cargos por transferencias</w:t>
      </w:r>
      <w:r w:rsidR="00695E5F">
        <w:rPr>
          <w:rFonts w:ascii="Nunito Sans" w:hAnsi="Nunito Sans" w:cs="Arial"/>
          <w:sz w:val="22"/>
          <w:szCs w:val="22"/>
        </w:rPr>
        <w:t xml:space="preserve"> a</w:t>
      </w:r>
      <w:r w:rsidRPr="00D9653E">
        <w:rPr>
          <w:rFonts w:ascii="Nunito Sans" w:hAnsi="Nunito Sans" w:cs="Arial"/>
          <w:sz w:val="22"/>
          <w:szCs w:val="22"/>
        </w:rPr>
        <w:t>: i) l</w:t>
      </w:r>
      <w:r w:rsidR="00695E5F">
        <w:rPr>
          <w:rFonts w:ascii="Nunito Sans" w:hAnsi="Nunito Sans" w:cs="Arial"/>
          <w:sz w:val="22"/>
          <w:szCs w:val="22"/>
        </w:rPr>
        <w:t>a</w:t>
      </w:r>
      <w:r w:rsidRPr="00D9653E">
        <w:rPr>
          <w:rFonts w:ascii="Nunito Sans" w:hAnsi="Nunito Sans" w:cs="Arial"/>
          <w:sz w:val="22"/>
          <w:szCs w:val="22"/>
        </w:rPr>
        <w:t xml:space="preserve"> ADRES</w:t>
      </w:r>
      <w:r w:rsidR="00720FAD" w:rsidRPr="00D9653E">
        <w:rPr>
          <w:rFonts w:ascii="Nunito Sans" w:hAnsi="Nunito Sans"/>
          <w:vertAlign w:val="superscript"/>
        </w:rPr>
        <w:footnoteReference w:id="15"/>
      </w:r>
      <w:r w:rsidRPr="00D9653E">
        <w:rPr>
          <w:rFonts w:ascii="Nunito Sans" w:hAnsi="Nunito Sans" w:cs="Arial"/>
          <w:sz w:val="22"/>
          <w:szCs w:val="22"/>
        </w:rPr>
        <w:t xml:space="preserve"> y </w:t>
      </w:r>
      <w:proofErr w:type="spellStart"/>
      <w:r w:rsidRPr="00D9653E">
        <w:rPr>
          <w:rFonts w:ascii="Nunito Sans" w:hAnsi="Nunito Sans" w:cs="Arial"/>
          <w:sz w:val="22"/>
          <w:szCs w:val="22"/>
        </w:rPr>
        <w:t>ii</w:t>
      </w:r>
      <w:proofErr w:type="spellEnd"/>
      <w:r w:rsidRPr="00D9653E">
        <w:rPr>
          <w:rFonts w:ascii="Nunito Sans" w:hAnsi="Nunito Sans" w:cs="Arial"/>
          <w:sz w:val="22"/>
          <w:szCs w:val="22"/>
        </w:rPr>
        <w:t>) la Agencia Nacional de Seguridad Vial (ANSV)</w:t>
      </w:r>
      <w:r w:rsidRPr="00D9653E">
        <w:rPr>
          <w:rFonts w:ascii="Nunito Sans" w:hAnsi="Nunito Sans"/>
          <w:vertAlign w:val="superscript"/>
        </w:rPr>
        <w:footnoteReference w:id="16"/>
      </w:r>
      <w:r w:rsidRPr="00D9653E">
        <w:rPr>
          <w:rFonts w:ascii="Nunito Sans" w:hAnsi="Nunito Sans" w:cs="Arial"/>
          <w:sz w:val="22"/>
          <w:szCs w:val="22"/>
        </w:rPr>
        <w:t>, además del respectivo componente de gastos de administración y personal definido para el ramo en la nota técnica (10% sobre las primas emitidas netas de transferencias) y los cargos de intermediación (fijado en 8% sobre las primas emitidas netas de transferencias).</w:t>
      </w:r>
    </w:p>
    <w:p w14:paraId="19F8B50C" w14:textId="77777777" w:rsidR="00A20884" w:rsidRPr="00D9653E" w:rsidRDefault="00A20884" w:rsidP="00D9653E">
      <w:pPr>
        <w:pStyle w:val="Prrafodelista"/>
        <w:rPr>
          <w:rFonts w:ascii="Nunito Sans" w:hAnsi="Nunito Sans" w:cs="Arial"/>
          <w:sz w:val="22"/>
          <w:szCs w:val="22"/>
        </w:rPr>
      </w:pPr>
    </w:p>
    <w:p w14:paraId="3D1756B7" w14:textId="313C93E7" w:rsidR="00A20884" w:rsidRPr="00D9653E" w:rsidRDefault="00A20884" w:rsidP="00D9653E">
      <w:pPr>
        <w:pStyle w:val="Prrafodelista"/>
        <w:numPr>
          <w:ilvl w:val="0"/>
          <w:numId w:val="18"/>
        </w:numPr>
        <w:spacing w:after="0" w:line="240" w:lineRule="auto"/>
        <w:jc w:val="both"/>
        <w:rPr>
          <w:rFonts w:ascii="Nunito Sans" w:hAnsi="Nunito Sans" w:cs="Arial"/>
          <w:sz w:val="22"/>
          <w:szCs w:val="22"/>
        </w:rPr>
      </w:pPr>
      <w:r w:rsidRPr="00D9653E">
        <w:rPr>
          <w:rFonts w:ascii="Nunito Sans" w:hAnsi="Nunito Sans" w:cs="Arial"/>
          <w:sz w:val="22"/>
          <w:szCs w:val="22"/>
        </w:rPr>
        <w:t xml:space="preserve">En la quinta etapa se aplica la metodología expuesta en la nota técnica que permite determinar las tarifas a cobrar en las categorías con rango diferencial por riesgo de las que trata el Decreto 2497 de 2022, según el cual el monto pagado por el </w:t>
      </w:r>
      <w:r w:rsidR="00DD712F" w:rsidRPr="00D9653E">
        <w:rPr>
          <w:rFonts w:ascii="Nunito Sans" w:hAnsi="Nunito Sans" w:cs="Arial"/>
          <w:sz w:val="22"/>
          <w:szCs w:val="22"/>
        </w:rPr>
        <w:t xml:space="preserve">SOAT </w:t>
      </w:r>
      <w:r w:rsidRPr="00D9653E">
        <w:rPr>
          <w:rFonts w:ascii="Nunito Sans" w:hAnsi="Nunito Sans" w:cs="Arial"/>
          <w:sz w:val="22"/>
          <w:szCs w:val="22"/>
        </w:rPr>
        <w:t>equiv</w:t>
      </w:r>
      <w:r w:rsidR="00BC7F8E" w:rsidRPr="00D9653E">
        <w:rPr>
          <w:rFonts w:ascii="Nunito Sans" w:hAnsi="Nunito Sans" w:cs="Arial"/>
          <w:sz w:val="22"/>
          <w:szCs w:val="22"/>
        </w:rPr>
        <w:t>ale</w:t>
      </w:r>
      <w:r w:rsidRPr="00D9653E">
        <w:rPr>
          <w:rFonts w:ascii="Nunito Sans" w:hAnsi="Nunito Sans" w:cs="Arial"/>
          <w:sz w:val="22"/>
          <w:szCs w:val="22"/>
        </w:rPr>
        <w:t xml:space="preserve"> aproximadamente al 50% del valor final pagado en pesos hasta el 14 de diciembre de 2022, </w:t>
      </w:r>
      <w:r w:rsidR="00F359EF">
        <w:rPr>
          <w:rFonts w:ascii="Nunito Sans" w:hAnsi="Nunito Sans" w:cs="Arial"/>
          <w:sz w:val="22"/>
          <w:szCs w:val="22"/>
        </w:rPr>
        <w:t>ajustada</w:t>
      </w:r>
      <w:r w:rsidR="00F359EF" w:rsidRPr="00D9653E">
        <w:rPr>
          <w:rFonts w:ascii="Nunito Sans" w:hAnsi="Nunito Sans" w:cs="Arial"/>
          <w:sz w:val="22"/>
          <w:szCs w:val="22"/>
        </w:rPr>
        <w:t xml:space="preserve"> </w:t>
      </w:r>
      <w:r w:rsidRPr="00D9653E">
        <w:rPr>
          <w:rFonts w:ascii="Nunito Sans" w:hAnsi="Nunito Sans" w:cs="Arial"/>
          <w:sz w:val="22"/>
          <w:szCs w:val="22"/>
        </w:rPr>
        <w:t>con la variación anual de la UVT</w:t>
      </w:r>
      <w:r w:rsidR="002603C7" w:rsidRPr="00D9653E">
        <w:rPr>
          <w:rFonts w:ascii="Nunito Sans" w:hAnsi="Nunito Sans" w:cs="Arial"/>
          <w:sz w:val="22"/>
          <w:szCs w:val="22"/>
        </w:rPr>
        <w:t>.</w:t>
      </w:r>
      <w:r w:rsidRPr="00D9653E">
        <w:rPr>
          <w:rFonts w:ascii="Nunito Sans" w:hAnsi="Nunito Sans" w:cs="Arial"/>
          <w:sz w:val="22"/>
          <w:szCs w:val="22"/>
        </w:rPr>
        <w:t xml:space="preserve"> </w:t>
      </w:r>
      <w:r w:rsidR="002603C7" w:rsidRPr="00D9653E">
        <w:rPr>
          <w:rFonts w:ascii="Nunito Sans" w:hAnsi="Nunito Sans" w:cs="Arial"/>
          <w:sz w:val="22"/>
          <w:szCs w:val="22"/>
        </w:rPr>
        <w:t xml:space="preserve">Para la actualización de estas categorías </w:t>
      </w:r>
      <w:r w:rsidR="00621FB4" w:rsidRPr="00D9653E">
        <w:rPr>
          <w:rFonts w:ascii="Nunito Sans" w:hAnsi="Nunito Sans" w:cs="Arial"/>
          <w:sz w:val="22"/>
          <w:szCs w:val="22"/>
        </w:rPr>
        <w:t xml:space="preserve">se </w:t>
      </w:r>
      <w:r w:rsidR="00F359EF">
        <w:rPr>
          <w:rFonts w:ascii="Nunito Sans" w:hAnsi="Nunito Sans" w:cs="Arial"/>
          <w:sz w:val="22"/>
          <w:szCs w:val="22"/>
        </w:rPr>
        <w:t>tiene</w:t>
      </w:r>
      <w:r w:rsidR="00F359EF" w:rsidRPr="00D9653E">
        <w:rPr>
          <w:rFonts w:ascii="Nunito Sans" w:hAnsi="Nunito Sans" w:cs="Arial"/>
          <w:sz w:val="22"/>
          <w:szCs w:val="22"/>
        </w:rPr>
        <w:t xml:space="preserve"> </w:t>
      </w:r>
      <w:r w:rsidR="00621FB4" w:rsidRPr="00D9653E">
        <w:rPr>
          <w:rFonts w:ascii="Nunito Sans" w:hAnsi="Nunito Sans" w:cs="Arial"/>
          <w:sz w:val="22"/>
          <w:szCs w:val="22"/>
        </w:rPr>
        <w:t xml:space="preserve">en cuenta las tarifas </w:t>
      </w:r>
      <w:r w:rsidR="00863C21" w:rsidRPr="00D9653E">
        <w:rPr>
          <w:rFonts w:ascii="Nunito Sans" w:hAnsi="Nunito Sans" w:cs="Arial"/>
          <w:sz w:val="22"/>
          <w:szCs w:val="22"/>
        </w:rPr>
        <w:t xml:space="preserve">máximas fijadas para 2024 y la variación de la UVT para 2025, </w:t>
      </w:r>
      <w:r w:rsidR="000F6666">
        <w:rPr>
          <w:rFonts w:ascii="Nunito Sans" w:hAnsi="Nunito Sans" w:cs="Arial"/>
          <w:sz w:val="22"/>
          <w:szCs w:val="22"/>
        </w:rPr>
        <w:t>esta última</w:t>
      </w:r>
      <w:r w:rsidR="000F6666" w:rsidRPr="00D9653E">
        <w:rPr>
          <w:rFonts w:ascii="Nunito Sans" w:hAnsi="Nunito Sans" w:cs="Arial"/>
          <w:sz w:val="22"/>
          <w:szCs w:val="22"/>
        </w:rPr>
        <w:t xml:space="preserve"> </w:t>
      </w:r>
      <w:r w:rsidR="00863C21" w:rsidRPr="00D9653E">
        <w:rPr>
          <w:rFonts w:ascii="Nunito Sans" w:hAnsi="Nunito Sans" w:cs="Arial"/>
          <w:sz w:val="22"/>
          <w:szCs w:val="22"/>
        </w:rPr>
        <w:t xml:space="preserve">corresponde al </w:t>
      </w:r>
      <w:r w:rsidR="00FB665C" w:rsidRPr="00D9653E">
        <w:rPr>
          <w:rFonts w:ascii="Nunito Sans" w:hAnsi="Nunito Sans" w:cs="Arial"/>
          <w:sz w:val="22"/>
          <w:szCs w:val="22"/>
        </w:rPr>
        <w:t>5</w:t>
      </w:r>
      <w:r w:rsidR="000F6666">
        <w:rPr>
          <w:rFonts w:ascii="Nunito Sans" w:hAnsi="Nunito Sans" w:cs="Arial"/>
          <w:sz w:val="22"/>
          <w:szCs w:val="22"/>
        </w:rPr>
        <w:t>,</w:t>
      </w:r>
      <w:r w:rsidR="00FB665C" w:rsidRPr="00D9653E">
        <w:rPr>
          <w:rFonts w:ascii="Nunito Sans" w:hAnsi="Nunito Sans" w:cs="Arial"/>
          <w:sz w:val="22"/>
          <w:szCs w:val="22"/>
        </w:rPr>
        <w:t>81</w:t>
      </w:r>
      <w:r w:rsidRPr="00D9653E">
        <w:rPr>
          <w:rFonts w:ascii="Nunito Sans" w:hAnsi="Nunito Sans" w:cs="Arial"/>
          <w:sz w:val="22"/>
          <w:szCs w:val="22"/>
        </w:rPr>
        <w:t>%</w:t>
      </w:r>
      <w:r w:rsidRPr="00D9653E">
        <w:rPr>
          <w:rStyle w:val="Refdenotaalpie"/>
          <w:rFonts w:ascii="Nunito Sans" w:hAnsi="Nunito Sans" w:cs="Arial"/>
          <w:sz w:val="22"/>
          <w:szCs w:val="22"/>
        </w:rPr>
        <w:footnoteReference w:id="17"/>
      </w:r>
      <w:r w:rsidRPr="00D9653E">
        <w:rPr>
          <w:rFonts w:ascii="Nunito Sans" w:hAnsi="Nunito Sans" w:cs="Arial"/>
          <w:sz w:val="22"/>
          <w:szCs w:val="22"/>
        </w:rPr>
        <w:t>.</w:t>
      </w:r>
    </w:p>
    <w:p w14:paraId="43668BD0" w14:textId="77777777" w:rsidR="00A20884" w:rsidRPr="00D9653E" w:rsidRDefault="00A20884" w:rsidP="00A20884">
      <w:pPr>
        <w:pStyle w:val="Prrafodelista"/>
        <w:spacing w:after="0" w:line="240" w:lineRule="auto"/>
        <w:jc w:val="both"/>
        <w:rPr>
          <w:rFonts w:ascii="Nunito Sans" w:hAnsi="Nunito Sans" w:cs="Arial"/>
          <w:color w:val="FF0000"/>
          <w:sz w:val="22"/>
          <w:szCs w:val="22"/>
        </w:rPr>
      </w:pPr>
    </w:p>
    <w:p w14:paraId="500E8287" w14:textId="38860802" w:rsidR="00A20884" w:rsidRPr="00D9653E" w:rsidRDefault="00A20884" w:rsidP="00D9653E">
      <w:pPr>
        <w:pStyle w:val="Prrafodelista"/>
        <w:numPr>
          <w:ilvl w:val="0"/>
          <w:numId w:val="18"/>
        </w:numPr>
        <w:spacing w:after="0" w:line="240" w:lineRule="auto"/>
        <w:jc w:val="both"/>
        <w:rPr>
          <w:rFonts w:ascii="Nunito Sans" w:hAnsi="Nunito Sans" w:cs="Arial"/>
          <w:sz w:val="22"/>
          <w:szCs w:val="22"/>
        </w:rPr>
      </w:pPr>
      <w:r w:rsidRPr="00D9653E">
        <w:rPr>
          <w:rFonts w:ascii="Nunito Sans" w:hAnsi="Nunito Sans" w:cs="Arial"/>
          <w:sz w:val="22"/>
          <w:szCs w:val="22"/>
        </w:rPr>
        <w:t>En la sexta y última etapa, se realiza el análisis de suficiencia de tarifa para 202</w:t>
      </w:r>
      <w:r w:rsidR="00F8346C" w:rsidRPr="00D9653E">
        <w:rPr>
          <w:rFonts w:ascii="Nunito Sans" w:hAnsi="Nunito Sans" w:cs="Arial"/>
          <w:sz w:val="22"/>
          <w:szCs w:val="22"/>
        </w:rPr>
        <w:t>4</w:t>
      </w:r>
      <w:r w:rsidRPr="00D9653E">
        <w:rPr>
          <w:rFonts w:ascii="Nunito Sans" w:hAnsi="Nunito Sans" w:cs="Arial"/>
          <w:sz w:val="22"/>
          <w:szCs w:val="22"/>
        </w:rPr>
        <w:t xml:space="preserve"> </w:t>
      </w:r>
      <w:r w:rsidR="003269E4" w:rsidRPr="00D9653E">
        <w:rPr>
          <w:rFonts w:ascii="Nunito Sans" w:hAnsi="Nunito Sans" w:cs="Arial"/>
          <w:sz w:val="22"/>
          <w:szCs w:val="22"/>
        </w:rPr>
        <w:t xml:space="preserve">comparando el monto </w:t>
      </w:r>
      <w:r w:rsidRPr="00D9653E">
        <w:rPr>
          <w:rFonts w:ascii="Nunito Sans" w:hAnsi="Nunito Sans" w:cs="Arial"/>
          <w:sz w:val="22"/>
          <w:szCs w:val="22"/>
        </w:rPr>
        <w:t>de las primas de riesgo obtenidas en este estudio a partir de las etapas previas y la prima vigente</w:t>
      </w:r>
      <w:r w:rsidR="00FD12EF">
        <w:rPr>
          <w:rFonts w:ascii="Nunito Sans" w:hAnsi="Nunito Sans" w:cs="Arial"/>
          <w:sz w:val="22"/>
          <w:szCs w:val="22"/>
        </w:rPr>
        <w:t>,</w:t>
      </w:r>
      <w:r w:rsidR="001A6A5D">
        <w:rPr>
          <w:rFonts w:ascii="Nunito Sans" w:hAnsi="Nunito Sans" w:cs="Arial"/>
          <w:sz w:val="22"/>
          <w:szCs w:val="22"/>
        </w:rPr>
        <w:t xml:space="preserve"> ponderadas por la </w:t>
      </w:r>
      <w:r w:rsidR="009F0ED4">
        <w:rPr>
          <w:rFonts w:ascii="Nunito Sans" w:hAnsi="Nunito Sans" w:cs="Arial"/>
          <w:sz w:val="22"/>
          <w:szCs w:val="22"/>
        </w:rPr>
        <w:t>participación de cada categoría</w:t>
      </w:r>
      <w:r w:rsidR="00F0781E">
        <w:rPr>
          <w:rFonts w:ascii="Nunito Sans" w:hAnsi="Nunito Sans" w:cs="Arial"/>
          <w:sz w:val="22"/>
          <w:szCs w:val="22"/>
        </w:rPr>
        <w:t xml:space="preserve"> dentro</w:t>
      </w:r>
      <w:r w:rsidR="009F0ED4">
        <w:rPr>
          <w:rFonts w:ascii="Nunito Sans" w:hAnsi="Nunito Sans" w:cs="Arial"/>
          <w:sz w:val="22"/>
          <w:szCs w:val="22"/>
        </w:rPr>
        <w:t xml:space="preserve"> </w:t>
      </w:r>
      <w:r w:rsidR="001A6A5D">
        <w:rPr>
          <w:rFonts w:ascii="Nunito Sans" w:hAnsi="Nunito Sans" w:cs="Arial"/>
          <w:sz w:val="22"/>
          <w:szCs w:val="22"/>
        </w:rPr>
        <w:t>del parque automotor asegurado</w:t>
      </w:r>
      <w:r w:rsidRPr="00D9653E">
        <w:rPr>
          <w:rFonts w:ascii="Nunito Sans" w:hAnsi="Nunito Sans" w:cs="Arial"/>
          <w:sz w:val="22"/>
          <w:szCs w:val="22"/>
        </w:rPr>
        <w:t xml:space="preserve">. En otras palabras, </w:t>
      </w:r>
      <w:r w:rsidR="00BE3E8B" w:rsidRPr="00D9653E">
        <w:rPr>
          <w:rFonts w:ascii="Nunito Sans" w:hAnsi="Nunito Sans" w:cs="Arial"/>
          <w:sz w:val="22"/>
          <w:szCs w:val="22"/>
        </w:rPr>
        <w:t xml:space="preserve">en primera instancia se compara </w:t>
      </w:r>
      <w:r w:rsidRPr="00D9653E">
        <w:rPr>
          <w:rFonts w:ascii="Nunito Sans" w:hAnsi="Nunito Sans" w:cs="Arial"/>
          <w:sz w:val="22"/>
          <w:szCs w:val="22"/>
        </w:rPr>
        <w:t>la prima de riesgo incorporando las transferencias, los gastos y los cargos de intermediación con las tarifas vigentes a</w:t>
      </w:r>
      <w:r w:rsidR="00F51DE6" w:rsidRPr="00D9653E">
        <w:rPr>
          <w:rFonts w:ascii="Nunito Sans" w:hAnsi="Nunito Sans" w:cs="Arial"/>
          <w:sz w:val="22"/>
          <w:szCs w:val="22"/>
        </w:rPr>
        <w:t xml:space="preserve"> la fecha de realización del ejercicio</w:t>
      </w:r>
      <w:r w:rsidRPr="00D9653E">
        <w:rPr>
          <w:rFonts w:ascii="Nunito Sans" w:hAnsi="Nunito Sans" w:cs="Arial"/>
          <w:sz w:val="22"/>
          <w:szCs w:val="22"/>
        </w:rPr>
        <w:t xml:space="preserve">. Para esto se emplea la metodología de la nota técnica y </w:t>
      </w:r>
      <w:r w:rsidR="006E7CA9" w:rsidRPr="00D9653E">
        <w:rPr>
          <w:rFonts w:ascii="Nunito Sans" w:hAnsi="Nunito Sans" w:cs="Arial"/>
          <w:sz w:val="22"/>
          <w:szCs w:val="22"/>
        </w:rPr>
        <w:t>a partir de este resultado,</w:t>
      </w:r>
      <w:r w:rsidRPr="00D9653E">
        <w:rPr>
          <w:rFonts w:ascii="Nunito Sans" w:hAnsi="Nunito Sans" w:cs="Arial"/>
          <w:sz w:val="22"/>
          <w:szCs w:val="22"/>
        </w:rPr>
        <w:t xml:space="preserve"> se obtiene el aporte marginal por categoría a nivel de tarifa de acuerdo con la composición del parque automotor proyectada para 202</w:t>
      </w:r>
      <w:r w:rsidR="00604FD8" w:rsidRPr="00D9653E">
        <w:rPr>
          <w:rFonts w:ascii="Nunito Sans" w:hAnsi="Nunito Sans" w:cs="Arial"/>
          <w:sz w:val="22"/>
          <w:szCs w:val="22"/>
        </w:rPr>
        <w:t>5</w:t>
      </w:r>
      <w:r w:rsidRPr="00D9653E">
        <w:rPr>
          <w:rFonts w:ascii="Nunito Sans" w:hAnsi="Nunito Sans" w:cs="Arial"/>
          <w:sz w:val="22"/>
          <w:szCs w:val="22"/>
        </w:rPr>
        <w:t>.</w:t>
      </w:r>
    </w:p>
    <w:p w14:paraId="57B25852" w14:textId="77777777" w:rsidR="00A20884" w:rsidRPr="00D9653E" w:rsidRDefault="00A20884" w:rsidP="00A20884">
      <w:pPr>
        <w:spacing w:after="0" w:line="240" w:lineRule="auto"/>
        <w:jc w:val="both"/>
        <w:rPr>
          <w:rFonts w:ascii="Nunito Sans" w:hAnsi="Nunito Sans" w:cs="Arial"/>
          <w:sz w:val="22"/>
          <w:szCs w:val="22"/>
        </w:rPr>
      </w:pPr>
    </w:p>
    <w:p w14:paraId="6FF3357A" w14:textId="77777777" w:rsidR="00A20884" w:rsidRPr="00D9653E" w:rsidRDefault="00A20884" w:rsidP="00A20884">
      <w:pPr>
        <w:spacing w:after="0" w:line="240" w:lineRule="auto"/>
        <w:jc w:val="both"/>
        <w:rPr>
          <w:rFonts w:ascii="Nunito Sans" w:hAnsi="Nunito Sans" w:cs="Arial"/>
          <w:sz w:val="22"/>
          <w:szCs w:val="22"/>
        </w:rPr>
      </w:pPr>
      <w:r w:rsidRPr="00D9653E">
        <w:rPr>
          <w:rFonts w:ascii="Nunito Sans" w:hAnsi="Nunito Sans" w:cs="Arial"/>
          <w:sz w:val="22"/>
          <w:szCs w:val="22"/>
        </w:rPr>
        <w:t>A continuación, se presentan las conclusiones del análisis de las variables y las fórmulas empleadas en cada una de las etapas</w:t>
      </w:r>
      <w:r w:rsidRPr="00D9653E">
        <w:rPr>
          <w:rStyle w:val="Refdenotaalpie"/>
          <w:rFonts w:ascii="Nunito Sans" w:hAnsi="Nunito Sans" w:cs="Arial"/>
          <w:sz w:val="22"/>
          <w:szCs w:val="22"/>
        </w:rPr>
        <w:footnoteReference w:id="18"/>
      </w:r>
      <w:r w:rsidRPr="00D9653E">
        <w:rPr>
          <w:rFonts w:ascii="Nunito Sans" w:hAnsi="Nunito Sans" w:cs="Arial"/>
          <w:sz w:val="22"/>
          <w:szCs w:val="22"/>
        </w:rPr>
        <w:t>.</w:t>
      </w:r>
    </w:p>
    <w:p w14:paraId="6057748B" w14:textId="77777777" w:rsidR="00A20884" w:rsidRPr="007C4AC6" w:rsidRDefault="00A20884" w:rsidP="00A20884">
      <w:pPr>
        <w:spacing w:line="240" w:lineRule="auto"/>
        <w:rPr>
          <w:rFonts w:ascii="Nunito Sans" w:hAnsi="Nunito Sans" w:cs="Arial"/>
          <w:sz w:val="22"/>
          <w:szCs w:val="22"/>
        </w:rPr>
      </w:pPr>
    </w:p>
    <w:p w14:paraId="161ECFA4" w14:textId="77777777" w:rsidR="00A20884" w:rsidRPr="007C4AC6" w:rsidRDefault="00A20884" w:rsidP="00E35D8C">
      <w:pPr>
        <w:pStyle w:val="Ttulo2"/>
        <w:numPr>
          <w:ilvl w:val="2"/>
          <w:numId w:val="16"/>
        </w:numPr>
        <w:rPr>
          <w:rFonts w:ascii="Nunito Sans" w:hAnsi="Nunito Sans" w:cs="Arial"/>
          <w:b/>
          <w:color w:val="000000" w:themeColor="text1"/>
          <w:sz w:val="22"/>
          <w:szCs w:val="22"/>
        </w:rPr>
      </w:pPr>
      <w:bookmarkStart w:id="27" w:name="_Toc91346755"/>
      <w:bookmarkStart w:id="28" w:name="_Toc91347113"/>
      <w:bookmarkStart w:id="29" w:name="_Toc91347151"/>
      <w:bookmarkStart w:id="30" w:name="_Toc184992695"/>
      <w:r w:rsidRPr="007C4AC6">
        <w:rPr>
          <w:rFonts w:ascii="Nunito Sans" w:hAnsi="Nunito Sans" w:cs="Arial"/>
          <w:b/>
          <w:color w:val="000000" w:themeColor="text1"/>
          <w:sz w:val="22"/>
          <w:szCs w:val="22"/>
        </w:rPr>
        <w:t>Principales variables que inciden en la tarifación</w:t>
      </w:r>
      <w:bookmarkEnd w:id="27"/>
      <w:bookmarkEnd w:id="28"/>
      <w:bookmarkEnd w:id="29"/>
      <w:r w:rsidRPr="007C4AC6">
        <w:rPr>
          <w:rFonts w:ascii="Nunito Sans" w:hAnsi="Nunito Sans" w:cs="Arial"/>
          <w:b/>
          <w:color w:val="000000" w:themeColor="text1"/>
          <w:sz w:val="22"/>
          <w:szCs w:val="22"/>
        </w:rPr>
        <w:t>.</w:t>
      </w:r>
      <w:bookmarkEnd w:id="30"/>
    </w:p>
    <w:p w14:paraId="37108392" w14:textId="77777777" w:rsidR="00A20884" w:rsidRPr="007C4AC6" w:rsidRDefault="00A20884" w:rsidP="00A20884">
      <w:pPr>
        <w:spacing w:after="0" w:line="240" w:lineRule="auto"/>
        <w:jc w:val="both"/>
        <w:rPr>
          <w:rFonts w:ascii="Nunito Sans" w:hAnsi="Nunito Sans" w:cs="Arial"/>
          <w:sz w:val="22"/>
          <w:szCs w:val="22"/>
        </w:rPr>
      </w:pPr>
    </w:p>
    <w:p w14:paraId="0F944C56" w14:textId="77777777" w:rsidR="00A20884" w:rsidRPr="007C4AC6" w:rsidRDefault="00A20884" w:rsidP="00A20884">
      <w:pPr>
        <w:spacing w:after="0" w:line="240" w:lineRule="auto"/>
        <w:jc w:val="both"/>
        <w:rPr>
          <w:rFonts w:ascii="Nunito Sans" w:hAnsi="Nunito Sans" w:cs="Arial"/>
          <w:sz w:val="22"/>
          <w:szCs w:val="22"/>
        </w:rPr>
      </w:pPr>
      <w:r w:rsidRPr="007C4AC6">
        <w:rPr>
          <w:rFonts w:ascii="Nunito Sans" w:hAnsi="Nunito Sans" w:cs="Arial"/>
          <w:sz w:val="22"/>
          <w:szCs w:val="22"/>
        </w:rPr>
        <w:t>Esta sección presenta el recuento del comportamiento observado y estimado para las principales variables que determinan la tarifa del SOAT.</w:t>
      </w:r>
    </w:p>
    <w:p w14:paraId="47413FFB" w14:textId="77777777" w:rsidR="00A20884" w:rsidRPr="007C4AC6" w:rsidRDefault="00A20884" w:rsidP="00A20884">
      <w:pPr>
        <w:spacing w:after="0" w:line="240" w:lineRule="auto"/>
        <w:jc w:val="both"/>
        <w:rPr>
          <w:rFonts w:ascii="Nunito Sans" w:hAnsi="Nunito Sans" w:cs="Arial"/>
          <w:sz w:val="22"/>
          <w:szCs w:val="22"/>
          <w:highlight w:val="yellow"/>
        </w:rPr>
      </w:pPr>
    </w:p>
    <w:p w14:paraId="2D4057A0" w14:textId="2C882CDF" w:rsidR="00A20884" w:rsidRPr="007C4AC6" w:rsidRDefault="005B6BBF" w:rsidP="00E35D8C">
      <w:pPr>
        <w:pStyle w:val="Ttulo2"/>
        <w:numPr>
          <w:ilvl w:val="3"/>
          <w:numId w:val="16"/>
        </w:numPr>
        <w:rPr>
          <w:rFonts w:ascii="Nunito Sans" w:hAnsi="Nunito Sans" w:cs="Arial"/>
          <w:b/>
          <w:color w:val="000000" w:themeColor="text1"/>
          <w:sz w:val="22"/>
          <w:szCs w:val="22"/>
        </w:rPr>
      </w:pPr>
      <w:bookmarkStart w:id="31" w:name="_Toc28011648"/>
      <w:bookmarkStart w:id="32" w:name="_Toc91346756"/>
      <w:bookmarkStart w:id="33" w:name="_Toc91347114"/>
      <w:r w:rsidRPr="007C4AC6">
        <w:rPr>
          <w:rFonts w:ascii="Nunito Sans" w:hAnsi="Nunito Sans" w:cs="Arial"/>
          <w:b/>
          <w:color w:val="000000" w:themeColor="text1"/>
          <w:sz w:val="22"/>
          <w:szCs w:val="22"/>
        </w:rPr>
        <w:t xml:space="preserve"> </w:t>
      </w:r>
      <w:bookmarkStart w:id="34" w:name="_Toc184992696"/>
      <w:r w:rsidR="00A20884" w:rsidRPr="007C4AC6">
        <w:rPr>
          <w:rFonts w:ascii="Nunito Sans" w:hAnsi="Nunito Sans" w:cs="Arial"/>
          <w:b/>
          <w:color w:val="000000" w:themeColor="text1"/>
          <w:sz w:val="22"/>
          <w:szCs w:val="22"/>
        </w:rPr>
        <w:t>Expuestos</w:t>
      </w:r>
      <w:bookmarkEnd w:id="31"/>
      <w:bookmarkEnd w:id="32"/>
      <w:bookmarkEnd w:id="33"/>
      <w:r w:rsidR="00A20884" w:rsidRPr="007C4AC6">
        <w:rPr>
          <w:rFonts w:ascii="Nunito Sans" w:hAnsi="Nunito Sans" w:cs="Arial"/>
          <w:b/>
          <w:color w:val="000000" w:themeColor="text1"/>
          <w:sz w:val="22"/>
          <w:szCs w:val="22"/>
        </w:rPr>
        <w:t>.</w:t>
      </w:r>
      <w:bookmarkEnd w:id="34"/>
    </w:p>
    <w:p w14:paraId="186E6DFE" w14:textId="77777777" w:rsidR="00A20884" w:rsidRPr="007C4AC6" w:rsidRDefault="00A20884" w:rsidP="00A20884">
      <w:pPr>
        <w:rPr>
          <w:rFonts w:ascii="Nunito Sans" w:hAnsi="Nunito Sans"/>
        </w:rPr>
      </w:pPr>
    </w:p>
    <w:p w14:paraId="5F7E6D15" w14:textId="2AFD81DA" w:rsidR="00A20884" w:rsidRPr="007C4AC6" w:rsidRDefault="00A20884" w:rsidP="00A20884">
      <w:pPr>
        <w:rPr>
          <w:rFonts w:ascii="Nunito Sans" w:hAnsi="Nunito Sans" w:cs="Arial"/>
          <w:b/>
          <w:sz w:val="22"/>
          <w:szCs w:val="22"/>
        </w:rPr>
      </w:pPr>
      <w:r w:rsidRPr="007C4AC6">
        <w:rPr>
          <w:rFonts w:ascii="Nunito Sans" w:hAnsi="Nunito Sans" w:cs="Arial"/>
          <w:b/>
          <w:sz w:val="22"/>
          <w:szCs w:val="22"/>
        </w:rPr>
        <w:t xml:space="preserve">Pronóstico de número de expuestos para </w:t>
      </w:r>
      <w:r w:rsidRPr="007C4AC6">
        <w:rPr>
          <w:rFonts w:ascii="Nunito Sans" w:hAnsi="Nunito Sans" w:cs="Arial"/>
          <w:b/>
          <w:bCs/>
          <w:sz w:val="22"/>
          <w:szCs w:val="22"/>
        </w:rPr>
        <w:t>202</w:t>
      </w:r>
      <w:r w:rsidR="004B05F8" w:rsidRPr="007C4AC6">
        <w:rPr>
          <w:rFonts w:ascii="Nunito Sans" w:hAnsi="Nunito Sans" w:cs="Arial"/>
          <w:b/>
          <w:bCs/>
          <w:sz w:val="22"/>
          <w:szCs w:val="22"/>
        </w:rPr>
        <w:t>4</w:t>
      </w:r>
      <w:r w:rsidRPr="007C4AC6">
        <w:rPr>
          <w:rFonts w:ascii="Nunito Sans" w:hAnsi="Nunito Sans" w:cs="Arial"/>
          <w:b/>
          <w:sz w:val="22"/>
          <w:szCs w:val="22"/>
        </w:rPr>
        <w:t>.</w:t>
      </w:r>
    </w:p>
    <w:p w14:paraId="102BA73B" w14:textId="0D871122" w:rsidR="00A20884" w:rsidRPr="007C4AC6" w:rsidRDefault="00A20884" w:rsidP="00A20884">
      <w:pPr>
        <w:jc w:val="both"/>
        <w:rPr>
          <w:rFonts w:ascii="Nunito Sans" w:hAnsi="Nunito Sans" w:cs="Arial"/>
          <w:sz w:val="22"/>
          <w:szCs w:val="22"/>
        </w:rPr>
      </w:pPr>
      <w:r w:rsidRPr="007C4AC6">
        <w:rPr>
          <w:rFonts w:ascii="Nunito Sans" w:hAnsi="Nunito Sans" w:cs="Arial"/>
          <w:sz w:val="22"/>
          <w:szCs w:val="22"/>
        </w:rPr>
        <w:t>Aplicando la metodología descrita en la nota técnica se pronostica para los meses de octubre, noviembre y diciembre de 202</w:t>
      </w:r>
      <w:r w:rsidR="004B05F8" w:rsidRPr="007C4AC6">
        <w:rPr>
          <w:rFonts w:ascii="Nunito Sans" w:hAnsi="Nunito Sans" w:cs="Arial"/>
          <w:sz w:val="22"/>
          <w:szCs w:val="22"/>
        </w:rPr>
        <w:t>4</w:t>
      </w:r>
      <w:r w:rsidRPr="007C4AC6">
        <w:rPr>
          <w:rFonts w:ascii="Nunito Sans" w:hAnsi="Nunito Sans" w:cs="Arial"/>
          <w:sz w:val="22"/>
          <w:szCs w:val="22"/>
        </w:rPr>
        <w:t xml:space="preserve"> el número de expuestos, </w:t>
      </w:r>
      <w:r w:rsidR="00E35F1C">
        <w:rPr>
          <w:rFonts w:ascii="Nunito Sans" w:hAnsi="Nunito Sans" w:cs="Arial"/>
          <w:sz w:val="22"/>
          <w:szCs w:val="22"/>
        </w:rPr>
        <w:t>así</w:t>
      </w:r>
      <w:r w:rsidR="00B8025C">
        <w:rPr>
          <w:rFonts w:ascii="Nunito Sans" w:hAnsi="Nunito Sans" w:cs="Arial"/>
          <w:sz w:val="22"/>
          <w:szCs w:val="22"/>
        </w:rPr>
        <w:t>:</w:t>
      </w:r>
    </w:p>
    <w:p w14:paraId="75BB4BC9" w14:textId="618A09B2" w:rsidR="00A20884" w:rsidRPr="007C4AC6" w:rsidRDefault="00A20884" w:rsidP="006E68B9">
      <w:pPr>
        <w:jc w:val="both"/>
        <w:rPr>
          <w:rFonts w:ascii="Nunito Sans" w:hAnsi="Nunito Sans" w:cs="Arial"/>
          <w:sz w:val="22"/>
          <w:szCs w:val="22"/>
        </w:rPr>
      </w:pPr>
      <w:r w:rsidRPr="007C4AC6">
        <w:rPr>
          <w:rFonts w:ascii="Nunito Sans" w:hAnsi="Nunito Sans" w:cs="Arial"/>
          <w:sz w:val="22"/>
          <w:szCs w:val="22"/>
        </w:rPr>
        <w:t xml:space="preserve">Dadas las series de tiempo mensuales </w:t>
      </w:r>
      <m:oMath>
        <m:sSup>
          <m:sSupPr>
            <m:ctrlPr>
              <w:rPr>
                <w:rFonts w:ascii="Cambria Math" w:hAnsi="Cambria Math" w:cs="Arial"/>
                <w:sz w:val="22"/>
                <w:szCs w:val="22"/>
              </w:rPr>
            </m:ctrlPr>
          </m:sSupPr>
          <m:e>
            <m:r>
              <w:rPr>
                <w:rFonts w:ascii="Cambria Math" w:hAnsi="Cambria Math" w:cs="Arial"/>
                <w:sz w:val="22"/>
                <w:szCs w:val="22"/>
              </w:rPr>
              <m:t>Y</m:t>
            </m:r>
          </m:e>
          <m:sup>
            <m:r>
              <w:rPr>
                <w:rFonts w:ascii="Cambria Math" w:hAnsi="Cambria Math" w:cs="Arial"/>
                <w:sz w:val="22"/>
                <w:szCs w:val="22"/>
              </w:rPr>
              <m:t>c</m:t>
            </m:r>
          </m:sup>
        </m:sSup>
        <m:r>
          <m:rPr>
            <m:sty m:val="p"/>
          </m:rPr>
          <w:rPr>
            <w:rFonts w:ascii="Cambria Math" w:hAnsi="Cambria Math" w:cs="Arial"/>
            <w:sz w:val="22"/>
            <w:szCs w:val="22"/>
          </w:rPr>
          <m:t>={</m:t>
        </m:r>
        <m:sSubSup>
          <m:sSubSupPr>
            <m:ctrlPr>
              <w:rPr>
                <w:rFonts w:ascii="Cambria Math" w:hAnsi="Cambria Math" w:cs="Arial"/>
                <w:sz w:val="22"/>
                <w:szCs w:val="22"/>
              </w:rPr>
            </m:ctrlPr>
          </m:sSubSupPr>
          <m:e>
            <m:r>
              <w:rPr>
                <w:rFonts w:ascii="Cambria Math" w:hAnsi="Cambria Math" w:cs="Arial"/>
                <w:sz w:val="22"/>
                <w:szCs w:val="22"/>
              </w:rPr>
              <m:t>y</m:t>
            </m:r>
          </m:e>
          <m:sub>
            <m:r>
              <w:rPr>
                <w:rFonts w:ascii="Cambria Math" w:hAnsi="Cambria Math" w:cs="Arial"/>
                <w:sz w:val="22"/>
                <w:szCs w:val="22"/>
              </w:rPr>
              <m:t>t</m:t>
            </m:r>
          </m:sub>
          <m:sup>
            <m:r>
              <w:rPr>
                <w:rFonts w:ascii="Cambria Math" w:hAnsi="Cambria Math" w:cs="Arial"/>
                <w:sz w:val="22"/>
                <w:szCs w:val="22"/>
              </w:rPr>
              <m:t>c</m:t>
            </m:r>
          </m:sup>
        </m:sSubSup>
        <m:r>
          <m:rPr>
            <m:sty m:val="p"/>
          </m:rPr>
          <w:rPr>
            <w:rFonts w:ascii="Cambria Math" w:hAnsi="Cambria Math" w:cs="Arial"/>
            <w:sz w:val="22"/>
            <w:szCs w:val="22"/>
          </w:rPr>
          <m:t>:</m:t>
        </m:r>
        <m:r>
          <w:rPr>
            <w:rFonts w:ascii="Cambria Math" w:hAnsi="Cambria Math" w:cs="Arial"/>
            <w:sz w:val="22"/>
            <w:szCs w:val="22"/>
          </w:rPr>
          <m:t>t</m:t>
        </m:r>
        <m:r>
          <m:rPr>
            <m:sty m:val="p"/>
          </m:rPr>
          <w:rPr>
            <w:rFonts w:ascii="Cambria Math" w:hAnsi="Cambria Math" w:cs="Arial" w:hint="eastAsia"/>
            <w:sz w:val="22"/>
            <w:szCs w:val="22"/>
          </w:rPr>
          <m:t>∈</m:t>
        </m:r>
        <m:r>
          <w:rPr>
            <w:rFonts w:ascii="Cambria Math" w:hAnsi="Cambria Math" w:cs="Arial"/>
            <w:sz w:val="22"/>
            <w:szCs w:val="22"/>
          </w:rPr>
          <m:t>T</m:t>
        </m:r>
        <m:r>
          <m:rPr>
            <m:sty m:val="p"/>
          </m:rPr>
          <w:rPr>
            <w:rFonts w:ascii="Cambria Math" w:hAnsi="Cambria Math" w:cs="Arial"/>
            <w:sz w:val="22"/>
            <w:szCs w:val="22"/>
          </w:rPr>
          <m:t>}</m:t>
        </m:r>
      </m:oMath>
      <w:r w:rsidRPr="007C4AC6">
        <w:rPr>
          <w:rFonts w:ascii="Nunito Sans" w:hAnsi="Nunito Sans" w:cs="Arial"/>
          <w:sz w:val="22"/>
          <w:szCs w:val="22"/>
        </w:rPr>
        <w:t xml:space="preserve">, se estiman las series de tiempo </w:t>
      </w:r>
      <m:oMath>
        <m:sSup>
          <m:sSupPr>
            <m:ctrlPr>
              <w:rPr>
                <w:rFonts w:ascii="Cambria Math" w:hAnsi="Cambria Math" w:cs="Arial"/>
                <w:sz w:val="22"/>
                <w:szCs w:val="22"/>
              </w:rPr>
            </m:ctrlPr>
          </m:sSupPr>
          <m:e>
            <m:r>
              <w:rPr>
                <w:rFonts w:ascii="Cambria Math" w:hAnsi="Cambria Math" w:cs="Arial"/>
                <w:sz w:val="22"/>
                <w:szCs w:val="22"/>
              </w:rPr>
              <m:t>Y</m:t>
            </m:r>
          </m:e>
          <m:sup>
            <m:r>
              <m:rPr>
                <m:sty m:val="p"/>
              </m:rPr>
              <w:rPr>
                <w:rFonts w:ascii="Cambria Math" w:hAnsi="Cambria Math" w:cs="Arial"/>
                <w:sz w:val="22"/>
                <w:szCs w:val="22"/>
              </w:rPr>
              <m:t>*</m:t>
            </m:r>
            <m:r>
              <w:rPr>
                <w:rFonts w:ascii="Cambria Math" w:hAnsi="Cambria Math" w:cs="Arial"/>
                <w:sz w:val="22"/>
                <w:szCs w:val="22"/>
              </w:rPr>
              <m:t>c</m:t>
            </m:r>
          </m:sup>
        </m:sSup>
        <m:r>
          <m:rPr>
            <m:sty m:val="p"/>
          </m:rPr>
          <w:rPr>
            <w:rFonts w:ascii="Cambria Math" w:hAnsi="Cambria Math" w:cs="Arial"/>
            <w:sz w:val="22"/>
            <w:szCs w:val="22"/>
          </w:rPr>
          <m:t>={</m:t>
        </m:r>
        <m:sSubSup>
          <m:sSubSupPr>
            <m:ctrlPr>
              <w:rPr>
                <w:rFonts w:ascii="Cambria Math" w:hAnsi="Cambria Math" w:cs="Arial"/>
                <w:sz w:val="22"/>
                <w:szCs w:val="22"/>
              </w:rPr>
            </m:ctrlPr>
          </m:sSubSupPr>
          <m:e>
            <m:r>
              <w:rPr>
                <w:rFonts w:ascii="Cambria Math" w:hAnsi="Cambria Math" w:cs="Arial"/>
                <w:sz w:val="22"/>
                <w:szCs w:val="22"/>
              </w:rPr>
              <m:t>y</m:t>
            </m:r>
          </m:e>
          <m:sub>
            <m:r>
              <w:rPr>
                <w:rFonts w:ascii="Cambria Math" w:hAnsi="Cambria Math" w:cs="Arial"/>
                <w:sz w:val="22"/>
                <w:szCs w:val="22"/>
              </w:rPr>
              <m:t>t</m:t>
            </m:r>
          </m:sub>
          <m:sup>
            <m:r>
              <w:rPr>
                <w:rFonts w:ascii="Cambria Math" w:hAnsi="Cambria Math" w:cs="Arial"/>
                <w:sz w:val="22"/>
                <w:szCs w:val="22"/>
              </w:rPr>
              <m:t>c</m:t>
            </m:r>
          </m:sup>
        </m:sSubSup>
        <m:r>
          <m:rPr>
            <m:sty m:val="p"/>
          </m:rPr>
          <w:rPr>
            <w:rFonts w:ascii="Cambria Math" w:hAnsi="Cambria Math" w:cs="Arial"/>
            <w:sz w:val="22"/>
            <w:szCs w:val="22"/>
          </w:rPr>
          <m:t>:</m:t>
        </m:r>
        <m:r>
          <w:rPr>
            <w:rFonts w:ascii="Cambria Math" w:hAnsi="Cambria Math" w:cs="Arial"/>
            <w:sz w:val="22"/>
            <w:szCs w:val="22"/>
          </w:rPr>
          <m:t>t</m:t>
        </m:r>
        <m:r>
          <m:rPr>
            <m:sty m:val="p"/>
          </m:rPr>
          <w:rPr>
            <w:rFonts w:ascii="Cambria Math" w:hAnsi="Cambria Math" w:cs="Arial" w:hint="eastAsia"/>
            <w:sz w:val="22"/>
            <w:szCs w:val="22"/>
          </w:rPr>
          <m:t>∈</m:t>
        </m:r>
        <m:sSup>
          <m:sSupPr>
            <m:ctrlPr>
              <w:rPr>
                <w:rFonts w:ascii="Cambria Math" w:hAnsi="Cambria Math" w:cs="Arial"/>
                <w:sz w:val="22"/>
                <w:szCs w:val="22"/>
              </w:rPr>
            </m:ctrlPr>
          </m:sSupPr>
          <m:e>
            <m:r>
              <w:rPr>
                <w:rFonts w:ascii="Cambria Math" w:hAnsi="Cambria Math" w:cs="Arial"/>
                <w:sz w:val="22"/>
                <w:szCs w:val="22"/>
              </w:rPr>
              <m:t>T</m:t>
            </m:r>
          </m:e>
          <m:sup>
            <m:r>
              <m:rPr>
                <m:sty m:val="p"/>
              </m:rPr>
              <w:rPr>
                <w:rFonts w:ascii="Cambria Math" w:hAnsi="Cambria Math" w:cs="Arial"/>
                <w:sz w:val="22"/>
                <w:szCs w:val="22"/>
              </w:rPr>
              <m:t>*</m:t>
            </m:r>
          </m:sup>
        </m:sSup>
        <m:r>
          <m:rPr>
            <m:sty m:val="p"/>
          </m:rPr>
          <w:rPr>
            <w:rFonts w:ascii="Cambria Math" w:hAnsi="Cambria Math" w:cs="Arial"/>
            <w:sz w:val="22"/>
            <w:szCs w:val="22"/>
          </w:rPr>
          <m:t>}</m:t>
        </m:r>
      </m:oMath>
      <w:r w:rsidRPr="007C4AC6">
        <w:rPr>
          <w:rFonts w:ascii="Nunito Sans" w:hAnsi="Nunito Sans" w:cs="Arial"/>
          <w:sz w:val="22"/>
          <w:szCs w:val="22"/>
        </w:rPr>
        <w:t xml:space="preserve"> con </w:t>
      </w:r>
      <m:oMath>
        <m:r>
          <w:rPr>
            <w:rFonts w:ascii="Cambria Math" w:hAnsi="Cambria Math" w:cs="Arial"/>
            <w:sz w:val="22"/>
            <w:szCs w:val="22"/>
          </w:rPr>
          <m:t>c</m:t>
        </m:r>
        <m:r>
          <m:rPr>
            <m:sty m:val="p"/>
          </m:rPr>
          <w:rPr>
            <w:rFonts w:ascii="Cambria Math" w:hAnsi="Cambria Math" w:cs="Arial" w:hint="eastAsia"/>
            <w:sz w:val="22"/>
            <w:szCs w:val="22"/>
          </w:rPr>
          <m:t>∈</m:t>
        </m:r>
        <m:r>
          <w:rPr>
            <w:rFonts w:ascii="Cambria Math" w:hAnsi="Cambria Math" w:cs="Arial"/>
            <w:sz w:val="22"/>
            <w:szCs w:val="22"/>
          </w:rPr>
          <m:t>C</m:t>
        </m:r>
      </m:oMath>
      <w:r w:rsidR="006E68B9">
        <w:rPr>
          <w:rFonts w:ascii="Nunito Sans" w:hAnsi="Nunito Sans" w:cs="Arial"/>
          <w:sz w:val="22"/>
          <w:szCs w:val="22"/>
        </w:rPr>
        <w:t xml:space="preserve">, </w:t>
      </w:r>
      <w:r w:rsidR="00DC27FF">
        <w:rPr>
          <w:rFonts w:ascii="Nunito Sans" w:hAnsi="Nunito Sans" w:cs="Arial"/>
          <w:sz w:val="22"/>
          <w:szCs w:val="22"/>
        </w:rPr>
        <w:t>que corresponden al número de expuestos con las proyecciones de octubre, noviembre y diciembre del año de estudio.</w:t>
      </w:r>
      <w:r w:rsidRPr="007C4AC6">
        <w:rPr>
          <w:rFonts w:ascii="Nunito Sans" w:hAnsi="Nunito Sans" w:cs="Arial"/>
          <w:sz w:val="22"/>
          <w:szCs w:val="22"/>
        </w:rPr>
        <w:t xml:space="preserve"> Donde:</w:t>
      </w:r>
    </w:p>
    <w:p w14:paraId="2D57578E" w14:textId="77777777" w:rsidR="00A20884" w:rsidRPr="007C4AC6" w:rsidRDefault="00000000" w:rsidP="00A20884">
      <w:pPr>
        <w:rPr>
          <w:rFonts w:ascii="Nunito Sans" w:hAnsi="Nunito Sans" w:cs="Arial"/>
          <w:sz w:val="22"/>
          <w:szCs w:val="22"/>
        </w:rPr>
      </w:pPr>
      <m:oMath>
        <m:sSubSup>
          <m:sSubSupPr>
            <m:ctrlPr>
              <w:rPr>
                <w:rFonts w:ascii="Cambria Math" w:hAnsi="Cambria Math" w:cs="Arial"/>
                <w:sz w:val="22"/>
                <w:szCs w:val="22"/>
              </w:rPr>
            </m:ctrlPr>
          </m:sSubSupPr>
          <m:e>
            <m:r>
              <w:rPr>
                <w:rFonts w:ascii="Cambria Math" w:hAnsi="Cambria Math" w:cs="Arial"/>
                <w:sz w:val="22"/>
                <w:szCs w:val="22"/>
              </w:rPr>
              <m:t>y</m:t>
            </m:r>
          </m:e>
          <m:sub>
            <m:r>
              <w:rPr>
                <w:rFonts w:ascii="Cambria Math" w:hAnsi="Cambria Math" w:cs="Arial"/>
                <w:sz w:val="22"/>
                <w:szCs w:val="22"/>
              </w:rPr>
              <m:t>t</m:t>
            </m:r>
          </m:sub>
          <m:sup>
            <m:r>
              <w:rPr>
                <w:rFonts w:ascii="Cambria Math" w:hAnsi="Cambria Math" w:cs="Arial"/>
                <w:sz w:val="22"/>
                <w:szCs w:val="22"/>
              </w:rPr>
              <m:t>c</m:t>
            </m:r>
          </m:sup>
        </m:sSubSup>
      </m:oMath>
      <w:r w:rsidR="00A20884" w:rsidRPr="007C4AC6">
        <w:rPr>
          <w:rFonts w:ascii="Nunito Sans" w:hAnsi="Nunito Sans" w:cs="Arial"/>
          <w:sz w:val="22"/>
          <w:szCs w:val="22"/>
        </w:rPr>
        <w:t xml:space="preserve">: Corresponde al número de expuestos en el mes </w:t>
      </w:r>
      <m:oMath>
        <m:r>
          <w:rPr>
            <w:rFonts w:ascii="Cambria Math" w:hAnsi="Cambria Math" w:cs="Arial"/>
            <w:sz w:val="22"/>
            <w:szCs w:val="22"/>
          </w:rPr>
          <m:t>t</m:t>
        </m:r>
      </m:oMath>
      <w:r w:rsidR="00A20884" w:rsidRPr="007C4AC6">
        <w:rPr>
          <w:rFonts w:ascii="Nunito Sans" w:hAnsi="Nunito Sans" w:cs="Arial"/>
          <w:sz w:val="22"/>
          <w:szCs w:val="22"/>
        </w:rPr>
        <w:t xml:space="preserve"> para la categoría c, calculados con la siguiente expresión:</w:t>
      </w:r>
    </w:p>
    <w:p w14:paraId="6D0C6C53" w14:textId="53E87C6F" w:rsidR="002D21A5" w:rsidRPr="007C4AC6" w:rsidRDefault="00000000" w:rsidP="002D21A5">
      <w:pPr>
        <w:jc w:val="both"/>
        <w:rPr>
          <w:rFonts w:ascii="Nunito Sans" w:hAnsi="Nunito Sans"/>
          <w:sz w:val="24"/>
        </w:rPr>
      </w:pPr>
      <m:oMathPara>
        <m:oMath>
          <m:sSubSup>
            <m:sSubSupPr>
              <m:ctrlPr>
                <w:rPr>
                  <w:rFonts w:ascii="Cambria Math" w:hAnsi="Cambria Math"/>
                  <w:sz w:val="24"/>
                </w:rPr>
              </m:ctrlPr>
            </m:sSubSupPr>
            <m:e>
              <m:r>
                <w:rPr>
                  <w:rFonts w:ascii="Cambria Math" w:hAnsi="Cambria Math"/>
                  <w:sz w:val="24"/>
                </w:rPr>
                <m:t>y</m:t>
              </m:r>
            </m:e>
            <m:sub>
              <m:r>
                <w:rPr>
                  <w:rFonts w:ascii="Cambria Math" w:hAnsi="Cambria Math"/>
                  <w:sz w:val="24"/>
                </w:rPr>
                <m:t>t</m:t>
              </m:r>
            </m:sub>
            <m:sup>
              <m:r>
                <w:rPr>
                  <w:rFonts w:ascii="Cambria Math" w:hAnsi="Cambria Math"/>
                  <w:sz w:val="24"/>
                </w:rPr>
                <m:t>c</m:t>
              </m:r>
            </m:sup>
          </m:sSubSup>
          <m:r>
            <w:rPr>
              <w:rFonts w:ascii="Cambria Math" w:hAnsi="Cambria Math"/>
              <w:sz w:val="24"/>
            </w:rPr>
            <m:t>=</m:t>
          </m:r>
          <m:nary>
            <m:naryPr>
              <m:chr m:val="∑"/>
              <m:limLoc m:val="undOvr"/>
              <m:supHide m:val="1"/>
              <m:ctrlPr>
                <w:rPr>
                  <w:rFonts w:ascii="Cambria Math" w:hAnsi="Cambria Math"/>
                  <w:i/>
                  <w:sz w:val="24"/>
                </w:rPr>
              </m:ctrlPr>
            </m:naryPr>
            <m:sub>
              <m:r>
                <w:rPr>
                  <w:rFonts w:ascii="Cambria Math" w:hAnsi="Cambria Math"/>
                  <w:sz w:val="24"/>
                </w:rPr>
                <m:t>j∈c</m:t>
              </m:r>
            </m:sub>
            <m:sup/>
            <m:e>
              <m:sSubSup>
                <m:sSubSupPr>
                  <m:ctrlPr>
                    <w:rPr>
                      <w:rFonts w:ascii="Cambria Math" w:hAnsi="Cambria Math"/>
                      <w:i/>
                      <w:sz w:val="24"/>
                    </w:rPr>
                  </m:ctrlPr>
                </m:sSubSupPr>
                <m:e>
                  <m:r>
                    <w:rPr>
                      <w:rFonts w:ascii="Cambria Math" w:hAnsi="Cambria Math"/>
                      <w:sz w:val="24"/>
                    </w:rPr>
                    <m:t>Poliza</m:t>
                  </m:r>
                </m:e>
                <m:sub>
                  <m:r>
                    <w:rPr>
                      <w:rFonts w:ascii="Cambria Math" w:hAnsi="Cambria Math"/>
                      <w:sz w:val="24"/>
                    </w:rPr>
                    <m:t>j,t</m:t>
                  </m:r>
                </m:sub>
                <m:sup>
                  <m:r>
                    <w:rPr>
                      <w:rFonts w:ascii="Cambria Math" w:hAnsi="Cambria Math"/>
                      <w:sz w:val="24"/>
                    </w:rPr>
                    <m:t>c</m:t>
                  </m:r>
                </m:sup>
              </m:sSubSup>
            </m:e>
          </m:nary>
        </m:oMath>
      </m:oMathPara>
    </w:p>
    <w:p w14:paraId="10A49AC0" w14:textId="77777777" w:rsidR="00A20884" w:rsidRPr="007C4AC6" w:rsidRDefault="00000000" w:rsidP="002D21A5">
      <w:pPr>
        <w:jc w:val="center"/>
        <w:rPr>
          <w:rFonts w:ascii="Nunito Sans" w:hAnsi="Nunito Sans"/>
          <w:sz w:val="24"/>
        </w:rPr>
      </w:pPr>
      <m:oMathPara>
        <m:oMath>
          <m:sSubSup>
            <m:sSubSupPr>
              <m:ctrlPr>
                <w:rPr>
                  <w:rFonts w:ascii="Cambria Math" w:hAnsi="Cambria Math"/>
                  <w:i/>
                  <w:sz w:val="24"/>
                </w:rPr>
              </m:ctrlPr>
            </m:sSubSupPr>
            <m:e>
              <m:r>
                <w:rPr>
                  <w:rFonts w:ascii="Cambria Math" w:hAnsi="Cambria Math"/>
                  <w:sz w:val="24"/>
                </w:rPr>
                <m:t>Poliza</m:t>
              </m:r>
            </m:e>
            <m:sub>
              <m:r>
                <w:rPr>
                  <w:rFonts w:ascii="Cambria Math" w:hAnsi="Cambria Math"/>
                  <w:sz w:val="24"/>
                </w:rPr>
                <m:t>j,t</m:t>
              </m:r>
            </m:sub>
            <m:sup>
              <m:r>
                <w:rPr>
                  <w:rFonts w:ascii="Cambria Math" w:hAnsi="Cambria Math"/>
                  <w:sz w:val="24"/>
                </w:rPr>
                <m:t>c</m:t>
              </m:r>
            </m:sup>
          </m:sSubSup>
          <m:r>
            <w:rPr>
              <w:rFonts w:ascii="Cambria Math" w:hAnsi="Cambria Math"/>
              <w:sz w:val="24"/>
            </w:rPr>
            <m:t>=</m:t>
          </m:r>
          <m:f>
            <m:fPr>
              <m:ctrlPr>
                <w:rPr>
                  <w:rFonts w:ascii="Cambria Math" w:hAnsi="Cambria Math"/>
                  <w:i/>
                  <w:sz w:val="24"/>
                </w:rPr>
              </m:ctrlPr>
            </m:fPr>
            <m:num>
              <m:func>
                <m:funcPr>
                  <m:ctrlPr>
                    <w:rPr>
                      <w:rFonts w:ascii="Cambria Math" w:hAnsi="Cambria Math"/>
                      <w:sz w:val="24"/>
                    </w:rPr>
                  </m:ctrlPr>
                </m:funcPr>
                <m:fName>
                  <m:r>
                    <m:rPr>
                      <m:sty m:val="p"/>
                    </m:rPr>
                    <w:rPr>
                      <w:rFonts w:ascii="Cambria Math" w:hAnsi="Cambria Math"/>
                      <w:sz w:val="24"/>
                    </w:rPr>
                    <m:t>(min</m:t>
                  </m:r>
                </m:fName>
                <m:e>
                  <m:d>
                    <m:dPr>
                      <m:ctrlPr>
                        <w:rPr>
                          <w:rFonts w:ascii="Cambria Math" w:hAnsi="Cambria Math"/>
                          <w:i/>
                          <w:sz w:val="24"/>
                        </w:rPr>
                      </m:ctrlPr>
                    </m:dPr>
                    <m:e>
                      <m:sSub>
                        <m:sSubPr>
                          <m:ctrlPr>
                            <w:rPr>
                              <w:rFonts w:ascii="Cambria Math" w:hAnsi="Cambria Math"/>
                              <w:i/>
                              <w:sz w:val="24"/>
                            </w:rPr>
                          </m:ctrlPr>
                        </m:sSubPr>
                        <m:e>
                          <m:r>
                            <w:rPr>
                              <w:rFonts w:ascii="Cambria Math" w:hAnsi="Cambria Math"/>
                              <w:sz w:val="24"/>
                            </w:rPr>
                            <m:t>f</m:t>
                          </m:r>
                        </m:e>
                        <m:sub>
                          <m:r>
                            <w:rPr>
                              <w:rFonts w:ascii="Cambria Math" w:hAnsi="Cambria Math"/>
                              <w:sz w:val="24"/>
                            </w:rPr>
                            <m:t>fP</m:t>
                          </m:r>
                        </m:sub>
                      </m:sSub>
                      <m:r>
                        <w:rPr>
                          <w:rFonts w:ascii="Cambria Math" w:hAnsi="Cambria Math"/>
                          <w:sz w:val="24"/>
                        </w:rPr>
                        <m:t>,</m:t>
                      </m:r>
                      <m:sSub>
                        <m:sSubPr>
                          <m:ctrlPr>
                            <w:rPr>
                              <w:rFonts w:ascii="Cambria Math" w:hAnsi="Cambria Math"/>
                              <w:i/>
                              <w:sz w:val="24"/>
                            </w:rPr>
                          </m:ctrlPr>
                        </m:sSubPr>
                        <m:e>
                          <m:r>
                            <w:rPr>
                              <w:rFonts w:ascii="Cambria Math" w:hAnsi="Cambria Math"/>
                              <w:sz w:val="24"/>
                            </w:rPr>
                            <m:t>f</m:t>
                          </m:r>
                        </m:e>
                        <m:sub>
                          <m:r>
                            <w:rPr>
                              <w:rFonts w:ascii="Cambria Math" w:hAnsi="Cambria Math"/>
                              <w:sz w:val="24"/>
                            </w:rPr>
                            <m:t>fM</m:t>
                          </m:r>
                        </m:sub>
                      </m:sSub>
                    </m:e>
                  </m:d>
                </m:e>
              </m:func>
              <m:r>
                <w:rPr>
                  <w:rFonts w:ascii="Cambria Math" w:hAnsi="Cambria Math"/>
                  <w:sz w:val="24"/>
                </w:rPr>
                <m:t>-</m:t>
              </m:r>
              <m:r>
                <m:rPr>
                  <m:sty m:val="p"/>
                </m:rPr>
                <w:rPr>
                  <w:rFonts w:ascii="Cambria Math" w:hAnsi="Cambria Math"/>
                  <w:sz w:val="24"/>
                </w:rPr>
                <m:t>max</m:t>
              </m:r>
              <m:r>
                <w:rPr>
                  <w:rFonts w:ascii="Cambria Math" w:hAnsi="Cambria Math"/>
                  <w:sz w:val="24"/>
                </w:rPr>
                <m:t>(</m:t>
              </m:r>
              <m:sSub>
                <m:sSubPr>
                  <m:ctrlPr>
                    <w:rPr>
                      <w:rFonts w:ascii="Cambria Math" w:hAnsi="Cambria Math"/>
                      <w:i/>
                      <w:sz w:val="24"/>
                    </w:rPr>
                  </m:ctrlPr>
                </m:sSubPr>
                <m:e>
                  <m:r>
                    <w:rPr>
                      <w:rFonts w:ascii="Cambria Math" w:hAnsi="Cambria Math"/>
                      <w:sz w:val="24"/>
                    </w:rPr>
                    <m:t>f</m:t>
                  </m:r>
                </m:e>
                <m:sub>
                  <m:r>
                    <w:rPr>
                      <w:rFonts w:ascii="Cambria Math" w:hAnsi="Cambria Math"/>
                      <w:sz w:val="24"/>
                    </w:rPr>
                    <m:t>iP</m:t>
                  </m:r>
                </m:sub>
              </m:sSub>
              <m:r>
                <w:rPr>
                  <w:rFonts w:ascii="Cambria Math" w:hAnsi="Cambria Math"/>
                  <w:sz w:val="24"/>
                </w:rPr>
                <m:t>,</m:t>
              </m:r>
              <m:sSub>
                <m:sSubPr>
                  <m:ctrlPr>
                    <w:rPr>
                      <w:rFonts w:ascii="Cambria Math" w:hAnsi="Cambria Math"/>
                      <w:i/>
                      <w:sz w:val="24"/>
                    </w:rPr>
                  </m:ctrlPr>
                </m:sSubPr>
                <m:e>
                  <m:r>
                    <w:rPr>
                      <w:rFonts w:ascii="Cambria Math" w:hAnsi="Cambria Math"/>
                      <w:sz w:val="24"/>
                    </w:rPr>
                    <m:t>f</m:t>
                  </m:r>
                </m:e>
                <m:sub>
                  <m:r>
                    <w:rPr>
                      <w:rFonts w:ascii="Cambria Math" w:hAnsi="Cambria Math"/>
                      <w:sz w:val="24"/>
                    </w:rPr>
                    <m:t>iM</m:t>
                  </m:r>
                </m:sub>
              </m:sSub>
              <m:r>
                <w:rPr>
                  <w:rFonts w:ascii="Cambria Math" w:hAnsi="Cambria Math"/>
                  <w:sz w:val="24"/>
                </w:rPr>
                <m:t>))+1</m:t>
              </m:r>
            </m:num>
            <m:den>
              <m:d>
                <m:dPr>
                  <m:ctrlPr>
                    <w:rPr>
                      <w:rFonts w:ascii="Cambria Math" w:hAnsi="Cambria Math"/>
                      <w:i/>
                      <w:sz w:val="24"/>
                    </w:rPr>
                  </m:ctrlPr>
                </m:dPr>
                <m:e>
                  <m:sSub>
                    <m:sSubPr>
                      <m:ctrlPr>
                        <w:rPr>
                          <w:rFonts w:ascii="Cambria Math" w:hAnsi="Cambria Math"/>
                          <w:i/>
                          <w:sz w:val="24"/>
                        </w:rPr>
                      </m:ctrlPr>
                    </m:sSubPr>
                    <m:e>
                      <m:r>
                        <w:rPr>
                          <w:rFonts w:ascii="Cambria Math" w:hAnsi="Cambria Math"/>
                          <w:sz w:val="24"/>
                        </w:rPr>
                        <m:t>f</m:t>
                      </m:r>
                    </m:e>
                    <m:sub>
                      <m:r>
                        <w:rPr>
                          <w:rFonts w:ascii="Cambria Math" w:hAnsi="Cambria Math"/>
                          <w:sz w:val="24"/>
                        </w:rPr>
                        <m:t>fA</m:t>
                      </m:r>
                    </m:sub>
                  </m:sSub>
                  <m:r>
                    <w:rPr>
                      <w:rFonts w:ascii="Cambria Math" w:hAnsi="Cambria Math"/>
                      <w:sz w:val="24"/>
                    </w:rPr>
                    <m:t>-</m:t>
                  </m:r>
                  <m:sSub>
                    <m:sSubPr>
                      <m:ctrlPr>
                        <w:rPr>
                          <w:rFonts w:ascii="Cambria Math" w:hAnsi="Cambria Math"/>
                          <w:i/>
                          <w:sz w:val="24"/>
                        </w:rPr>
                      </m:ctrlPr>
                    </m:sSubPr>
                    <m:e>
                      <m:r>
                        <w:rPr>
                          <w:rFonts w:ascii="Cambria Math" w:hAnsi="Cambria Math"/>
                          <w:sz w:val="24"/>
                        </w:rPr>
                        <m:t>f</m:t>
                      </m:r>
                    </m:e>
                    <m:sub>
                      <m:r>
                        <w:rPr>
                          <w:rFonts w:ascii="Cambria Math" w:hAnsi="Cambria Math"/>
                          <w:sz w:val="24"/>
                        </w:rPr>
                        <m:t>iA</m:t>
                      </m:r>
                    </m:sub>
                  </m:sSub>
                </m:e>
              </m:d>
              <m:r>
                <w:rPr>
                  <w:rFonts w:ascii="Cambria Math" w:hAnsi="Cambria Math"/>
                  <w:sz w:val="24"/>
                </w:rPr>
                <m:t>+1</m:t>
              </m:r>
            </m:den>
          </m:f>
        </m:oMath>
      </m:oMathPara>
    </w:p>
    <w:p w14:paraId="12EA1822" w14:textId="2C939D16" w:rsidR="002D21A5" w:rsidRPr="007C4AC6" w:rsidRDefault="00000000" w:rsidP="00E35D8C">
      <w:pPr>
        <w:jc w:val="both"/>
        <w:rPr>
          <w:rFonts w:ascii="Nunito Sans" w:hAnsi="Nunito Sans" w:cs="Arial"/>
          <w:sz w:val="22"/>
          <w:szCs w:val="22"/>
        </w:rPr>
      </w:pPr>
      <m:oMath>
        <m:sSubSup>
          <m:sSubSupPr>
            <m:ctrlPr>
              <w:rPr>
                <w:rFonts w:ascii="Cambria Math" w:hAnsi="Cambria Math" w:cs="Arial"/>
                <w:i/>
                <w:sz w:val="22"/>
                <w:szCs w:val="22"/>
              </w:rPr>
            </m:ctrlPr>
          </m:sSubSupPr>
          <m:e>
            <m:r>
              <w:rPr>
                <w:rFonts w:ascii="Cambria Math" w:hAnsi="Cambria Math" w:cs="Arial"/>
                <w:sz w:val="22"/>
                <w:szCs w:val="22"/>
              </w:rPr>
              <m:t>Poliza</m:t>
            </m:r>
          </m:e>
          <m:sub>
            <m:r>
              <w:rPr>
                <w:rFonts w:ascii="Cambria Math" w:hAnsi="Cambria Math" w:cs="Arial"/>
                <w:sz w:val="22"/>
                <w:szCs w:val="22"/>
              </w:rPr>
              <m:t>j,t</m:t>
            </m:r>
          </m:sub>
          <m:sup>
            <m:r>
              <w:rPr>
                <w:rFonts w:ascii="Cambria Math" w:hAnsi="Cambria Math" w:cs="Arial"/>
                <w:sz w:val="22"/>
                <w:szCs w:val="22"/>
              </w:rPr>
              <m:t>c</m:t>
            </m:r>
          </m:sup>
        </m:sSubSup>
        <m:r>
          <w:rPr>
            <w:rFonts w:ascii="Cambria Math" w:hAnsi="Cambria Math" w:cs="Arial"/>
            <w:sz w:val="22"/>
            <w:szCs w:val="22"/>
          </w:rPr>
          <m:t xml:space="preserve">: </m:t>
        </m:r>
      </m:oMath>
      <w:r w:rsidR="002D21A5" w:rsidRPr="007C4AC6">
        <w:rPr>
          <w:rFonts w:ascii="Nunito Sans" w:hAnsi="Nunito Sans" w:cs="Arial"/>
          <w:sz w:val="22"/>
          <w:szCs w:val="22"/>
        </w:rPr>
        <w:t xml:space="preserve">Corresponde a la exposición en cada mes </w:t>
      </w:r>
      <m:oMath>
        <m:r>
          <w:rPr>
            <w:rFonts w:ascii="Cambria Math" w:hAnsi="Cambria Math" w:cs="Arial"/>
            <w:sz w:val="22"/>
            <w:szCs w:val="22"/>
          </w:rPr>
          <m:t>t</m:t>
        </m:r>
      </m:oMath>
      <w:r w:rsidR="002D21A5" w:rsidRPr="007C4AC6">
        <w:rPr>
          <w:rFonts w:ascii="Nunito Sans" w:hAnsi="Nunito Sans" w:cs="Arial"/>
          <w:sz w:val="22"/>
          <w:szCs w:val="22"/>
        </w:rPr>
        <w:t xml:space="preserve">, de la póliza </w:t>
      </w:r>
      <m:oMath>
        <m:r>
          <w:rPr>
            <w:rFonts w:ascii="Cambria Math" w:hAnsi="Cambria Math" w:cs="Arial"/>
            <w:sz w:val="22"/>
            <w:szCs w:val="22"/>
          </w:rPr>
          <m:t>j</m:t>
        </m:r>
      </m:oMath>
      <w:r w:rsidR="002D21A5" w:rsidRPr="007C4AC6">
        <w:rPr>
          <w:rFonts w:ascii="Nunito Sans" w:hAnsi="Nunito Sans" w:cs="Arial"/>
          <w:sz w:val="22"/>
          <w:szCs w:val="22"/>
        </w:rPr>
        <w:t xml:space="preserve"> que pertenece a la categoría </w:t>
      </w:r>
      <m:oMath>
        <m:r>
          <w:rPr>
            <w:rFonts w:ascii="Cambria Math" w:hAnsi="Cambria Math" w:cs="Arial"/>
            <w:sz w:val="22"/>
            <w:szCs w:val="22"/>
          </w:rPr>
          <m:t>c</m:t>
        </m:r>
      </m:oMath>
      <w:r w:rsidR="002D21A5" w:rsidRPr="007C4AC6">
        <w:rPr>
          <w:rFonts w:ascii="Nunito Sans" w:hAnsi="Nunito Sans" w:cs="Arial"/>
          <w:sz w:val="22"/>
          <w:szCs w:val="22"/>
        </w:rPr>
        <w:t>.</w:t>
      </w:r>
    </w:p>
    <w:p w14:paraId="030F8C1B" w14:textId="77777777" w:rsidR="00A20884" w:rsidRPr="007C4AC6" w:rsidRDefault="00A20884" w:rsidP="00915434">
      <w:pPr>
        <w:jc w:val="both"/>
        <w:rPr>
          <w:rFonts w:ascii="Nunito Sans" w:hAnsi="Nunito Sans" w:cs="Arial"/>
          <w:sz w:val="22"/>
          <w:szCs w:val="22"/>
        </w:rPr>
      </w:pPr>
      <w:r w:rsidRPr="007C4AC6">
        <w:rPr>
          <w:rFonts w:ascii="Nunito Sans" w:hAnsi="Nunito Sans" w:cs="Arial"/>
          <w:sz w:val="22"/>
          <w:szCs w:val="22"/>
        </w:rPr>
        <w:t xml:space="preserve">En donde </w:t>
      </w:r>
      <m:oMath>
        <m:sSub>
          <m:sSubPr>
            <m:ctrlPr>
              <w:rPr>
                <w:rFonts w:ascii="Cambria Math" w:hAnsi="Cambria Math" w:cs="Arial"/>
                <w:i/>
                <w:sz w:val="22"/>
                <w:szCs w:val="22"/>
              </w:rPr>
            </m:ctrlPr>
          </m:sSubPr>
          <m:e>
            <m:r>
              <w:rPr>
                <w:rFonts w:ascii="Cambria Math" w:hAnsi="Cambria Math" w:cs="Arial"/>
                <w:sz w:val="22"/>
                <w:szCs w:val="22"/>
              </w:rPr>
              <m:t>f</m:t>
            </m:r>
          </m:e>
          <m:sub>
            <m:r>
              <w:rPr>
                <w:rFonts w:ascii="Cambria Math" w:hAnsi="Cambria Math" w:cs="Arial"/>
                <w:sz w:val="22"/>
                <w:szCs w:val="22"/>
              </w:rPr>
              <m:t>iP</m:t>
            </m:r>
          </m:sub>
        </m:sSub>
      </m:oMath>
      <w:r w:rsidRPr="007C4AC6">
        <w:rPr>
          <w:rFonts w:ascii="Nunito Sans" w:hAnsi="Nunito Sans" w:cs="Arial"/>
          <w:sz w:val="22"/>
          <w:szCs w:val="22"/>
        </w:rPr>
        <w:t xml:space="preserve"> y </w:t>
      </w:r>
      <m:oMath>
        <m:sSub>
          <m:sSubPr>
            <m:ctrlPr>
              <w:rPr>
                <w:rFonts w:ascii="Cambria Math" w:hAnsi="Cambria Math" w:cs="Arial"/>
                <w:i/>
                <w:sz w:val="22"/>
                <w:szCs w:val="22"/>
              </w:rPr>
            </m:ctrlPr>
          </m:sSubPr>
          <m:e>
            <m:r>
              <w:rPr>
                <w:rFonts w:ascii="Cambria Math" w:hAnsi="Cambria Math" w:cs="Arial"/>
                <w:sz w:val="22"/>
                <w:szCs w:val="22"/>
              </w:rPr>
              <m:t>f</m:t>
            </m:r>
          </m:e>
          <m:sub>
            <m:r>
              <w:rPr>
                <w:rFonts w:ascii="Cambria Math" w:hAnsi="Cambria Math" w:cs="Arial"/>
                <w:sz w:val="22"/>
                <w:szCs w:val="22"/>
              </w:rPr>
              <m:t>fP</m:t>
            </m:r>
          </m:sub>
        </m:sSub>
      </m:oMath>
      <w:r w:rsidRPr="007C4AC6">
        <w:rPr>
          <w:rFonts w:ascii="Nunito Sans" w:hAnsi="Nunito Sans" w:cs="Arial"/>
          <w:sz w:val="22"/>
          <w:szCs w:val="22"/>
        </w:rPr>
        <w:t xml:space="preserve"> son las fechas de inicio y finalización de la vigencia de la póliza, respectivamente, </w:t>
      </w:r>
      <m:oMath>
        <m:sSub>
          <m:sSubPr>
            <m:ctrlPr>
              <w:rPr>
                <w:rFonts w:ascii="Cambria Math" w:hAnsi="Cambria Math" w:cs="Arial"/>
                <w:i/>
                <w:sz w:val="22"/>
                <w:szCs w:val="22"/>
              </w:rPr>
            </m:ctrlPr>
          </m:sSubPr>
          <m:e>
            <m:r>
              <w:rPr>
                <w:rFonts w:ascii="Cambria Math" w:hAnsi="Cambria Math" w:cs="Arial"/>
                <w:sz w:val="22"/>
                <w:szCs w:val="22"/>
              </w:rPr>
              <m:t>f</m:t>
            </m:r>
          </m:e>
          <m:sub>
            <m:r>
              <w:rPr>
                <w:rFonts w:ascii="Cambria Math" w:hAnsi="Cambria Math" w:cs="Arial"/>
                <w:sz w:val="22"/>
                <w:szCs w:val="22"/>
              </w:rPr>
              <m:t>iM</m:t>
            </m:r>
          </m:sub>
        </m:sSub>
      </m:oMath>
      <w:r w:rsidRPr="007C4AC6">
        <w:rPr>
          <w:rFonts w:ascii="Nunito Sans" w:hAnsi="Nunito Sans" w:cs="Arial"/>
          <w:sz w:val="22"/>
          <w:szCs w:val="22"/>
        </w:rPr>
        <w:t xml:space="preserve"> y </w:t>
      </w:r>
      <m:oMath>
        <m:sSub>
          <m:sSubPr>
            <m:ctrlPr>
              <w:rPr>
                <w:rFonts w:ascii="Cambria Math" w:hAnsi="Cambria Math" w:cs="Arial"/>
                <w:i/>
                <w:sz w:val="22"/>
                <w:szCs w:val="22"/>
              </w:rPr>
            </m:ctrlPr>
          </m:sSubPr>
          <m:e>
            <m:r>
              <w:rPr>
                <w:rFonts w:ascii="Cambria Math" w:hAnsi="Cambria Math" w:cs="Arial"/>
                <w:sz w:val="22"/>
                <w:szCs w:val="22"/>
              </w:rPr>
              <m:t>f</m:t>
            </m:r>
          </m:e>
          <m:sub>
            <m:r>
              <w:rPr>
                <w:rFonts w:ascii="Cambria Math" w:hAnsi="Cambria Math" w:cs="Arial"/>
                <w:sz w:val="22"/>
                <w:szCs w:val="22"/>
              </w:rPr>
              <m:t>fM</m:t>
            </m:r>
          </m:sub>
        </m:sSub>
      </m:oMath>
      <w:r w:rsidRPr="007C4AC6">
        <w:rPr>
          <w:rFonts w:ascii="Nunito Sans" w:hAnsi="Nunito Sans" w:cs="Arial"/>
          <w:sz w:val="22"/>
          <w:szCs w:val="22"/>
        </w:rPr>
        <w:t xml:space="preserve"> es la fecha de inicio y fin de cada mes y </w:t>
      </w:r>
      <m:oMath>
        <m:sSub>
          <m:sSubPr>
            <m:ctrlPr>
              <w:rPr>
                <w:rFonts w:ascii="Cambria Math" w:hAnsi="Cambria Math" w:cs="Arial"/>
                <w:i/>
                <w:sz w:val="22"/>
                <w:szCs w:val="22"/>
              </w:rPr>
            </m:ctrlPr>
          </m:sSubPr>
          <m:e>
            <m:r>
              <w:rPr>
                <w:rFonts w:ascii="Cambria Math" w:hAnsi="Cambria Math" w:cs="Arial"/>
                <w:sz w:val="22"/>
                <w:szCs w:val="22"/>
              </w:rPr>
              <m:t>f</m:t>
            </m:r>
          </m:e>
          <m:sub>
            <m:r>
              <w:rPr>
                <w:rFonts w:ascii="Cambria Math" w:hAnsi="Cambria Math" w:cs="Arial"/>
                <w:sz w:val="22"/>
                <w:szCs w:val="22"/>
              </w:rPr>
              <m:t>iA</m:t>
            </m:r>
          </m:sub>
        </m:sSub>
      </m:oMath>
      <w:r w:rsidRPr="007C4AC6">
        <w:rPr>
          <w:rFonts w:ascii="Nunito Sans" w:hAnsi="Nunito Sans" w:cs="Arial"/>
          <w:sz w:val="22"/>
          <w:szCs w:val="22"/>
        </w:rPr>
        <w:t xml:space="preserve"> y </w:t>
      </w:r>
      <m:oMath>
        <m:sSub>
          <m:sSubPr>
            <m:ctrlPr>
              <w:rPr>
                <w:rFonts w:ascii="Cambria Math" w:hAnsi="Cambria Math" w:cs="Arial"/>
                <w:i/>
                <w:sz w:val="22"/>
                <w:szCs w:val="22"/>
              </w:rPr>
            </m:ctrlPr>
          </m:sSubPr>
          <m:e>
            <m:r>
              <w:rPr>
                <w:rFonts w:ascii="Cambria Math" w:hAnsi="Cambria Math" w:cs="Arial"/>
                <w:sz w:val="22"/>
                <w:szCs w:val="22"/>
              </w:rPr>
              <m:t>f</m:t>
            </m:r>
          </m:e>
          <m:sub>
            <m:r>
              <w:rPr>
                <w:rFonts w:ascii="Cambria Math" w:hAnsi="Cambria Math" w:cs="Arial"/>
                <w:sz w:val="22"/>
                <w:szCs w:val="22"/>
              </w:rPr>
              <m:t>fA</m:t>
            </m:r>
          </m:sub>
        </m:sSub>
      </m:oMath>
      <w:r w:rsidRPr="007C4AC6">
        <w:rPr>
          <w:rFonts w:ascii="Nunito Sans" w:hAnsi="Nunito Sans" w:cs="Arial"/>
          <w:sz w:val="22"/>
          <w:szCs w:val="22"/>
        </w:rPr>
        <w:t xml:space="preserve"> son las fechas de inicio y fin del análisis en cada caso.</w:t>
      </w:r>
    </w:p>
    <w:p w14:paraId="067E8C74" w14:textId="6191C7FD" w:rsidR="00A20884" w:rsidRPr="007C4AC6" w:rsidRDefault="00A20884" w:rsidP="00915434">
      <w:pPr>
        <w:jc w:val="both"/>
        <w:rPr>
          <w:rFonts w:ascii="Nunito Sans" w:hAnsi="Nunito Sans" w:cs="Arial"/>
          <w:sz w:val="22"/>
          <w:szCs w:val="22"/>
        </w:rPr>
      </w:pPr>
      <m:oMath>
        <m:r>
          <w:rPr>
            <w:rFonts w:ascii="Cambria Math" w:hAnsi="Cambria Math" w:cs="Arial"/>
            <w:sz w:val="22"/>
            <w:szCs w:val="22"/>
          </w:rPr>
          <m:t>T</m:t>
        </m:r>
      </m:oMath>
      <w:r w:rsidRPr="007C4AC6">
        <w:rPr>
          <w:rFonts w:ascii="Nunito Sans" w:hAnsi="Nunito Sans" w:cs="Arial"/>
          <w:sz w:val="22"/>
          <w:szCs w:val="22"/>
        </w:rPr>
        <w:t>: Corresponde al conjunto de meses entre el 1 de enero del primer año en el que se tenga información y el 30 de septiembre de 202</w:t>
      </w:r>
      <w:r w:rsidR="004B05F8" w:rsidRPr="007C4AC6">
        <w:rPr>
          <w:rFonts w:ascii="Nunito Sans" w:hAnsi="Nunito Sans" w:cs="Arial"/>
          <w:sz w:val="22"/>
          <w:szCs w:val="22"/>
        </w:rPr>
        <w:t>4</w:t>
      </w:r>
      <w:r w:rsidRPr="007C4AC6">
        <w:rPr>
          <w:rFonts w:ascii="Nunito Sans" w:hAnsi="Nunito Sans" w:cs="Arial"/>
          <w:sz w:val="22"/>
          <w:szCs w:val="22"/>
        </w:rPr>
        <w:t>.</w:t>
      </w:r>
    </w:p>
    <w:p w14:paraId="3FDEEACD" w14:textId="30B21292" w:rsidR="00A20884" w:rsidRPr="007C4AC6" w:rsidRDefault="00000000" w:rsidP="00915434">
      <w:pPr>
        <w:jc w:val="both"/>
        <w:rPr>
          <w:rFonts w:ascii="Nunito Sans" w:hAnsi="Nunito Sans" w:cs="Arial"/>
          <w:sz w:val="22"/>
          <w:szCs w:val="22"/>
        </w:rPr>
      </w:pPr>
      <m:oMath>
        <m:sSup>
          <m:sSupPr>
            <m:ctrlPr>
              <w:rPr>
                <w:rFonts w:ascii="Cambria Math" w:hAnsi="Cambria Math" w:cs="Arial"/>
                <w:sz w:val="22"/>
                <w:szCs w:val="22"/>
              </w:rPr>
            </m:ctrlPr>
          </m:sSupPr>
          <m:e>
            <m:r>
              <w:rPr>
                <w:rFonts w:ascii="Cambria Math" w:hAnsi="Cambria Math" w:cs="Arial"/>
                <w:sz w:val="22"/>
                <w:szCs w:val="22"/>
              </w:rPr>
              <m:t>T</m:t>
            </m:r>
          </m:e>
          <m:sup>
            <m:r>
              <m:rPr>
                <m:sty m:val="p"/>
              </m:rPr>
              <w:rPr>
                <w:rFonts w:ascii="Cambria Math" w:hAnsi="Cambria Math" w:cs="Arial"/>
                <w:sz w:val="22"/>
                <w:szCs w:val="22"/>
              </w:rPr>
              <m:t>*</m:t>
            </m:r>
          </m:sup>
        </m:sSup>
      </m:oMath>
      <w:r w:rsidR="00A20884" w:rsidRPr="007C4AC6">
        <w:rPr>
          <w:rFonts w:ascii="Nunito Sans" w:hAnsi="Nunito Sans" w:cs="Arial"/>
          <w:sz w:val="22"/>
          <w:szCs w:val="22"/>
        </w:rPr>
        <w:t>: Corresponde al conjunto de meses entre el 1 de enero del primer año en el que se tenga información y el 31 de diciembre de 202</w:t>
      </w:r>
      <w:r w:rsidR="004B05F8" w:rsidRPr="007C4AC6">
        <w:rPr>
          <w:rFonts w:ascii="Nunito Sans" w:hAnsi="Nunito Sans" w:cs="Arial"/>
          <w:sz w:val="22"/>
          <w:szCs w:val="22"/>
        </w:rPr>
        <w:t>4</w:t>
      </w:r>
      <w:r w:rsidR="00A20884" w:rsidRPr="007C4AC6">
        <w:rPr>
          <w:rFonts w:ascii="Nunito Sans" w:hAnsi="Nunito Sans" w:cs="Arial"/>
          <w:sz w:val="22"/>
          <w:szCs w:val="22"/>
        </w:rPr>
        <w:t>.</w:t>
      </w:r>
    </w:p>
    <w:p w14:paraId="65E28ED5" w14:textId="77777777" w:rsidR="00A20884" w:rsidRPr="007C4AC6" w:rsidRDefault="00A20884" w:rsidP="00915434">
      <w:pPr>
        <w:jc w:val="both"/>
        <w:rPr>
          <w:rFonts w:ascii="Nunito Sans" w:hAnsi="Nunito Sans" w:cs="Arial"/>
          <w:sz w:val="22"/>
          <w:szCs w:val="22"/>
        </w:rPr>
      </w:pPr>
      <m:oMath>
        <m:r>
          <w:rPr>
            <w:rFonts w:ascii="Cambria Math" w:hAnsi="Cambria Math" w:cs="Arial"/>
            <w:sz w:val="22"/>
            <w:szCs w:val="22"/>
          </w:rPr>
          <m:t>C</m:t>
        </m:r>
      </m:oMath>
      <w:r w:rsidRPr="007C4AC6">
        <w:rPr>
          <w:rFonts w:ascii="Nunito Sans" w:hAnsi="Nunito Sans" w:cs="Arial"/>
          <w:sz w:val="22"/>
          <w:szCs w:val="22"/>
        </w:rPr>
        <w:t>: Corresponde al conjunto de las 37</w:t>
      </w:r>
      <w:r w:rsidRPr="007C4AC6">
        <w:rPr>
          <w:rFonts w:ascii="Nunito Sans" w:hAnsi="Nunito Sans" w:cs="Arial"/>
          <w:sz w:val="22"/>
          <w:szCs w:val="22"/>
          <w:vertAlign w:val="superscript"/>
        </w:rPr>
        <w:footnoteReference w:id="19"/>
      </w:r>
      <w:r w:rsidRPr="007C4AC6">
        <w:rPr>
          <w:rFonts w:ascii="Nunito Sans" w:hAnsi="Nunito Sans" w:cs="Arial"/>
          <w:sz w:val="22"/>
          <w:szCs w:val="22"/>
        </w:rPr>
        <w:t xml:space="preserve"> categorías del SOAT.</w:t>
      </w:r>
    </w:p>
    <w:p w14:paraId="3F8E602A" w14:textId="40A9550F" w:rsidR="00A20884" w:rsidRPr="007C4AC6" w:rsidRDefault="00A20884" w:rsidP="00A20884">
      <w:pPr>
        <w:jc w:val="both"/>
        <w:rPr>
          <w:rFonts w:ascii="Nunito Sans" w:hAnsi="Nunito Sans" w:cs="Arial"/>
          <w:sz w:val="22"/>
          <w:szCs w:val="22"/>
        </w:rPr>
      </w:pPr>
      <w:r w:rsidRPr="007C4AC6">
        <w:rPr>
          <w:rFonts w:ascii="Nunito Sans" w:hAnsi="Nunito Sans" w:cs="Arial"/>
          <w:sz w:val="22"/>
          <w:szCs w:val="22"/>
        </w:rPr>
        <w:lastRenderedPageBreak/>
        <w:t xml:space="preserve">La estimación del mejor ajuste a la serie </w:t>
      </w:r>
      <m:oMath>
        <m:sSup>
          <m:sSupPr>
            <m:ctrlPr>
              <w:rPr>
                <w:rFonts w:ascii="Cambria Math" w:hAnsi="Cambria Math" w:cs="Arial"/>
                <w:sz w:val="22"/>
                <w:szCs w:val="22"/>
              </w:rPr>
            </m:ctrlPr>
          </m:sSupPr>
          <m:e>
            <m:r>
              <w:rPr>
                <w:rFonts w:ascii="Cambria Math" w:hAnsi="Cambria Math" w:cs="Arial"/>
                <w:sz w:val="22"/>
                <w:szCs w:val="22"/>
              </w:rPr>
              <m:t>Y</m:t>
            </m:r>
          </m:e>
          <m:sup>
            <m:r>
              <w:rPr>
                <w:rFonts w:ascii="Cambria Math" w:hAnsi="Cambria Math" w:cs="Arial"/>
                <w:sz w:val="22"/>
                <w:szCs w:val="22"/>
              </w:rPr>
              <m:t>c</m:t>
            </m:r>
          </m:sup>
        </m:sSup>
      </m:oMath>
      <w:r w:rsidRPr="007C4AC6">
        <w:rPr>
          <w:rFonts w:ascii="Nunito Sans" w:hAnsi="Nunito Sans" w:cs="Arial"/>
          <w:sz w:val="22"/>
          <w:szCs w:val="22"/>
        </w:rPr>
        <w:t xml:space="preserve"> se realiza mediante modelos de series temporales con redes neuronales NNAR(</w:t>
      </w:r>
      <w:proofErr w:type="spellStart"/>
      <w:proofErr w:type="gramStart"/>
      <w:r w:rsidRPr="007C4AC6">
        <w:rPr>
          <w:rFonts w:ascii="Nunito Sans" w:hAnsi="Nunito Sans" w:cs="Arial"/>
          <w:sz w:val="22"/>
          <w:szCs w:val="22"/>
        </w:rPr>
        <w:t>p,P</w:t>
      </w:r>
      <w:proofErr w:type="gramEnd"/>
      <w:r w:rsidRPr="007C4AC6">
        <w:rPr>
          <w:rFonts w:ascii="Nunito Sans" w:hAnsi="Nunito Sans" w:cs="Arial"/>
          <w:sz w:val="22"/>
          <w:szCs w:val="22"/>
        </w:rPr>
        <w:t>,k</w:t>
      </w:r>
      <w:proofErr w:type="spellEnd"/>
      <w:r w:rsidRPr="007C4AC6">
        <w:rPr>
          <w:rFonts w:ascii="Nunito Sans" w:hAnsi="Nunito Sans" w:cs="Arial"/>
          <w:sz w:val="22"/>
          <w:szCs w:val="22"/>
        </w:rPr>
        <w:t>)</w:t>
      </w:r>
      <m:oMath>
        <m:r>
          <m:rPr>
            <m:sty m:val="p"/>
          </m:rPr>
          <w:rPr>
            <w:rFonts w:ascii="Cambria Math" w:hAnsi="Cambria Math" w:cs="Arial"/>
            <w:sz w:val="22"/>
            <w:szCs w:val="22"/>
          </w:rPr>
          <m:t xml:space="preserve"> [m]</m:t>
        </m:r>
      </m:oMath>
      <w:r w:rsidRPr="007C4AC6">
        <w:rPr>
          <w:rFonts w:ascii="Nunito Sans" w:hAnsi="Nunito Sans" w:cs="Arial"/>
          <w:sz w:val="22"/>
          <w:szCs w:val="22"/>
        </w:rPr>
        <w:t>, donde</w:t>
      </w:r>
      <w:r w:rsidR="00810B63">
        <w:rPr>
          <w:rFonts w:ascii="Nunito Sans" w:hAnsi="Nunito Sans" w:cs="Arial"/>
          <w:sz w:val="22"/>
          <w:szCs w:val="22"/>
        </w:rPr>
        <w:t>: i)</w:t>
      </w:r>
      <w:r w:rsidRPr="007C4AC6">
        <w:rPr>
          <w:rFonts w:ascii="Nunito Sans" w:hAnsi="Nunito Sans" w:cs="Arial"/>
          <w:sz w:val="22"/>
          <w:szCs w:val="22"/>
        </w:rPr>
        <w:t xml:space="preserve"> p representa el orden de</w:t>
      </w:r>
      <w:r w:rsidR="00A0177E">
        <w:rPr>
          <w:rFonts w:ascii="Nunito Sans" w:hAnsi="Nunito Sans" w:cs="Arial"/>
          <w:sz w:val="22"/>
          <w:szCs w:val="22"/>
        </w:rPr>
        <w:t>l</w:t>
      </w:r>
      <w:r w:rsidRPr="007C4AC6">
        <w:rPr>
          <w:rFonts w:ascii="Nunito Sans" w:hAnsi="Nunito Sans" w:cs="Arial"/>
          <w:sz w:val="22"/>
          <w:szCs w:val="22"/>
        </w:rPr>
        <w:t xml:space="preserve"> componente </w:t>
      </w:r>
      <w:r w:rsidR="00A0177E" w:rsidRPr="007C4AC6">
        <w:rPr>
          <w:rFonts w:ascii="Nunito Sans" w:hAnsi="Nunito Sans" w:cs="Arial"/>
          <w:sz w:val="22"/>
          <w:szCs w:val="22"/>
        </w:rPr>
        <w:t>autorregresiv</w:t>
      </w:r>
      <w:r w:rsidR="00A0177E">
        <w:rPr>
          <w:rFonts w:ascii="Nunito Sans" w:hAnsi="Nunito Sans" w:cs="Arial"/>
          <w:sz w:val="22"/>
          <w:szCs w:val="22"/>
        </w:rPr>
        <w:t>o</w:t>
      </w:r>
      <w:r w:rsidR="00A0177E" w:rsidRPr="007C4AC6">
        <w:rPr>
          <w:rFonts w:ascii="Nunito Sans" w:hAnsi="Nunito Sans" w:cs="Arial"/>
          <w:sz w:val="22"/>
          <w:szCs w:val="22"/>
        </w:rPr>
        <w:t xml:space="preserve"> </w:t>
      </w:r>
      <w:r w:rsidRPr="007C4AC6">
        <w:rPr>
          <w:rFonts w:ascii="Nunito Sans" w:hAnsi="Nunito Sans" w:cs="Arial"/>
          <w:sz w:val="22"/>
          <w:szCs w:val="22"/>
        </w:rPr>
        <w:t>no estacional</w:t>
      </w:r>
      <w:r w:rsidR="00621F82">
        <w:rPr>
          <w:rFonts w:ascii="Nunito Sans" w:hAnsi="Nunito Sans" w:cs="Arial"/>
          <w:sz w:val="22"/>
          <w:szCs w:val="22"/>
        </w:rPr>
        <w:t>;</w:t>
      </w:r>
      <w:r w:rsidR="00810B63">
        <w:rPr>
          <w:rFonts w:ascii="Nunito Sans" w:hAnsi="Nunito Sans" w:cs="Arial"/>
          <w:sz w:val="22"/>
          <w:szCs w:val="22"/>
        </w:rPr>
        <w:t xml:space="preserve"> </w:t>
      </w:r>
      <w:proofErr w:type="spellStart"/>
      <w:r w:rsidR="00810B63">
        <w:rPr>
          <w:rFonts w:ascii="Nunito Sans" w:hAnsi="Nunito Sans" w:cs="Arial"/>
          <w:sz w:val="22"/>
          <w:szCs w:val="22"/>
        </w:rPr>
        <w:t>ii</w:t>
      </w:r>
      <w:proofErr w:type="spellEnd"/>
      <w:r w:rsidR="00810B63">
        <w:rPr>
          <w:rFonts w:ascii="Nunito Sans" w:hAnsi="Nunito Sans" w:cs="Arial"/>
          <w:sz w:val="22"/>
          <w:szCs w:val="22"/>
        </w:rPr>
        <w:t>)</w:t>
      </w:r>
      <w:r w:rsidRPr="007C4AC6">
        <w:rPr>
          <w:rFonts w:ascii="Nunito Sans" w:hAnsi="Nunito Sans" w:cs="Arial"/>
          <w:sz w:val="22"/>
          <w:szCs w:val="22"/>
        </w:rPr>
        <w:t xml:space="preserve"> P corresponde al orden de</w:t>
      </w:r>
      <w:r w:rsidR="00917309">
        <w:rPr>
          <w:rFonts w:ascii="Nunito Sans" w:hAnsi="Nunito Sans" w:cs="Arial"/>
          <w:sz w:val="22"/>
          <w:szCs w:val="22"/>
        </w:rPr>
        <w:t>l</w:t>
      </w:r>
      <w:r w:rsidRPr="007C4AC6">
        <w:rPr>
          <w:rFonts w:ascii="Nunito Sans" w:hAnsi="Nunito Sans" w:cs="Arial"/>
          <w:sz w:val="22"/>
          <w:szCs w:val="22"/>
        </w:rPr>
        <w:t xml:space="preserve"> componente autorregresiv</w:t>
      </w:r>
      <w:r w:rsidR="00917309">
        <w:rPr>
          <w:rFonts w:ascii="Nunito Sans" w:hAnsi="Nunito Sans" w:cs="Arial"/>
          <w:sz w:val="22"/>
          <w:szCs w:val="22"/>
        </w:rPr>
        <w:t>o</w:t>
      </w:r>
      <w:r w:rsidRPr="007C4AC6">
        <w:rPr>
          <w:rFonts w:ascii="Nunito Sans" w:hAnsi="Nunito Sans" w:cs="Arial"/>
          <w:sz w:val="22"/>
          <w:szCs w:val="22"/>
        </w:rPr>
        <w:t xml:space="preserve"> estacional</w:t>
      </w:r>
      <w:r w:rsidR="00810B63">
        <w:rPr>
          <w:rFonts w:ascii="Nunito Sans" w:hAnsi="Nunito Sans" w:cs="Arial"/>
          <w:sz w:val="22"/>
          <w:szCs w:val="22"/>
        </w:rPr>
        <w:t>;</w:t>
      </w:r>
      <w:r w:rsidRPr="007C4AC6">
        <w:rPr>
          <w:rFonts w:ascii="Nunito Sans" w:hAnsi="Nunito Sans" w:cs="Arial"/>
          <w:sz w:val="22"/>
          <w:szCs w:val="22"/>
        </w:rPr>
        <w:t xml:space="preserve"> </w:t>
      </w:r>
      <w:proofErr w:type="spellStart"/>
      <w:r w:rsidR="00810B63">
        <w:rPr>
          <w:rFonts w:ascii="Nunito Sans" w:hAnsi="Nunito Sans" w:cs="Arial"/>
          <w:sz w:val="22"/>
          <w:szCs w:val="22"/>
        </w:rPr>
        <w:t>ii</w:t>
      </w:r>
      <w:proofErr w:type="spellEnd"/>
      <w:r w:rsidR="00810B63">
        <w:rPr>
          <w:rFonts w:ascii="Nunito Sans" w:hAnsi="Nunito Sans" w:cs="Arial"/>
          <w:sz w:val="22"/>
          <w:szCs w:val="22"/>
        </w:rPr>
        <w:t>)</w:t>
      </w:r>
      <w:r w:rsidRPr="007C4AC6">
        <w:rPr>
          <w:rFonts w:ascii="Nunito Sans" w:hAnsi="Nunito Sans" w:cs="Arial"/>
          <w:sz w:val="22"/>
          <w:szCs w:val="22"/>
        </w:rPr>
        <w:t xml:space="preserve"> k se refiere al número de neuronas que modelan la dinámica no lineal de la serie temporal</w:t>
      </w:r>
      <w:r w:rsidR="00C35FDF">
        <w:rPr>
          <w:rFonts w:ascii="Nunito Sans" w:hAnsi="Nunito Sans" w:cs="Arial"/>
          <w:sz w:val="22"/>
          <w:szCs w:val="22"/>
        </w:rPr>
        <w:t>;</w:t>
      </w:r>
      <w:r w:rsidRPr="007C4AC6">
        <w:rPr>
          <w:rFonts w:ascii="Nunito Sans" w:hAnsi="Nunito Sans" w:cs="Arial"/>
          <w:sz w:val="22"/>
          <w:szCs w:val="22"/>
        </w:rPr>
        <w:t xml:space="preserve"> y</w:t>
      </w:r>
      <w:r w:rsidR="00C35FDF">
        <w:rPr>
          <w:rFonts w:ascii="Nunito Sans" w:hAnsi="Nunito Sans" w:cs="Arial"/>
          <w:sz w:val="22"/>
          <w:szCs w:val="22"/>
        </w:rPr>
        <w:t xml:space="preserve">, </w:t>
      </w:r>
      <w:proofErr w:type="spellStart"/>
      <w:r w:rsidR="00C35FDF">
        <w:rPr>
          <w:rFonts w:ascii="Nunito Sans" w:hAnsi="Nunito Sans" w:cs="Arial"/>
          <w:sz w:val="22"/>
          <w:szCs w:val="22"/>
        </w:rPr>
        <w:t>iv</w:t>
      </w:r>
      <w:proofErr w:type="spellEnd"/>
      <w:r w:rsidR="00C35FDF">
        <w:rPr>
          <w:rFonts w:ascii="Nunito Sans" w:hAnsi="Nunito Sans" w:cs="Arial"/>
          <w:sz w:val="22"/>
          <w:szCs w:val="22"/>
        </w:rPr>
        <w:t>)</w:t>
      </w:r>
      <w:r w:rsidRPr="007C4AC6">
        <w:rPr>
          <w:rFonts w:ascii="Nunito Sans" w:hAnsi="Nunito Sans" w:cs="Arial"/>
          <w:sz w:val="22"/>
          <w:szCs w:val="22"/>
        </w:rPr>
        <w:t xml:space="preserve"> </w:t>
      </w:r>
      <m:oMath>
        <m:d>
          <m:dPr>
            <m:begChr m:val="["/>
            <m:endChr m:val="]"/>
            <m:ctrlPr>
              <w:rPr>
                <w:rFonts w:ascii="Cambria Math" w:hAnsi="Cambria Math" w:cs="Arial"/>
                <w:sz w:val="22"/>
                <w:szCs w:val="22"/>
              </w:rPr>
            </m:ctrlPr>
          </m:dPr>
          <m:e>
            <m:r>
              <m:rPr>
                <m:sty m:val="p"/>
              </m:rPr>
              <w:rPr>
                <w:rFonts w:ascii="Cambria Math" w:hAnsi="Cambria Math" w:cs="Arial"/>
                <w:sz w:val="22"/>
                <w:szCs w:val="22"/>
              </w:rPr>
              <m:t>m</m:t>
            </m:r>
          </m:e>
        </m:d>
      </m:oMath>
      <w:r w:rsidRPr="007C4AC6">
        <w:rPr>
          <w:rFonts w:ascii="Nunito Sans" w:hAnsi="Nunito Sans" w:cs="Arial"/>
          <w:sz w:val="22"/>
          <w:szCs w:val="22"/>
        </w:rPr>
        <w:t xml:space="preserve"> es la periodicidad de la serie. </w:t>
      </w:r>
    </w:p>
    <w:p w14:paraId="540BFC7B" w14:textId="77777777" w:rsidR="00A20884" w:rsidRPr="007C4AC6" w:rsidRDefault="00A20884" w:rsidP="00A20884">
      <w:pPr>
        <w:jc w:val="both"/>
        <w:rPr>
          <w:rFonts w:ascii="Nunito Sans" w:hAnsi="Nunito Sans" w:cs="Arial"/>
          <w:sz w:val="22"/>
          <w:szCs w:val="22"/>
        </w:rPr>
      </w:pPr>
      <w:r w:rsidRPr="007C4AC6">
        <w:rPr>
          <w:rFonts w:ascii="Nunito Sans" w:hAnsi="Nunito Sans" w:cs="Arial"/>
          <w:sz w:val="22"/>
          <w:szCs w:val="22"/>
        </w:rPr>
        <w:t xml:space="preserve">Con el objetivo de escoger el mejor modelo posible para cada categoría, el modelo de redes neuronales emplea el método </w:t>
      </w:r>
      <w:proofErr w:type="spellStart"/>
      <w:r w:rsidRPr="007C4AC6">
        <w:rPr>
          <w:rFonts w:ascii="Nunito Sans" w:hAnsi="Nunito Sans" w:cs="Arial"/>
          <w:i/>
          <w:sz w:val="22"/>
          <w:szCs w:val="22"/>
        </w:rPr>
        <w:t>Bagging</w:t>
      </w:r>
      <w:proofErr w:type="spellEnd"/>
      <w:r w:rsidRPr="007C4AC6">
        <w:rPr>
          <w:rFonts w:ascii="Nunito Sans" w:hAnsi="Nunito Sans" w:cs="Arial"/>
          <w:sz w:val="22"/>
          <w:szCs w:val="22"/>
          <w:vertAlign w:val="superscript"/>
        </w:rPr>
        <w:footnoteReference w:id="20"/>
      </w:r>
      <w:r w:rsidRPr="007C4AC6">
        <w:rPr>
          <w:rFonts w:ascii="Nunito Sans" w:hAnsi="Nunito Sans" w:cs="Arial"/>
          <w:sz w:val="22"/>
          <w:szCs w:val="22"/>
        </w:rPr>
        <w:t>, promediando las salidas de cada red para mejorar el rendimiento predictivo, reducir el sobreajuste, mejorar la estabilidad y generalización del modelo</w:t>
      </w:r>
      <w:r w:rsidRPr="007C4AC6">
        <w:rPr>
          <w:rFonts w:ascii="Nunito Sans" w:hAnsi="Nunito Sans" w:cs="Arial"/>
          <w:sz w:val="22"/>
          <w:szCs w:val="22"/>
          <w:vertAlign w:val="superscript"/>
        </w:rPr>
        <w:footnoteReference w:id="21"/>
      </w:r>
      <w:r w:rsidRPr="007C4AC6">
        <w:rPr>
          <w:rFonts w:ascii="Nunito Sans" w:hAnsi="Nunito Sans" w:cs="Arial"/>
          <w:sz w:val="22"/>
          <w:szCs w:val="22"/>
        </w:rPr>
        <w:t xml:space="preserve">. </w:t>
      </w:r>
    </w:p>
    <w:p w14:paraId="6AE1D0A0" w14:textId="00A961F1" w:rsidR="00A20884" w:rsidRPr="007C4AC6" w:rsidRDefault="00C35FDF" w:rsidP="00915434">
      <w:pPr>
        <w:jc w:val="both"/>
        <w:rPr>
          <w:rFonts w:ascii="Nunito Sans" w:hAnsi="Nunito Sans"/>
        </w:rPr>
      </w:pPr>
      <w:r>
        <w:rPr>
          <w:rFonts w:ascii="Nunito Sans" w:hAnsi="Nunito Sans" w:cs="Arial"/>
          <w:sz w:val="22"/>
          <w:szCs w:val="22"/>
        </w:rPr>
        <w:t>Una vez seleccionado</w:t>
      </w:r>
      <w:r w:rsidRPr="007C4AC6">
        <w:rPr>
          <w:rFonts w:ascii="Nunito Sans" w:hAnsi="Nunito Sans" w:cs="Arial"/>
          <w:sz w:val="22"/>
          <w:szCs w:val="22"/>
        </w:rPr>
        <w:t xml:space="preserve"> </w:t>
      </w:r>
      <w:r w:rsidR="00A20884" w:rsidRPr="007C4AC6">
        <w:rPr>
          <w:rFonts w:ascii="Nunito Sans" w:hAnsi="Nunito Sans" w:cs="Arial"/>
          <w:sz w:val="22"/>
          <w:szCs w:val="22"/>
        </w:rPr>
        <w:t>el mejor modelo</w:t>
      </w:r>
      <w:r w:rsidR="005962E7">
        <w:rPr>
          <w:rFonts w:ascii="Nunito Sans" w:hAnsi="Nunito Sans" w:cs="Arial"/>
          <w:sz w:val="22"/>
          <w:szCs w:val="22"/>
        </w:rPr>
        <w:t>,</w:t>
      </w:r>
      <w:r w:rsidR="00A20884" w:rsidRPr="007C4AC6">
        <w:rPr>
          <w:rFonts w:ascii="Nunito Sans" w:hAnsi="Nunito Sans" w:cs="Arial"/>
          <w:sz w:val="22"/>
          <w:szCs w:val="22"/>
        </w:rPr>
        <w:t xml:space="preserve"> se pronostican los meses de octubre, noviembre y diciembre obteniendo que el número de pólizas expuestas para 202</w:t>
      </w:r>
      <w:r w:rsidR="00382BC3" w:rsidRPr="007C4AC6">
        <w:rPr>
          <w:rFonts w:ascii="Nunito Sans" w:hAnsi="Nunito Sans" w:cs="Arial"/>
          <w:sz w:val="22"/>
          <w:szCs w:val="22"/>
        </w:rPr>
        <w:t>4</w:t>
      </w:r>
      <w:r w:rsidR="00A20884" w:rsidRPr="007C4AC6">
        <w:rPr>
          <w:rFonts w:ascii="Nunito Sans" w:hAnsi="Nunito Sans" w:cs="Arial"/>
          <w:sz w:val="22"/>
          <w:szCs w:val="22"/>
        </w:rPr>
        <w:t xml:space="preserve"> será de 9</w:t>
      </w:r>
      <w:r w:rsidR="00846E28">
        <w:rPr>
          <w:rFonts w:ascii="Nunito Sans" w:hAnsi="Nunito Sans" w:cs="Arial"/>
          <w:sz w:val="22"/>
          <w:szCs w:val="22"/>
        </w:rPr>
        <w:t>,</w:t>
      </w:r>
      <w:r w:rsidR="00820401" w:rsidRPr="007C4AC6">
        <w:rPr>
          <w:rFonts w:ascii="Nunito Sans" w:hAnsi="Nunito Sans" w:cs="Arial"/>
          <w:sz w:val="22"/>
          <w:szCs w:val="22"/>
        </w:rPr>
        <w:t xml:space="preserve">9 </w:t>
      </w:r>
      <w:r w:rsidR="00A20884" w:rsidRPr="007C4AC6">
        <w:rPr>
          <w:rFonts w:ascii="Nunito Sans" w:hAnsi="Nunito Sans" w:cs="Arial"/>
          <w:sz w:val="22"/>
          <w:szCs w:val="22"/>
        </w:rPr>
        <w:t>millones.</w:t>
      </w:r>
    </w:p>
    <w:p w14:paraId="22511A04" w14:textId="3A34FBF5" w:rsidR="00C9790A" w:rsidRPr="00B732BC" w:rsidRDefault="00A20884" w:rsidP="00B732BC">
      <w:pPr>
        <w:spacing w:line="240" w:lineRule="auto"/>
        <w:jc w:val="both"/>
        <w:rPr>
          <w:rFonts w:ascii="Nunito Sans" w:hAnsi="Nunito Sans" w:cs="Arial"/>
          <w:b/>
          <w:sz w:val="22"/>
          <w:szCs w:val="22"/>
        </w:rPr>
      </w:pPr>
      <w:r w:rsidRPr="007C4AC6">
        <w:rPr>
          <w:rFonts w:ascii="Nunito Sans" w:hAnsi="Nunito Sans" w:cs="Arial"/>
          <w:sz w:val="22"/>
          <w:szCs w:val="22"/>
        </w:rPr>
        <w:t xml:space="preserve">La Gráfica 1, que muestra el número de pólizas expuestas </w:t>
      </w:r>
      <w:r w:rsidR="00444C5C">
        <w:rPr>
          <w:rFonts w:ascii="Nunito Sans" w:hAnsi="Nunito Sans" w:cs="Arial"/>
          <w:sz w:val="22"/>
          <w:szCs w:val="22"/>
        </w:rPr>
        <w:t>mensualmente</w:t>
      </w:r>
      <w:r w:rsidR="00444C5C" w:rsidRPr="007C4AC6">
        <w:rPr>
          <w:rFonts w:ascii="Nunito Sans" w:hAnsi="Nunito Sans" w:cs="Arial"/>
          <w:sz w:val="22"/>
          <w:szCs w:val="22"/>
        </w:rPr>
        <w:t xml:space="preserve"> </w:t>
      </w:r>
      <w:r w:rsidRPr="007C4AC6">
        <w:rPr>
          <w:rFonts w:ascii="Nunito Sans" w:hAnsi="Nunito Sans" w:cs="Arial"/>
          <w:sz w:val="22"/>
          <w:szCs w:val="22"/>
        </w:rPr>
        <w:t>desde 2020 y el pronóstico para el 202</w:t>
      </w:r>
      <w:r w:rsidR="00411352" w:rsidRPr="007C4AC6">
        <w:rPr>
          <w:rFonts w:ascii="Nunito Sans" w:hAnsi="Nunito Sans" w:cs="Arial"/>
          <w:sz w:val="22"/>
          <w:szCs w:val="22"/>
        </w:rPr>
        <w:t>4</w:t>
      </w:r>
      <w:r w:rsidRPr="007C4AC6">
        <w:rPr>
          <w:rStyle w:val="Refdenotaalpie"/>
          <w:rFonts w:ascii="Nunito Sans" w:hAnsi="Nunito Sans" w:cs="Arial"/>
          <w:sz w:val="22"/>
          <w:szCs w:val="22"/>
        </w:rPr>
        <w:footnoteReference w:id="22"/>
      </w:r>
      <w:r w:rsidR="00187AC5">
        <w:rPr>
          <w:rFonts w:ascii="Nunito Sans" w:hAnsi="Nunito Sans" w:cs="Arial"/>
          <w:sz w:val="22"/>
          <w:szCs w:val="22"/>
        </w:rPr>
        <w:t>. Se puede</w:t>
      </w:r>
      <w:r w:rsidR="008F6104">
        <w:rPr>
          <w:rFonts w:ascii="Nunito Sans" w:hAnsi="Nunito Sans" w:cs="Arial"/>
          <w:sz w:val="22"/>
          <w:szCs w:val="22"/>
        </w:rPr>
        <w:t xml:space="preserve"> </w:t>
      </w:r>
      <w:r w:rsidRPr="007C4AC6">
        <w:rPr>
          <w:rFonts w:ascii="Nunito Sans" w:hAnsi="Nunito Sans" w:cs="Arial"/>
          <w:sz w:val="22"/>
          <w:szCs w:val="22"/>
        </w:rPr>
        <w:t>establecer que el número de expuestos en el último año</w:t>
      </w:r>
      <w:r>
        <w:rPr>
          <w:rFonts w:ascii="Nunito Sans" w:hAnsi="Nunito Sans" w:cs="Arial"/>
          <w:sz w:val="22"/>
          <w:szCs w:val="22"/>
        </w:rPr>
        <w:t xml:space="preserve"> </w:t>
      </w:r>
      <w:r w:rsidR="00C9790A">
        <w:rPr>
          <w:rFonts w:ascii="Nunito Sans" w:hAnsi="Nunito Sans" w:cs="Arial"/>
          <w:sz w:val="22"/>
          <w:szCs w:val="22"/>
        </w:rPr>
        <w:t>ha tenido un menor crecimiento comparado con</w:t>
      </w:r>
      <w:r>
        <w:rPr>
          <w:rFonts w:ascii="Nunito Sans" w:hAnsi="Nunito Sans" w:cs="Arial"/>
          <w:sz w:val="22"/>
          <w:szCs w:val="22"/>
        </w:rPr>
        <w:t xml:space="preserve"> años anteriores.</w:t>
      </w:r>
    </w:p>
    <w:p w14:paraId="025E090B" w14:textId="77777777" w:rsidR="00C9790A" w:rsidRDefault="00C9790A" w:rsidP="00A20884">
      <w:pPr>
        <w:spacing w:after="0" w:line="276" w:lineRule="auto"/>
        <w:jc w:val="center"/>
        <w:rPr>
          <w:rFonts w:ascii="Arial" w:hAnsi="Arial" w:cs="Arial"/>
          <w:b/>
          <w:sz w:val="22"/>
          <w:szCs w:val="22"/>
        </w:rPr>
      </w:pPr>
    </w:p>
    <w:p w14:paraId="06F40CE0" w14:textId="143640AB" w:rsidR="00F52A13" w:rsidRDefault="00A20884" w:rsidP="00A20884">
      <w:pPr>
        <w:spacing w:after="0" w:line="276" w:lineRule="auto"/>
        <w:jc w:val="center"/>
        <w:rPr>
          <w:noProof/>
        </w:rPr>
      </w:pPr>
      <w:r w:rsidRPr="00766553">
        <w:rPr>
          <w:rFonts w:ascii="Arial" w:hAnsi="Arial" w:cs="Arial"/>
          <w:b/>
          <w:sz w:val="22"/>
          <w:szCs w:val="22"/>
        </w:rPr>
        <w:t>Gráfica 1. Exposición mensual</w:t>
      </w:r>
      <w:r w:rsidR="00F52A13">
        <w:rPr>
          <w:noProof/>
          <w14:ligatures w14:val="standardContextual"/>
        </w:rPr>
        <w:drawing>
          <wp:inline distT="0" distB="0" distL="0" distR="0" wp14:anchorId="239B12EA" wp14:editId="65229CF9">
            <wp:extent cx="5316537" cy="2743200"/>
            <wp:effectExtent l="0" t="0" r="0" b="0"/>
            <wp:docPr id="200150117" name="Gráfico 1">
              <a:extLst xmlns:a="http://schemas.openxmlformats.org/drawingml/2006/main">
                <a:ext uri="{FF2B5EF4-FFF2-40B4-BE49-F238E27FC236}">
                  <a16:creationId xmlns:a16="http://schemas.microsoft.com/office/drawing/2014/main" id="{9B0256C6-3448-A0D2-1174-FFD21E85025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61AD9038" w14:textId="1B6AA67E" w:rsidR="00A20884" w:rsidRDefault="00C96E2A" w:rsidP="00A20884">
      <w:pPr>
        <w:spacing w:after="0" w:line="276" w:lineRule="auto"/>
        <w:jc w:val="center"/>
        <w:rPr>
          <w:rFonts w:ascii="Arial" w:hAnsi="Arial" w:cs="Arial"/>
          <w:sz w:val="16"/>
          <w:szCs w:val="16"/>
        </w:rPr>
      </w:pPr>
      <w:r>
        <w:rPr>
          <w:rFonts w:ascii="Arial" w:hAnsi="Arial" w:cs="Arial"/>
          <w:sz w:val="16"/>
          <w:szCs w:val="16"/>
        </w:rPr>
        <w:t xml:space="preserve">Fuente: F-363. </w:t>
      </w:r>
      <w:r w:rsidR="00A20884" w:rsidRPr="00FB6ADA">
        <w:rPr>
          <w:rFonts w:ascii="Arial" w:hAnsi="Arial" w:cs="Arial"/>
          <w:sz w:val="16"/>
          <w:szCs w:val="16"/>
        </w:rPr>
        <w:t>Nota: Datos de 202</w:t>
      </w:r>
      <w:r w:rsidR="007F7A29">
        <w:rPr>
          <w:rFonts w:ascii="Arial" w:hAnsi="Arial" w:cs="Arial"/>
          <w:sz w:val="16"/>
          <w:szCs w:val="16"/>
        </w:rPr>
        <w:t>4</w:t>
      </w:r>
      <w:r w:rsidR="00A20884" w:rsidRPr="00FB6ADA">
        <w:rPr>
          <w:rFonts w:ascii="Arial" w:hAnsi="Arial" w:cs="Arial"/>
          <w:sz w:val="16"/>
          <w:szCs w:val="16"/>
        </w:rPr>
        <w:t xml:space="preserve"> incluyen la estimación de octubre, noviembre y diciembre.</w:t>
      </w:r>
      <w:r w:rsidR="00A20884" w:rsidRPr="00FB6ADA">
        <w:rPr>
          <w:rFonts w:ascii="Arial" w:hAnsi="Arial" w:cs="Arial"/>
          <w:sz w:val="22"/>
          <w:szCs w:val="22"/>
        </w:rPr>
        <w:t xml:space="preserve"> </w:t>
      </w:r>
    </w:p>
    <w:p w14:paraId="5A82A03D" w14:textId="77777777" w:rsidR="00A20884" w:rsidRPr="00766553" w:rsidRDefault="00A20884" w:rsidP="00A20884">
      <w:pPr>
        <w:spacing w:after="0" w:line="240" w:lineRule="auto"/>
        <w:jc w:val="center"/>
        <w:rPr>
          <w:rFonts w:ascii="Arial" w:hAnsi="Arial" w:cs="Arial"/>
          <w:sz w:val="22"/>
          <w:szCs w:val="22"/>
        </w:rPr>
      </w:pPr>
    </w:p>
    <w:p w14:paraId="604A3394" w14:textId="4FD6CA1B" w:rsidR="00A20884" w:rsidRPr="00C9790A" w:rsidRDefault="00A20884" w:rsidP="00A20884">
      <w:pPr>
        <w:spacing w:line="240" w:lineRule="auto"/>
        <w:jc w:val="both"/>
        <w:rPr>
          <w:rFonts w:ascii="Nunito Sans" w:hAnsi="Nunito Sans" w:cs="Arial"/>
          <w:sz w:val="22"/>
          <w:szCs w:val="22"/>
        </w:rPr>
      </w:pPr>
      <w:r w:rsidRPr="00C9790A">
        <w:rPr>
          <w:rFonts w:ascii="Nunito Sans" w:hAnsi="Nunito Sans" w:cs="Arial"/>
          <w:sz w:val="22"/>
          <w:szCs w:val="22"/>
        </w:rPr>
        <w:t xml:space="preserve">El parque automotor asegurado creció </w:t>
      </w:r>
      <w:r w:rsidR="00664555" w:rsidRPr="00C9790A">
        <w:rPr>
          <w:rFonts w:ascii="Nunito Sans" w:hAnsi="Nunito Sans" w:cs="Arial"/>
          <w:sz w:val="22"/>
          <w:szCs w:val="22"/>
        </w:rPr>
        <w:t>2</w:t>
      </w:r>
      <w:r w:rsidRPr="00C9790A">
        <w:rPr>
          <w:rFonts w:ascii="Nunito Sans" w:hAnsi="Nunito Sans" w:cs="Arial"/>
          <w:sz w:val="22"/>
          <w:szCs w:val="22"/>
        </w:rPr>
        <w:t>% entre 202</w:t>
      </w:r>
      <w:r w:rsidR="00664555" w:rsidRPr="00C9790A">
        <w:rPr>
          <w:rFonts w:ascii="Nunito Sans" w:hAnsi="Nunito Sans" w:cs="Arial"/>
          <w:sz w:val="22"/>
          <w:szCs w:val="22"/>
        </w:rPr>
        <w:t>3</w:t>
      </w:r>
      <w:r w:rsidRPr="00C9790A">
        <w:rPr>
          <w:rFonts w:ascii="Nunito Sans" w:hAnsi="Nunito Sans" w:cs="Arial"/>
          <w:sz w:val="22"/>
          <w:szCs w:val="22"/>
        </w:rPr>
        <w:t xml:space="preserve"> y 202</w:t>
      </w:r>
      <w:r w:rsidR="00664555" w:rsidRPr="00C9790A">
        <w:rPr>
          <w:rFonts w:ascii="Nunito Sans" w:hAnsi="Nunito Sans" w:cs="Arial"/>
          <w:sz w:val="22"/>
          <w:szCs w:val="22"/>
        </w:rPr>
        <w:t>4</w:t>
      </w:r>
      <w:r w:rsidRPr="00C9790A">
        <w:rPr>
          <w:rFonts w:ascii="Nunito Sans" w:hAnsi="Nunito Sans" w:cs="Arial"/>
          <w:sz w:val="22"/>
          <w:szCs w:val="22"/>
        </w:rPr>
        <w:t>, pasando de 9</w:t>
      </w:r>
      <w:r w:rsidR="00C9790A">
        <w:rPr>
          <w:rFonts w:ascii="Nunito Sans" w:hAnsi="Nunito Sans" w:cs="Arial"/>
          <w:sz w:val="22"/>
          <w:szCs w:val="22"/>
        </w:rPr>
        <w:t>,</w:t>
      </w:r>
      <w:r w:rsidR="00664555" w:rsidRPr="00C9790A">
        <w:rPr>
          <w:rFonts w:ascii="Nunito Sans" w:hAnsi="Nunito Sans" w:cs="Arial"/>
          <w:sz w:val="22"/>
          <w:szCs w:val="22"/>
        </w:rPr>
        <w:t>7</w:t>
      </w:r>
      <w:r w:rsidRPr="00C9790A">
        <w:rPr>
          <w:rFonts w:ascii="Nunito Sans" w:hAnsi="Nunito Sans" w:cs="Arial"/>
          <w:sz w:val="22"/>
          <w:szCs w:val="22"/>
        </w:rPr>
        <w:t xml:space="preserve"> a 9</w:t>
      </w:r>
      <w:r w:rsidR="00C9790A">
        <w:rPr>
          <w:rFonts w:ascii="Nunito Sans" w:hAnsi="Nunito Sans" w:cs="Arial"/>
          <w:sz w:val="22"/>
          <w:szCs w:val="22"/>
        </w:rPr>
        <w:t>,</w:t>
      </w:r>
      <w:r w:rsidR="00664555" w:rsidRPr="00C9790A">
        <w:rPr>
          <w:rFonts w:ascii="Nunito Sans" w:hAnsi="Nunito Sans" w:cs="Arial"/>
          <w:sz w:val="22"/>
          <w:szCs w:val="22"/>
        </w:rPr>
        <w:t>9</w:t>
      </w:r>
      <w:r w:rsidRPr="00C9790A">
        <w:rPr>
          <w:rFonts w:ascii="Nunito Sans" w:hAnsi="Nunito Sans" w:cs="Arial"/>
          <w:sz w:val="22"/>
          <w:szCs w:val="22"/>
        </w:rPr>
        <w:t xml:space="preserve"> millones de expuestos</w:t>
      </w:r>
      <w:r w:rsidR="00491707" w:rsidRPr="00C9790A">
        <w:rPr>
          <w:rFonts w:ascii="Nunito Sans" w:hAnsi="Nunito Sans" w:cs="Arial"/>
          <w:sz w:val="22"/>
          <w:szCs w:val="22"/>
        </w:rPr>
        <w:t>,</w:t>
      </w:r>
      <w:r w:rsidR="00B37807" w:rsidRPr="00C9790A">
        <w:rPr>
          <w:rFonts w:ascii="Nunito Sans" w:hAnsi="Nunito Sans" w:cs="Arial"/>
          <w:sz w:val="22"/>
          <w:szCs w:val="22"/>
        </w:rPr>
        <w:t xml:space="preserve"> </w:t>
      </w:r>
      <w:r w:rsidR="00491707" w:rsidRPr="00C9790A">
        <w:rPr>
          <w:rFonts w:ascii="Nunito Sans" w:hAnsi="Nunito Sans" w:cs="Arial"/>
          <w:sz w:val="22"/>
          <w:szCs w:val="22"/>
        </w:rPr>
        <w:t xml:space="preserve">un crecimiento inferior </w:t>
      </w:r>
      <w:r w:rsidR="00EC5206" w:rsidRPr="00C9790A">
        <w:rPr>
          <w:rFonts w:ascii="Nunito Sans" w:hAnsi="Nunito Sans" w:cs="Arial"/>
          <w:sz w:val="22"/>
          <w:szCs w:val="22"/>
        </w:rPr>
        <w:t xml:space="preserve">a los últimos </w:t>
      </w:r>
      <w:r w:rsidR="00297CEF">
        <w:rPr>
          <w:rFonts w:ascii="Nunito Sans" w:hAnsi="Nunito Sans" w:cs="Arial"/>
          <w:sz w:val="22"/>
          <w:szCs w:val="22"/>
        </w:rPr>
        <w:t>dos</w:t>
      </w:r>
      <w:r w:rsidR="00EC5206" w:rsidRPr="00C9790A">
        <w:rPr>
          <w:rFonts w:ascii="Nunito Sans" w:hAnsi="Nunito Sans" w:cs="Arial"/>
          <w:sz w:val="22"/>
          <w:szCs w:val="22"/>
        </w:rPr>
        <w:t xml:space="preserve"> </w:t>
      </w:r>
      <w:r w:rsidR="00297CEF">
        <w:rPr>
          <w:rFonts w:ascii="Nunito Sans" w:hAnsi="Nunito Sans" w:cs="Arial"/>
          <w:sz w:val="22"/>
          <w:szCs w:val="22"/>
        </w:rPr>
        <w:t>(</w:t>
      </w:r>
      <w:r w:rsidR="00EC5206" w:rsidRPr="00C9790A">
        <w:rPr>
          <w:rFonts w:ascii="Nunito Sans" w:hAnsi="Nunito Sans" w:cs="Arial"/>
          <w:sz w:val="22"/>
          <w:szCs w:val="22"/>
        </w:rPr>
        <w:t>2</w:t>
      </w:r>
      <w:r w:rsidR="00297CEF">
        <w:rPr>
          <w:rFonts w:ascii="Nunito Sans" w:hAnsi="Nunito Sans" w:cs="Arial"/>
          <w:sz w:val="22"/>
          <w:szCs w:val="22"/>
        </w:rPr>
        <w:t>)</w:t>
      </w:r>
      <w:r w:rsidR="00EC5206" w:rsidRPr="00C9790A">
        <w:rPr>
          <w:rFonts w:ascii="Nunito Sans" w:hAnsi="Nunito Sans" w:cs="Arial"/>
          <w:sz w:val="22"/>
          <w:szCs w:val="22"/>
        </w:rPr>
        <w:t xml:space="preserve"> años</w:t>
      </w:r>
      <w:r w:rsidR="00BA0256" w:rsidRPr="00C9790A">
        <w:rPr>
          <w:rFonts w:ascii="Nunito Sans" w:hAnsi="Nunito Sans" w:cs="Arial"/>
          <w:sz w:val="22"/>
          <w:szCs w:val="22"/>
        </w:rPr>
        <w:t xml:space="preserve"> (</w:t>
      </w:r>
      <w:r w:rsidR="004C5272" w:rsidRPr="00C9790A">
        <w:rPr>
          <w:rFonts w:ascii="Nunito Sans" w:hAnsi="Nunito Sans" w:cs="Arial"/>
          <w:sz w:val="22"/>
          <w:szCs w:val="22"/>
        </w:rPr>
        <w:t>6%)</w:t>
      </w:r>
      <w:r w:rsidRPr="00C9790A">
        <w:rPr>
          <w:rFonts w:ascii="Nunito Sans" w:hAnsi="Nunito Sans" w:cs="Arial"/>
          <w:sz w:val="22"/>
          <w:szCs w:val="22"/>
        </w:rPr>
        <w:t xml:space="preserve">. Entre los principales automotores que presentaron aumento en su participación en expuestos, se </w:t>
      </w:r>
      <w:r w:rsidRPr="00C9790A">
        <w:rPr>
          <w:rFonts w:ascii="Nunito Sans" w:hAnsi="Nunito Sans" w:cs="Arial"/>
          <w:sz w:val="22"/>
          <w:szCs w:val="22"/>
        </w:rPr>
        <w:lastRenderedPageBreak/>
        <w:t xml:space="preserve">encuentran las motocicletas con </w:t>
      </w:r>
      <w:r w:rsidR="00EA14F6" w:rsidRPr="00C9790A">
        <w:rPr>
          <w:rFonts w:ascii="Nunito Sans" w:hAnsi="Nunito Sans" w:cs="Arial"/>
          <w:sz w:val="22"/>
          <w:szCs w:val="22"/>
        </w:rPr>
        <w:t>48</w:t>
      </w:r>
      <w:r w:rsidRPr="00C9790A">
        <w:rPr>
          <w:rFonts w:ascii="Nunito Sans" w:hAnsi="Nunito Sans" w:cs="Arial"/>
          <w:sz w:val="22"/>
          <w:szCs w:val="22"/>
        </w:rPr>
        <w:t>% (+</w:t>
      </w:r>
      <w:r w:rsidR="00EA14F6" w:rsidRPr="00C9790A">
        <w:rPr>
          <w:rFonts w:ascii="Nunito Sans" w:hAnsi="Nunito Sans" w:cs="Arial"/>
          <w:sz w:val="22"/>
          <w:szCs w:val="22"/>
        </w:rPr>
        <w:t>1</w:t>
      </w:r>
      <w:r w:rsidRPr="00C9790A">
        <w:rPr>
          <w:rFonts w:ascii="Nunito Sans" w:hAnsi="Nunito Sans" w:cs="Arial"/>
          <w:sz w:val="22"/>
          <w:szCs w:val="22"/>
        </w:rPr>
        <w:t>pp). Por su parte, los automóviles familiares representaron el 2</w:t>
      </w:r>
      <w:r w:rsidR="00351102" w:rsidRPr="00C9790A">
        <w:rPr>
          <w:rFonts w:ascii="Nunito Sans" w:hAnsi="Nunito Sans" w:cs="Arial"/>
          <w:sz w:val="22"/>
          <w:szCs w:val="22"/>
        </w:rPr>
        <w:t>7</w:t>
      </w:r>
      <w:r w:rsidRPr="00C9790A">
        <w:rPr>
          <w:rFonts w:ascii="Nunito Sans" w:hAnsi="Nunito Sans" w:cs="Arial"/>
          <w:sz w:val="22"/>
          <w:szCs w:val="22"/>
        </w:rPr>
        <w:t>%</w:t>
      </w:r>
      <w:r w:rsidRPr="00C9790A">
        <w:rPr>
          <w:rFonts w:ascii="Nunito Sans" w:hAnsi="Nunito Sans" w:cs="Arial"/>
          <w:b/>
          <w:sz w:val="22"/>
          <w:szCs w:val="22"/>
        </w:rPr>
        <w:t xml:space="preserve"> </w:t>
      </w:r>
      <w:r w:rsidRPr="00C9790A">
        <w:rPr>
          <w:rFonts w:ascii="Nunito Sans" w:hAnsi="Nunito Sans" w:cs="Arial"/>
          <w:sz w:val="22"/>
          <w:szCs w:val="22"/>
        </w:rPr>
        <w:t>de los expuestos (2</w:t>
      </w:r>
      <w:r w:rsidR="008B6786">
        <w:rPr>
          <w:rFonts w:ascii="Nunito Sans" w:hAnsi="Nunito Sans" w:cs="Arial"/>
          <w:sz w:val="22"/>
          <w:szCs w:val="22"/>
        </w:rPr>
        <w:t>,</w:t>
      </w:r>
      <w:r w:rsidRPr="00C9790A">
        <w:rPr>
          <w:rFonts w:ascii="Nunito Sans" w:hAnsi="Nunito Sans" w:cs="Arial"/>
          <w:sz w:val="22"/>
          <w:szCs w:val="22"/>
        </w:rPr>
        <w:t>7</w:t>
      </w:r>
      <w:r w:rsidR="00CE559E" w:rsidRPr="00C9790A">
        <w:rPr>
          <w:rFonts w:ascii="Nunito Sans" w:hAnsi="Nunito Sans" w:cs="Arial"/>
          <w:sz w:val="22"/>
          <w:szCs w:val="22"/>
        </w:rPr>
        <w:t>0</w:t>
      </w:r>
      <w:r w:rsidRPr="00C9790A">
        <w:rPr>
          <w:rFonts w:ascii="Nunito Sans" w:hAnsi="Nunito Sans" w:cs="Arial"/>
          <w:sz w:val="22"/>
          <w:szCs w:val="22"/>
        </w:rPr>
        <w:t xml:space="preserve"> millones) disminuyendo su participación frente al año anterior (-</w:t>
      </w:r>
      <w:r w:rsidR="009D30E0" w:rsidRPr="00C9790A">
        <w:rPr>
          <w:rFonts w:ascii="Nunito Sans" w:hAnsi="Nunito Sans" w:cs="Arial"/>
          <w:sz w:val="22"/>
          <w:szCs w:val="22"/>
        </w:rPr>
        <w:t>1</w:t>
      </w:r>
      <w:r w:rsidRPr="00C9790A">
        <w:rPr>
          <w:rFonts w:ascii="Nunito Sans" w:hAnsi="Nunito Sans" w:cs="Arial"/>
          <w:sz w:val="22"/>
          <w:szCs w:val="22"/>
        </w:rPr>
        <w:t>pp).</w:t>
      </w:r>
    </w:p>
    <w:p w14:paraId="19A9926E" w14:textId="1D77871D" w:rsidR="00A20884" w:rsidRPr="00181BC7" w:rsidRDefault="00A20884" w:rsidP="00A20884">
      <w:pPr>
        <w:rPr>
          <w:rFonts w:ascii="Nunito Sans" w:hAnsi="Nunito Sans" w:cs="Arial"/>
          <w:b/>
          <w:sz w:val="22"/>
          <w:szCs w:val="22"/>
        </w:rPr>
      </w:pPr>
      <w:r w:rsidRPr="00181BC7">
        <w:rPr>
          <w:rFonts w:ascii="Nunito Sans" w:hAnsi="Nunito Sans" w:cs="Arial"/>
          <w:b/>
          <w:sz w:val="22"/>
          <w:szCs w:val="22"/>
        </w:rPr>
        <w:t xml:space="preserve">Estimación de expuestos para </w:t>
      </w:r>
      <w:r w:rsidRPr="00181BC7">
        <w:rPr>
          <w:rFonts w:ascii="Nunito Sans" w:hAnsi="Nunito Sans" w:cs="Arial"/>
          <w:b/>
          <w:bCs/>
          <w:sz w:val="22"/>
          <w:szCs w:val="22"/>
        </w:rPr>
        <w:t>202</w:t>
      </w:r>
      <w:r w:rsidR="00634B0D" w:rsidRPr="00181BC7">
        <w:rPr>
          <w:rFonts w:ascii="Nunito Sans" w:hAnsi="Nunito Sans" w:cs="Arial"/>
          <w:b/>
          <w:bCs/>
          <w:sz w:val="22"/>
          <w:szCs w:val="22"/>
        </w:rPr>
        <w:t>5</w:t>
      </w:r>
      <w:r w:rsidRPr="00181BC7">
        <w:rPr>
          <w:rFonts w:ascii="Nunito Sans" w:hAnsi="Nunito Sans" w:cs="Arial"/>
          <w:b/>
          <w:sz w:val="22"/>
          <w:szCs w:val="22"/>
        </w:rPr>
        <w:t>.</w:t>
      </w:r>
    </w:p>
    <w:p w14:paraId="19633B63" w14:textId="0D8733A4" w:rsidR="00A20884" w:rsidRPr="00181BC7" w:rsidRDefault="00A20884" w:rsidP="00A20884">
      <w:pPr>
        <w:spacing w:line="240" w:lineRule="auto"/>
        <w:jc w:val="both"/>
        <w:rPr>
          <w:rFonts w:ascii="Nunito Sans" w:hAnsi="Nunito Sans" w:cs="Arial"/>
          <w:sz w:val="22"/>
          <w:szCs w:val="22"/>
        </w:rPr>
      </w:pPr>
      <w:r w:rsidRPr="00181BC7">
        <w:rPr>
          <w:rFonts w:ascii="Nunito Sans" w:hAnsi="Nunito Sans" w:cs="Arial"/>
          <w:sz w:val="22"/>
          <w:szCs w:val="22"/>
        </w:rPr>
        <w:t>A partir de los resultados obtenidos del número de expuestos en cada categoría para 202</w:t>
      </w:r>
      <w:r w:rsidR="00E6090A" w:rsidRPr="00181BC7">
        <w:rPr>
          <w:rFonts w:ascii="Nunito Sans" w:hAnsi="Nunito Sans" w:cs="Arial"/>
          <w:sz w:val="22"/>
          <w:szCs w:val="22"/>
        </w:rPr>
        <w:t>4</w:t>
      </w:r>
      <w:r w:rsidRPr="00181BC7">
        <w:rPr>
          <w:rFonts w:ascii="Nunito Sans" w:hAnsi="Nunito Sans" w:cs="Arial"/>
          <w:sz w:val="22"/>
          <w:szCs w:val="22"/>
        </w:rPr>
        <w:t xml:space="preserve"> y observando que el parque automotor asegurado crece año a año y cambia su composición entre categorías, se realiza una estimación del comportamiento de este para el periodo de vigencia de las nuevas tarifas máximas de la siguiente manera:</w:t>
      </w:r>
    </w:p>
    <w:p w14:paraId="0EEA0C00" w14:textId="3429A2E7" w:rsidR="00A20884" w:rsidRPr="00181BC7" w:rsidRDefault="00000000" w:rsidP="00A20884">
      <w:pPr>
        <w:spacing w:line="240" w:lineRule="auto"/>
        <w:jc w:val="both"/>
        <w:rPr>
          <w:rFonts w:ascii="Nunito Sans" w:hAnsi="Nunito Sans" w:cs="Arial"/>
          <w:sz w:val="22"/>
          <w:szCs w:val="22"/>
        </w:rPr>
      </w:pPr>
      <m:oMathPara>
        <m:oMath>
          <m:sSub>
            <m:sSubPr>
              <m:ctrlPr>
                <w:rPr>
                  <w:rFonts w:ascii="Cambria Math" w:hAnsi="Cambria Math" w:cs="Arial"/>
                  <w:i/>
                  <w:sz w:val="22"/>
                  <w:szCs w:val="22"/>
                </w:rPr>
              </m:ctrlPr>
            </m:sSubPr>
            <m:e>
              <m:r>
                <w:rPr>
                  <w:rFonts w:ascii="Cambria Math" w:hAnsi="Cambria Math" w:cs="Arial"/>
                  <w:sz w:val="22"/>
                  <w:szCs w:val="22"/>
                </w:rPr>
                <m:t>Exp</m:t>
              </m:r>
            </m:e>
            <m:sub>
              <m:r>
                <w:rPr>
                  <w:rFonts w:ascii="Cambria Math" w:hAnsi="Cambria Math" w:cs="Arial"/>
                  <w:sz w:val="22"/>
                  <w:szCs w:val="22"/>
                </w:rPr>
                <m:t>t+1</m:t>
              </m:r>
            </m:sub>
          </m:sSub>
          <m:d>
            <m:dPr>
              <m:ctrlPr>
                <w:rPr>
                  <w:rFonts w:ascii="Cambria Math" w:hAnsi="Cambria Math" w:cs="Arial"/>
                  <w:i/>
                  <w:sz w:val="22"/>
                  <w:szCs w:val="22"/>
                </w:rPr>
              </m:ctrlPr>
            </m:dPr>
            <m:e>
              <m:r>
                <w:rPr>
                  <w:rFonts w:ascii="Cambria Math" w:hAnsi="Cambria Math" w:cs="Arial"/>
                  <w:sz w:val="22"/>
                  <w:szCs w:val="22"/>
                </w:rPr>
                <m:t>c</m:t>
              </m:r>
            </m:e>
          </m:d>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Exp</m:t>
              </m:r>
            </m:e>
            <m:sub>
              <m:r>
                <w:rPr>
                  <w:rFonts w:ascii="Cambria Math" w:hAnsi="Cambria Math" w:cs="Arial"/>
                  <w:sz w:val="22"/>
                  <w:szCs w:val="22"/>
                </w:rPr>
                <m:t>t</m:t>
              </m:r>
            </m:sub>
          </m:sSub>
          <m:r>
            <w:rPr>
              <w:rFonts w:ascii="Cambria Math" w:hAnsi="Cambria Math" w:cs="Arial"/>
              <w:sz w:val="22"/>
              <w:szCs w:val="22"/>
            </w:rPr>
            <m:t>*∆E*P(c)</m:t>
          </m:r>
        </m:oMath>
      </m:oMathPara>
    </w:p>
    <w:p w14:paraId="43DB16F8" w14:textId="77777777" w:rsidR="00A20884" w:rsidRPr="00181BC7" w:rsidRDefault="00A20884" w:rsidP="00A20884">
      <w:pPr>
        <w:spacing w:line="240" w:lineRule="auto"/>
        <w:jc w:val="both"/>
        <w:rPr>
          <w:rFonts w:ascii="Nunito Sans" w:hAnsi="Nunito Sans" w:cs="Arial"/>
          <w:sz w:val="22"/>
          <w:szCs w:val="22"/>
        </w:rPr>
      </w:pPr>
      <w:r w:rsidRPr="00181BC7">
        <w:rPr>
          <w:rFonts w:ascii="Nunito Sans" w:hAnsi="Nunito Sans" w:cs="Arial"/>
          <w:sz w:val="22"/>
          <w:szCs w:val="22"/>
        </w:rPr>
        <w:t>Donde:</w:t>
      </w:r>
    </w:p>
    <w:p w14:paraId="470D000F" w14:textId="35724798" w:rsidR="00A20884" w:rsidRPr="00181BC7" w:rsidRDefault="00000000" w:rsidP="00A20884">
      <w:pPr>
        <w:spacing w:line="240" w:lineRule="auto"/>
        <w:jc w:val="both"/>
        <w:rPr>
          <w:rFonts w:ascii="Nunito Sans" w:hAnsi="Nunito Sans" w:cs="Arial"/>
          <w:sz w:val="22"/>
          <w:szCs w:val="22"/>
        </w:rPr>
      </w:pPr>
      <m:oMath>
        <m:sSub>
          <m:sSubPr>
            <m:ctrlPr>
              <w:rPr>
                <w:rFonts w:ascii="Cambria Math" w:hAnsi="Cambria Math" w:cs="Arial"/>
                <w:i/>
                <w:sz w:val="22"/>
                <w:szCs w:val="22"/>
              </w:rPr>
            </m:ctrlPr>
          </m:sSubPr>
          <m:e>
            <m:r>
              <w:rPr>
                <w:rFonts w:ascii="Cambria Math" w:hAnsi="Cambria Math" w:cs="Arial"/>
                <w:sz w:val="22"/>
                <w:szCs w:val="22"/>
              </w:rPr>
              <m:t>Exp</m:t>
            </m:r>
          </m:e>
          <m:sub>
            <m:r>
              <w:rPr>
                <w:rFonts w:ascii="Cambria Math" w:hAnsi="Cambria Math" w:cs="Arial"/>
                <w:sz w:val="22"/>
                <w:szCs w:val="22"/>
              </w:rPr>
              <m:t>t+1</m:t>
            </m:r>
          </m:sub>
        </m:sSub>
        <m:d>
          <m:dPr>
            <m:ctrlPr>
              <w:rPr>
                <w:rFonts w:ascii="Cambria Math" w:hAnsi="Cambria Math" w:cs="Arial"/>
                <w:i/>
                <w:sz w:val="22"/>
                <w:szCs w:val="22"/>
              </w:rPr>
            </m:ctrlPr>
          </m:dPr>
          <m:e>
            <m:r>
              <w:rPr>
                <w:rFonts w:ascii="Cambria Math" w:hAnsi="Cambria Math" w:cs="Arial"/>
                <w:sz w:val="22"/>
                <w:szCs w:val="22"/>
              </w:rPr>
              <m:t>c</m:t>
            </m:r>
          </m:e>
        </m:d>
      </m:oMath>
      <w:r w:rsidR="00A20884" w:rsidRPr="00181BC7">
        <w:rPr>
          <w:rFonts w:ascii="Nunito Sans" w:hAnsi="Nunito Sans" w:cs="Arial"/>
          <w:sz w:val="22"/>
          <w:szCs w:val="22"/>
        </w:rPr>
        <w:t>: Corresponde a la exposición para el 202</w:t>
      </w:r>
      <w:r w:rsidR="0090632D" w:rsidRPr="00181BC7">
        <w:rPr>
          <w:rFonts w:ascii="Nunito Sans" w:hAnsi="Nunito Sans" w:cs="Arial"/>
          <w:sz w:val="22"/>
          <w:szCs w:val="22"/>
        </w:rPr>
        <w:t>5</w:t>
      </w:r>
      <w:r w:rsidR="00A20884" w:rsidRPr="00181BC7">
        <w:rPr>
          <w:rFonts w:ascii="Nunito Sans" w:hAnsi="Nunito Sans" w:cs="Arial"/>
          <w:sz w:val="22"/>
          <w:szCs w:val="22"/>
        </w:rPr>
        <w:t xml:space="preserve"> de la categoría </w:t>
      </w:r>
      <m:oMath>
        <m:r>
          <w:rPr>
            <w:rFonts w:ascii="Cambria Math" w:hAnsi="Cambria Math" w:cs="Arial"/>
            <w:sz w:val="22"/>
            <w:szCs w:val="22"/>
          </w:rPr>
          <m:t>c</m:t>
        </m:r>
      </m:oMath>
      <w:r w:rsidR="00A20884" w:rsidRPr="00181BC7">
        <w:rPr>
          <w:rFonts w:ascii="Nunito Sans" w:hAnsi="Nunito Sans" w:cs="Arial"/>
          <w:sz w:val="22"/>
          <w:szCs w:val="22"/>
        </w:rPr>
        <w:t>.</w:t>
      </w:r>
    </w:p>
    <w:p w14:paraId="58C822BA" w14:textId="7BA44FC2" w:rsidR="00A20884" w:rsidRPr="00181BC7" w:rsidRDefault="00000000" w:rsidP="00A20884">
      <w:pPr>
        <w:spacing w:line="240" w:lineRule="auto"/>
        <w:jc w:val="both"/>
        <w:rPr>
          <w:rFonts w:ascii="Nunito Sans" w:hAnsi="Nunito Sans" w:cs="Arial"/>
          <w:sz w:val="22"/>
          <w:szCs w:val="22"/>
        </w:rPr>
      </w:pPr>
      <m:oMath>
        <m:sSub>
          <m:sSubPr>
            <m:ctrlPr>
              <w:rPr>
                <w:rFonts w:ascii="Cambria Math" w:hAnsi="Cambria Math" w:cs="Arial"/>
                <w:i/>
                <w:sz w:val="22"/>
                <w:szCs w:val="22"/>
              </w:rPr>
            </m:ctrlPr>
          </m:sSubPr>
          <m:e>
            <m:r>
              <w:rPr>
                <w:rFonts w:ascii="Cambria Math" w:hAnsi="Cambria Math" w:cs="Arial"/>
                <w:sz w:val="22"/>
                <w:szCs w:val="22"/>
              </w:rPr>
              <m:t>Exp</m:t>
            </m:r>
          </m:e>
          <m:sub>
            <m:r>
              <w:rPr>
                <w:rFonts w:ascii="Cambria Math" w:hAnsi="Cambria Math" w:cs="Arial"/>
                <w:sz w:val="22"/>
                <w:szCs w:val="22"/>
              </w:rPr>
              <m:t>t</m:t>
            </m:r>
          </m:sub>
        </m:sSub>
      </m:oMath>
      <w:r w:rsidR="00A20884" w:rsidRPr="00181BC7">
        <w:rPr>
          <w:rFonts w:ascii="Nunito Sans" w:hAnsi="Nunito Sans" w:cs="Arial"/>
          <w:sz w:val="22"/>
          <w:szCs w:val="22"/>
        </w:rPr>
        <w:t>: Corresponde al total de expuestos en 202</w:t>
      </w:r>
      <w:r w:rsidR="0090632D" w:rsidRPr="00181BC7">
        <w:rPr>
          <w:rFonts w:ascii="Nunito Sans" w:hAnsi="Nunito Sans" w:cs="Arial"/>
          <w:sz w:val="22"/>
          <w:szCs w:val="22"/>
        </w:rPr>
        <w:t>4</w:t>
      </w:r>
      <w:r w:rsidR="00A20884" w:rsidRPr="00181BC7">
        <w:rPr>
          <w:rFonts w:ascii="Nunito Sans" w:hAnsi="Nunito Sans" w:cs="Arial"/>
          <w:sz w:val="22"/>
          <w:szCs w:val="22"/>
        </w:rPr>
        <w:t>.</w:t>
      </w:r>
    </w:p>
    <w:p w14:paraId="10E92D43" w14:textId="77777777" w:rsidR="00A20884" w:rsidRPr="00181BC7" w:rsidRDefault="00A20884" w:rsidP="00A20884">
      <w:pPr>
        <w:spacing w:line="240" w:lineRule="auto"/>
        <w:jc w:val="both"/>
        <w:rPr>
          <w:rFonts w:ascii="Nunito Sans" w:hAnsi="Nunito Sans" w:cs="Arial"/>
          <w:sz w:val="22"/>
          <w:szCs w:val="22"/>
        </w:rPr>
      </w:pPr>
      <m:oMath>
        <m:r>
          <w:rPr>
            <w:rFonts w:ascii="Cambria Math" w:hAnsi="Cambria Math" w:cs="Arial"/>
            <w:sz w:val="22"/>
            <w:szCs w:val="22"/>
          </w:rPr>
          <m:t>∆E</m:t>
        </m:r>
      </m:oMath>
      <w:r w:rsidRPr="00181BC7">
        <w:rPr>
          <w:rFonts w:ascii="Nunito Sans" w:hAnsi="Nunito Sans" w:cs="Arial"/>
          <w:sz w:val="22"/>
          <w:szCs w:val="22"/>
        </w:rPr>
        <w:t>: Corresponde al promedio del crecimiento de los últimos dos años.</w:t>
      </w:r>
    </w:p>
    <w:p w14:paraId="3E5444BE" w14:textId="56D6AF6F" w:rsidR="00D41B09" w:rsidRPr="00181BC7" w:rsidRDefault="00A20884" w:rsidP="00A20884">
      <w:pPr>
        <w:spacing w:line="240" w:lineRule="auto"/>
        <w:jc w:val="both"/>
        <w:rPr>
          <w:rFonts w:ascii="Nunito Sans" w:hAnsi="Nunito Sans" w:cs="Arial"/>
          <w:sz w:val="22"/>
          <w:szCs w:val="22"/>
        </w:rPr>
      </w:pPr>
      <m:oMath>
        <m:r>
          <w:rPr>
            <w:rFonts w:ascii="Cambria Math" w:hAnsi="Cambria Math" w:cs="Arial"/>
            <w:sz w:val="22"/>
            <w:szCs w:val="22"/>
          </w:rPr>
          <m:t>P(c)</m:t>
        </m:r>
      </m:oMath>
      <w:r w:rsidRPr="00181BC7">
        <w:rPr>
          <w:rFonts w:ascii="Nunito Sans" w:hAnsi="Nunito Sans" w:cs="Arial"/>
          <w:sz w:val="22"/>
          <w:szCs w:val="22"/>
        </w:rPr>
        <w:t xml:space="preserve">: Participación </w:t>
      </w:r>
      <w:r w:rsidR="0003458E" w:rsidRPr="00181BC7">
        <w:rPr>
          <w:rFonts w:ascii="Nunito Sans" w:hAnsi="Nunito Sans" w:cs="Arial"/>
          <w:sz w:val="22"/>
          <w:szCs w:val="22"/>
        </w:rPr>
        <w:t xml:space="preserve">proyectada </w:t>
      </w:r>
      <w:r w:rsidR="009B2E07" w:rsidRPr="00181BC7">
        <w:rPr>
          <w:rFonts w:ascii="Nunito Sans" w:hAnsi="Nunito Sans" w:cs="Arial"/>
          <w:sz w:val="22"/>
          <w:szCs w:val="22"/>
        </w:rPr>
        <w:t xml:space="preserve">para 2025 </w:t>
      </w:r>
      <w:r w:rsidRPr="00181BC7">
        <w:rPr>
          <w:rFonts w:ascii="Nunito Sans" w:hAnsi="Nunito Sans" w:cs="Arial"/>
          <w:sz w:val="22"/>
          <w:szCs w:val="22"/>
        </w:rPr>
        <w:t xml:space="preserve">de la exposición de cada categoría </w:t>
      </w:r>
      <m:oMath>
        <m:r>
          <w:rPr>
            <w:rFonts w:ascii="Cambria Math" w:hAnsi="Cambria Math" w:cs="Arial"/>
            <w:sz w:val="22"/>
            <w:szCs w:val="22"/>
          </w:rPr>
          <m:t>c</m:t>
        </m:r>
      </m:oMath>
      <w:r w:rsidRPr="00181BC7">
        <w:rPr>
          <w:rFonts w:ascii="Nunito Sans" w:hAnsi="Nunito Sans" w:cs="Arial"/>
          <w:sz w:val="22"/>
          <w:szCs w:val="22"/>
        </w:rPr>
        <w:t xml:space="preserve"> dentro del total de la </w:t>
      </w:r>
      <w:r w:rsidRPr="00181BC7" w:rsidDel="00323721">
        <w:rPr>
          <w:rFonts w:ascii="Nunito Sans" w:hAnsi="Nunito Sans" w:cs="Arial"/>
          <w:sz w:val="22"/>
          <w:szCs w:val="22"/>
        </w:rPr>
        <w:t>exposición</w:t>
      </w:r>
      <w:r w:rsidR="00D41B09" w:rsidRPr="00181BC7">
        <w:rPr>
          <w:rFonts w:ascii="Nunito Sans" w:hAnsi="Nunito Sans" w:cs="Arial"/>
          <w:sz w:val="22"/>
          <w:szCs w:val="22"/>
        </w:rPr>
        <w:t>.</w:t>
      </w:r>
    </w:p>
    <w:p w14:paraId="2A025ECD" w14:textId="77777777" w:rsidR="0015016B" w:rsidRDefault="00A20884" w:rsidP="00A20884">
      <w:pPr>
        <w:spacing w:line="240" w:lineRule="auto"/>
        <w:jc w:val="both"/>
        <w:rPr>
          <w:rFonts w:ascii="Nunito Sans" w:hAnsi="Nunito Sans" w:cs="Arial"/>
          <w:sz w:val="22"/>
          <w:szCs w:val="22"/>
        </w:rPr>
      </w:pPr>
      <w:r w:rsidRPr="00181BC7">
        <w:rPr>
          <w:rFonts w:ascii="Nunito Sans" w:hAnsi="Nunito Sans" w:cs="Arial"/>
          <w:sz w:val="22"/>
          <w:szCs w:val="22"/>
        </w:rPr>
        <w:t xml:space="preserve">La Gráfica 2 presenta la evolución del número de expuestos y la participación en </w:t>
      </w:r>
      <w:r w:rsidR="00347F3B" w:rsidRPr="00181BC7">
        <w:rPr>
          <w:rFonts w:ascii="Nunito Sans" w:hAnsi="Nunito Sans" w:cs="Arial"/>
          <w:sz w:val="22"/>
          <w:szCs w:val="22"/>
        </w:rPr>
        <w:t xml:space="preserve">el </w:t>
      </w:r>
      <w:r w:rsidRPr="00181BC7">
        <w:rPr>
          <w:rFonts w:ascii="Nunito Sans" w:hAnsi="Nunito Sans" w:cs="Arial"/>
          <w:sz w:val="22"/>
          <w:szCs w:val="22"/>
        </w:rPr>
        <w:t xml:space="preserve">total de expuestos para las </w:t>
      </w:r>
      <w:r w:rsidR="001F7D4A">
        <w:rPr>
          <w:rFonts w:ascii="Nunito Sans" w:hAnsi="Nunito Sans" w:cs="Arial"/>
          <w:sz w:val="22"/>
          <w:szCs w:val="22"/>
        </w:rPr>
        <w:t>nueve (</w:t>
      </w:r>
      <w:r w:rsidRPr="00181BC7">
        <w:rPr>
          <w:rFonts w:ascii="Nunito Sans" w:hAnsi="Nunito Sans" w:cs="Arial"/>
          <w:sz w:val="22"/>
          <w:szCs w:val="22"/>
        </w:rPr>
        <w:t>9</w:t>
      </w:r>
      <w:r w:rsidR="001F7D4A">
        <w:rPr>
          <w:rFonts w:ascii="Nunito Sans" w:hAnsi="Nunito Sans" w:cs="Arial"/>
          <w:sz w:val="22"/>
          <w:szCs w:val="22"/>
        </w:rPr>
        <w:t>)</w:t>
      </w:r>
      <w:r w:rsidRPr="00181BC7">
        <w:rPr>
          <w:rFonts w:ascii="Nunito Sans" w:hAnsi="Nunito Sans" w:cs="Arial"/>
          <w:sz w:val="22"/>
          <w:szCs w:val="22"/>
        </w:rPr>
        <w:t xml:space="preserve"> agrupaciones de las categorías de vehículos automotores</w:t>
      </w:r>
      <w:r w:rsidR="00347F3B" w:rsidRPr="00181BC7">
        <w:rPr>
          <w:rFonts w:ascii="Nunito Sans" w:hAnsi="Nunito Sans" w:cs="Arial"/>
          <w:sz w:val="22"/>
          <w:szCs w:val="22"/>
        </w:rPr>
        <w:t>, para el periodo comprendido</w:t>
      </w:r>
      <w:r w:rsidRPr="00181BC7">
        <w:rPr>
          <w:rFonts w:ascii="Nunito Sans" w:hAnsi="Nunito Sans" w:cs="Arial"/>
          <w:sz w:val="22"/>
          <w:szCs w:val="22"/>
        </w:rPr>
        <w:t xml:space="preserve"> entre 202</w:t>
      </w:r>
      <w:r w:rsidR="00E45938" w:rsidRPr="00181BC7">
        <w:rPr>
          <w:rFonts w:ascii="Nunito Sans" w:hAnsi="Nunito Sans" w:cs="Arial"/>
          <w:sz w:val="22"/>
          <w:szCs w:val="22"/>
        </w:rPr>
        <w:t>2</w:t>
      </w:r>
      <w:r w:rsidR="00347F3B" w:rsidRPr="00181BC7">
        <w:rPr>
          <w:rFonts w:ascii="Nunito Sans" w:hAnsi="Nunito Sans" w:cs="Arial"/>
          <w:sz w:val="22"/>
          <w:szCs w:val="22"/>
        </w:rPr>
        <w:t xml:space="preserve"> y</w:t>
      </w:r>
      <w:r w:rsidRPr="00181BC7">
        <w:rPr>
          <w:rFonts w:ascii="Nunito Sans" w:hAnsi="Nunito Sans" w:cs="Arial"/>
          <w:sz w:val="22"/>
          <w:szCs w:val="22"/>
        </w:rPr>
        <w:t xml:space="preserve"> 202</w:t>
      </w:r>
      <w:r w:rsidR="00666F1B" w:rsidRPr="00181BC7">
        <w:rPr>
          <w:rFonts w:ascii="Nunito Sans" w:hAnsi="Nunito Sans" w:cs="Arial"/>
          <w:sz w:val="22"/>
          <w:szCs w:val="22"/>
        </w:rPr>
        <w:t>4</w:t>
      </w:r>
      <w:r w:rsidRPr="00181BC7">
        <w:rPr>
          <w:rFonts w:ascii="Nunito Sans" w:hAnsi="Nunito Sans" w:cs="Arial"/>
          <w:sz w:val="22"/>
          <w:szCs w:val="22"/>
        </w:rPr>
        <w:t xml:space="preserve"> y </w:t>
      </w:r>
      <w:r w:rsidR="00347F3B" w:rsidRPr="00181BC7">
        <w:rPr>
          <w:rFonts w:ascii="Nunito Sans" w:hAnsi="Nunito Sans" w:cs="Arial"/>
          <w:sz w:val="22"/>
          <w:szCs w:val="22"/>
        </w:rPr>
        <w:t>el proyectado para</w:t>
      </w:r>
      <w:r w:rsidRPr="00181BC7">
        <w:rPr>
          <w:rFonts w:ascii="Nunito Sans" w:hAnsi="Nunito Sans" w:cs="Arial"/>
          <w:sz w:val="22"/>
          <w:szCs w:val="22"/>
        </w:rPr>
        <w:t xml:space="preserve"> 202</w:t>
      </w:r>
      <w:r w:rsidR="00666F1B" w:rsidRPr="00181BC7">
        <w:rPr>
          <w:rFonts w:ascii="Nunito Sans" w:hAnsi="Nunito Sans" w:cs="Arial"/>
          <w:sz w:val="22"/>
          <w:szCs w:val="22"/>
        </w:rPr>
        <w:t>5</w:t>
      </w:r>
      <w:r w:rsidR="0000648E" w:rsidRPr="00181BC7">
        <w:rPr>
          <w:rFonts w:ascii="Nunito Sans" w:hAnsi="Nunito Sans" w:cs="Arial"/>
          <w:sz w:val="22"/>
          <w:szCs w:val="22"/>
        </w:rPr>
        <w:t>,</w:t>
      </w:r>
      <w:r w:rsidRPr="00181BC7">
        <w:rPr>
          <w:rFonts w:ascii="Nunito Sans" w:hAnsi="Nunito Sans" w:cs="Arial"/>
          <w:sz w:val="22"/>
          <w:szCs w:val="22"/>
        </w:rPr>
        <w:t xml:space="preserve"> aplicando la metodología expuesta anteriormente. </w:t>
      </w:r>
    </w:p>
    <w:p w14:paraId="649B369A" w14:textId="318A9DB2" w:rsidR="00B732BC" w:rsidRPr="00B732BC" w:rsidRDefault="00A20884" w:rsidP="00A20884">
      <w:pPr>
        <w:spacing w:line="240" w:lineRule="auto"/>
        <w:jc w:val="both"/>
        <w:rPr>
          <w:rFonts w:ascii="Nunito Sans" w:hAnsi="Nunito Sans" w:cs="Arial"/>
          <w:sz w:val="22"/>
          <w:szCs w:val="22"/>
        </w:rPr>
      </w:pPr>
      <w:r w:rsidRPr="00181BC7">
        <w:rPr>
          <w:rFonts w:ascii="Nunito Sans" w:hAnsi="Nunito Sans" w:cs="Arial"/>
          <w:sz w:val="22"/>
          <w:szCs w:val="22"/>
        </w:rPr>
        <w:t>Se estima que para 202</w:t>
      </w:r>
      <w:r w:rsidR="00C958DC" w:rsidRPr="00181BC7">
        <w:rPr>
          <w:rFonts w:ascii="Nunito Sans" w:hAnsi="Nunito Sans" w:cs="Arial"/>
          <w:sz w:val="22"/>
          <w:szCs w:val="22"/>
        </w:rPr>
        <w:t>5</w:t>
      </w:r>
      <w:r w:rsidRPr="00181BC7">
        <w:rPr>
          <w:rFonts w:ascii="Nunito Sans" w:hAnsi="Nunito Sans" w:cs="Arial"/>
          <w:sz w:val="22"/>
          <w:szCs w:val="22"/>
        </w:rPr>
        <w:t xml:space="preserve"> el parque automotor asegurado tendrá una exposición de 10</w:t>
      </w:r>
      <w:r w:rsidR="00EC6779">
        <w:rPr>
          <w:rFonts w:ascii="Nunito Sans" w:hAnsi="Nunito Sans" w:cs="Arial"/>
          <w:sz w:val="22"/>
          <w:szCs w:val="22"/>
        </w:rPr>
        <w:t>,</w:t>
      </w:r>
      <w:r w:rsidRPr="00181BC7">
        <w:rPr>
          <w:rFonts w:ascii="Nunito Sans" w:hAnsi="Nunito Sans" w:cs="Arial"/>
          <w:sz w:val="22"/>
          <w:szCs w:val="22"/>
        </w:rPr>
        <w:t>3 millones donde las motos, representa</w:t>
      </w:r>
      <w:r w:rsidR="0000648E" w:rsidRPr="00181BC7">
        <w:rPr>
          <w:rFonts w:ascii="Nunito Sans" w:hAnsi="Nunito Sans" w:cs="Arial"/>
          <w:sz w:val="22"/>
          <w:szCs w:val="22"/>
        </w:rPr>
        <w:t>rá</w:t>
      </w:r>
      <w:r w:rsidRPr="00181BC7">
        <w:rPr>
          <w:rFonts w:ascii="Nunito Sans" w:hAnsi="Nunito Sans" w:cs="Arial"/>
          <w:sz w:val="22"/>
          <w:szCs w:val="22"/>
        </w:rPr>
        <w:t>n 5 millones de expuestos.</w:t>
      </w:r>
      <w:r w:rsidR="00ED57F1" w:rsidRPr="00181BC7">
        <w:rPr>
          <w:rFonts w:ascii="Nunito Sans" w:hAnsi="Nunito Sans" w:cs="Arial"/>
          <w:sz w:val="22"/>
          <w:szCs w:val="22"/>
        </w:rPr>
        <w:t xml:space="preserve"> Para la </w:t>
      </w:r>
      <w:r w:rsidR="004F27DE" w:rsidRPr="00181BC7">
        <w:rPr>
          <w:rFonts w:ascii="Nunito Sans" w:hAnsi="Nunito Sans" w:cs="Arial"/>
          <w:sz w:val="22"/>
          <w:szCs w:val="22"/>
        </w:rPr>
        <w:t>categoría de motos se observó un aumento en la exposición del 1% entre 2023 y 2024, siguiendo con esta tendencia, para 2025 se proyectó un aumento del 1% para este tipo de vehículos.</w:t>
      </w:r>
    </w:p>
    <w:p w14:paraId="1DCEA4BA" w14:textId="77777777" w:rsidR="00A20884" w:rsidRPr="00EC6779" w:rsidRDefault="00A20884" w:rsidP="00A20884">
      <w:pPr>
        <w:spacing w:after="0" w:line="276" w:lineRule="auto"/>
        <w:jc w:val="center"/>
        <w:rPr>
          <w:rFonts w:ascii="Nunito Sans" w:hAnsi="Nunito Sans"/>
        </w:rPr>
      </w:pPr>
      <w:r w:rsidRPr="00EC6779">
        <w:rPr>
          <w:rFonts w:ascii="Nunito Sans" w:hAnsi="Nunito Sans" w:cs="Arial"/>
          <w:b/>
          <w:sz w:val="22"/>
          <w:szCs w:val="22"/>
        </w:rPr>
        <w:t>Gráfica 2. Participación por tipo de vehículo</w:t>
      </w:r>
      <w:r w:rsidRPr="00EC6779">
        <w:rPr>
          <w:rFonts w:ascii="Nunito Sans" w:hAnsi="Nunito Sans"/>
        </w:rPr>
        <w:t xml:space="preserve"> </w:t>
      </w:r>
    </w:p>
    <w:p w14:paraId="01F4D72B" w14:textId="19D48B7E" w:rsidR="00721182" w:rsidRPr="00766553" w:rsidRDefault="000C6AB2" w:rsidP="000C6AB2">
      <w:pPr>
        <w:spacing w:after="0" w:line="276" w:lineRule="auto"/>
        <w:jc w:val="center"/>
        <w:rPr>
          <w:rFonts w:ascii="Arial" w:hAnsi="Arial" w:cs="Arial"/>
          <w:b/>
          <w:sz w:val="22"/>
          <w:szCs w:val="22"/>
        </w:rPr>
      </w:pPr>
      <w:r>
        <w:rPr>
          <w:rFonts w:ascii="Arial" w:hAnsi="Arial" w:cs="Arial"/>
          <w:b/>
          <w:noProof/>
          <w:sz w:val="22"/>
          <w:szCs w:val="22"/>
        </w:rPr>
        <w:drawing>
          <wp:inline distT="0" distB="0" distL="0" distR="0" wp14:anchorId="0FBA8FBC" wp14:editId="355AD372">
            <wp:extent cx="5270312" cy="2143125"/>
            <wp:effectExtent l="0" t="0" r="6985" b="0"/>
            <wp:docPr id="1245136477"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313186" cy="2160559"/>
                    </a:xfrm>
                    <a:prstGeom prst="rect">
                      <a:avLst/>
                    </a:prstGeom>
                    <a:noFill/>
                  </pic:spPr>
                </pic:pic>
              </a:graphicData>
            </a:graphic>
          </wp:inline>
        </w:drawing>
      </w:r>
    </w:p>
    <w:p w14:paraId="52DF32C9" w14:textId="686B1602" w:rsidR="00A20884" w:rsidRPr="00EC6779" w:rsidRDefault="00C96E2A" w:rsidP="00A20884">
      <w:pPr>
        <w:spacing w:after="0" w:line="276" w:lineRule="auto"/>
        <w:jc w:val="center"/>
        <w:rPr>
          <w:rFonts w:ascii="Nunito Sans" w:hAnsi="Nunito Sans" w:cs="Arial"/>
          <w:sz w:val="16"/>
          <w:szCs w:val="16"/>
        </w:rPr>
      </w:pPr>
      <w:r w:rsidRPr="00EC6779">
        <w:rPr>
          <w:rFonts w:ascii="Nunito Sans" w:hAnsi="Nunito Sans" w:cs="Arial"/>
          <w:sz w:val="16"/>
          <w:szCs w:val="16"/>
        </w:rPr>
        <w:t xml:space="preserve">Fuente: F-363. </w:t>
      </w:r>
      <w:r w:rsidR="00A20884" w:rsidRPr="00EC6779">
        <w:rPr>
          <w:rFonts w:ascii="Nunito Sans" w:hAnsi="Nunito Sans" w:cs="Arial"/>
          <w:sz w:val="16"/>
          <w:szCs w:val="16"/>
        </w:rPr>
        <w:t>Datos incluyen la estimación de octubre, noviembre y diciembre de 202</w:t>
      </w:r>
      <w:r w:rsidR="00390446" w:rsidRPr="00EC6779">
        <w:rPr>
          <w:rFonts w:ascii="Nunito Sans" w:hAnsi="Nunito Sans" w:cs="Arial"/>
          <w:sz w:val="16"/>
          <w:szCs w:val="16"/>
        </w:rPr>
        <w:t>4</w:t>
      </w:r>
      <w:r w:rsidR="00A20884" w:rsidRPr="00EC6779">
        <w:rPr>
          <w:rFonts w:ascii="Nunito Sans" w:hAnsi="Nunito Sans" w:cs="Arial"/>
          <w:sz w:val="16"/>
          <w:szCs w:val="16"/>
        </w:rPr>
        <w:t>. *202</w:t>
      </w:r>
      <w:r w:rsidR="00390446" w:rsidRPr="00EC6779">
        <w:rPr>
          <w:rFonts w:ascii="Nunito Sans" w:hAnsi="Nunito Sans" w:cs="Arial"/>
          <w:sz w:val="16"/>
          <w:szCs w:val="16"/>
        </w:rPr>
        <w:t>5</w:t>
      </w:r>
      <w:r w:rsidR="00A20884" w:rsidRPr="00EC6779">
        <w:rPr>
          <w:rFonts w:ascii="Nunito Sans" w:hAnsi="Nunito Sans" w:cs="Arial"/>
          <w:sz w:val="16"/>
          <w:szCs w:val="16"/>
        </w:rPr>
        <w:t xml:space="preserve"> corresponde a la estimación del crecimiento y composición del parque automotor asegurado.</w:t>
      </w:r>
    </w:p>
    <w:p w14:paraId="57AC367D" w14:textId="77777777" w:rsidR="00A20884" w:rsidRPr="00EC6779" w:rsidRDefault="00A20884" w:rsidP="00A20884">
      <w:pPr>
        <w:spacing w:after="0" w:line="276" w:lineRule="auto"/>
        <w:rPr>
          <w:rFonts w:ascii="Nunito Sans" w:hAnsi="Nunito Sans" w:cs="Arial"/>
          <w:b/>
          <w:sz w:val="10"/>
          <w:szCs w:val="10"/>
        </w:rPr>
      </w:pPr>
    </w:p>
    <w:p w14:paraId="04B341B7" w14:textId="77777777" w:rsidR="00A20884" w:rsidRPr="00EC6779" w:rsidRDefault="00A20884" w:rsidP="00A20884">
      <w:pPr>
        <w:spacing w:after="0" w:line="276" w:lineRule="auto"/>
        <w:rPr>
          <w:rFonts w:ascii="Nunito Sans" w:hAnsi="Nunito Sans" w:cs="Arial"/>
          <w:b/>
          <w:sz w:val="10"/>
          <w:szCs w:val="10"/>
        </w:rPr>
      </w:pPr>
    </w:p>
    <w:p w14:paraId="6BECB6F6" w14:textId="2872BFAB" w:rsidR="00A20884" w:rsidRPr="0058478B" w:rsidRDefault="00A20884" w:rsidP="00A20884">
      <w:pPr>
        <w:spacing w:after="0" w:line="276" w:lineRule="auto"/>
        <w:jc w:val="both"/>
        <w:rPr>
          <w:rFonts w:ascii="Nunito Sans" w:hAnsi="Nunito Sans" w:cs="Arial"/>
          <w:sz w:val="22"/>
          <w:szCs w:val="22"/>
        </w:rPr>
      </w:pPr>
      <w:r w:rsidRPr="00EC6779">
        <w:rPr>
          <w:rFonts w:ascii="Nunito Sans" w:hAnsi="Nunito Sans" w:cs="Arial"/>
          <w:sz w:val="22"/>
          <w:szCs w:val="22"/>
        </w:rPr>
        <w:t>Dentro de los expuestos proyectados para 202</w:t>
      </w:r>
      <w:r w:rsidR="00B3315A" w:rsidRPr="00EC6779">
        <w:rPr>
          <w:rFonts w:ascii="Nunito Sans" w:hAnsi="Nunito Sans" w:cs="Arial"/>
          <w:sz w:val="22"/>
          <w:szCs w:val="22"/>
        </w:rPr>
        <w:t>5</w:t>
      </w:r>
      <w:r w:rsidRPr="00EC6779">
        <w:rPr>
          <w:rFonts w:ascii="Nunito Sans" w:hAnsi="Nunito Sans" w:cs="Arial"/>
          <w:sz w:val="22"/>
          <w:szCs w:val="22"/>
        </w:rPr>
        <w:t>, se estima que 0</w:t>
      </w:r>
      <w:r w:rsidR="00EC6779">
        <w:rPr>
          <w:rFonts w:ascii="Nunito Sans" w:hAnsi="Nunito Sans" w:cs="Arial"/>
          <w:sz w:val="22"/>
          <w:szCs w:val="22"/>
        </w:rPr>
        <w:t>,</w:t>
      </w:r>
      <w:r w:rsidR="004D037A" w:rsidRPr="00EC6779">
        <w:rPr>
          <w:rFonts w:ascii="Nunito Sans" w:hAnsi="Nunito Sans" w:cs="Arial"/>
          <w:sz w:val="22"/>
          <w:szCs w:val="22"/>
        </w:rPr>
        <w:t>6</w:t>
      </w:r>
      <w:r w:rsidRPr="00EC6779">
        <w:rPr>
          <w:rFonts w:ascii="Nunito Sans" w:hAnsi="Nunito Sans" w:cs="Arial"/>
          <w:sz w:val="22"/>
          <w:szCs w:val="22"/>
        </w:rPr>
        <w:t>8% corresponderán a vehículos eléctricos, resultado obtenido</w:t>
      </w:r>
      <w:r w:rsidR="004D037A" w:rsidRPr="00EC6779">
        <w:rPr>
          <w:rFonts w:ascii="Nunito Sans" w:hAnsi="Nunito Sans" w:cs="Arial"/>
          <w:sz w:val="22"/>
          <w:szCs w:val="22"/>
        </w:rPr>
        <w:t xml:space="preserve"> de</w:t>
      </w:r>
      <w:r w:rsidRPr="00EC6779">
        <w:rPr>
          <w:rFonts w:ascii="Nunito Sans" w:hAnsi="Nunito Sans" w:cs="Arial"/>
          <w:sz w:val="22"/>
          <w:szCs w:val="22"/>
        </w:rPr>
        <w:t xml:space="preserve"> </w:t>
      </w:r>
      <w:r w:rsidR="002C1D44" w:rsidRPr="00EC6779">
        <w:rPr>
          <w:rFonts w:ascii="Nunito Sans" w:hAnsi="Nunito Sans" w:cs="Arial"/>
          <w:sz w:val="22"/>
          <w:szCs w:val="22"/>
        </w:rPr>
        <w:t xml:space="preserve">aplicar una tasa de crecimiento de </w:t>
      </w:r>
      <w:r w:rsidR="008318E0" w:rsidRPr="00EC6779">
        <w:rPr>
          <w:rFonts w:ascii="Nunito Sans" w:hAnsi="Nunito Sans" w:cs="Arial"/>
          <w:sz w:val="22"/>
          <w:szCs w:val="22"/>
        </w:rPr>
        <w:t>146</w:t>
      </w:r>
      <w:r w:rsidR="002C1D44" w:rsidRPr="00EC6779">
        <w:rPr>
          <w:rFonts w:ascii="Nunito Sans" w:hAnsi="Nunito Sans" w:cs="Arial"/>
          <w:sz w:val="22"/>
          <w:szCs w:val="22"/>
        </w:rPr>
        <w:t>% a</w:t>
      </w:r>
      <w:r w:rsidRPr="00EC6779">
        <w:rPr>
          <w:rFonts w:ascii="Nunito Sans" w:hAnsi="Nunito Sans" w:cs="Arial"/>
          <w:sz w:val="22"/>
          <w:szCs w:val="22"/>
        </w:rPr>
        <w:t xml:space="preserve"> los vehículos eléctricos asegurados en 202</w:t>
      </w:r>
      <w:r w:rsidR="008318E0" w:rsidRPr="00EC6779">
        <w:rPr>
          <w:rFonts w:ascii="Nunito Sans" w:hAnsi="Nunito Sans" w:cs="Arial"/>
          <w:sz w:val="22"/>
          <w:szCs w:val="22"/>
        </w:rPr>
        <w:t>4</w:t>
      </w:r>
      <w:r w:rsidRPr="00EC6779">
        <w:rPr>
          <w:rFonts w:ascii="Nunito Sans" w:hAnsi="Nunito Sans" w:cs="Arial"/>
          <w:sz w:val="22"/>
          <w:szCs w:val="22"/>
        </w:rPr>
        <w:t xml:space="preserve">, </w:t>
      </w:r>
      <w:r w:rsidR="002C1D44" w:rsidRPr="00EC6779">
        <w:rPr>
          <w:rFonts w:ascii="Nunito Sans" w:hAnsi="Nunito Sans" w:cs="Arial"/>
          <w:sz w:val="22"/>
          <w:szCs w:val="22"/>
        </w:rPr>
        <w:t>variación</w:t>
      </w:r>
      <w:r w:rsidRPr="00EC6779">
        <w:rPr>
          <w:rFonts w:ascii="Nunito Sans" w:hAnsi="Nunito Sans" w:cs="Arial"/>
          <w:sz w:val="22"/>
          <w:szCs w:val="22"/>
        </w:rPr>
        <w:t xml:space="preserve"> que corresponde al promedio del crecimiento de los últimos </w:t>
      </w:r>
      <w:r w:rsidR="000F3A37" w:rsidRPr="00EC6779">
        <w:rPr>
          <w:rFonts w:ascii="Nunito Sans" w:hAnsi="Nunito Sans" w:cs="Arial"/>
          <w:sz w:val="22"/>
          <w:szCs w:val="22"/>
        </w:rPr>
        <w:t xml:space="preserve">tres </w:t>
      </w:r>
      <w:r w:rsidRPr="00EC6779">
        <w:rPr>
          <w:rFonts w:ascii="Nunito Sans" w:hAnsi="Nunito Sans" w:cs="Arial"/>
          <w:sz w:val="22"/>
          <w:szCs w:val="22"/>
        </w:rPr>
        <w:t>años. De igual forma</w:t>
      </w:r>
      <w:r w:rsidR="002C1D44" w:rsidRPr="00EC6779">
        <w:rPr>
          <w:rFonts w:ascii="Nunito Sans" w:hAnsi="Nunito Sans" w:cs="Arial"/>
          <w:sz w:val="22"/>
          <w:szCs w:val="22"/>
        </w:rPr>
        <w:t>,</w:t>
      </w:r>
      <w:r w:rsidRPr="00EC6779">
        <w:rPr>
          <w:rFonts w:ascii="Nunito Sans" w:hAnsi="Nunito Sans" w:cs="Arial"/>
          <w:sz w:val="22"/>
          <w:szCs w:val="22"/>
        </w:rPr>
        <w:t xml:space="preserve"> para los vehículos a gas se estima una participación de 0</w:t>
      </w:r>
      <w:r w:rsidR="00EC6779">
        <w:rPr>
          <w:rFonts w:ascii="Nunito Sans" w:hAnsi="Nunito Sans" w:cs="Arial"/>
          <w:sz w:val="22"/>
          <w:szCs w:val="22"/>
        </w:rPr>
        <w:t>,</w:t>
      </w:r>
      <w:r w:rsidR="00D83529" w:rsidRPr="00EC6779">
        <w:rPr>
          <w:rFonts w:ascii="Nunito Sans" w:hAnsi="Nunito Sans" w:cs="Arial"/>
          <w:sz w:val="22"/>
          <w:szCs w:val="22"/>
        </w:rPr>
        <w:t>11</w:t>
      </w:r>
      <w:r w:rsidRPr="00EC6779">
        <w:rPr>
          <w:rFonts w:ascii="Nunito Sans" w:hAnsi="Nunito Sans" w:cs="Arial"/>
          <w:sz w:val="22"/>
          <w:szCs w:val="22"/>
        </w:rPr>
        <w:t xml:space="preserve">%, valor obtenido </w:t>
      </w:r>
      <w:r w:rsidR="002C1D44" w:rsidRPr="00EC6779">
        <w:rPr>
          <w:rFonts w:ascii="Nunito Sans" w:hAnsi="Nunito Sans" w:cs="Arial"/>
          <w:sz w:val="22"/>
          <w:szCs w:val="22"/>
        </w:rPr>
        <w:t>a partir de una variación de</w:t>
      </w:r>
      <w:r w:rsidRPr="00EC6779">
        <w:rPr>
          <w:rFonts w:ascii="Nunito Sans" w:hAnsi="Nunito Sans" w:cs="Arial"/>
          <w:sz w:val="22"/>
          <w:szCs w:val="22"/>
        </w:rPr>
        <w:t xml:space="preserve"> los vehículos a gas asegurados en 202</w:t>
      </w:r>
      <w:r w:rsidR="00D5536D" w:rsidRPr="00EC6779">
        <w:rPr>
          <w:rFonts w:ascii="Nunito Sans" w:hAnsi="Nunito Sans" w:cs="Arial"/>
          <w:sz w:val="22"/>
          <w:szCs w:val="22"/>
        </w:rPr>
        <w:t>4</w:t>
      </w:r>
      <w:r w:rsidRPr="00EC6779">
        <w:rPr>
          <w:rFonts w:ascii="Nunito Sans" w:hAnsi="Nunito Sans" w:cs="Arial"/>
          <w:sz w:val="22"/>
          <w:szCs w:val="22"/>
        </w:rPr>
        <w:t xml:space="preserve"> </w:t>
      </w:r>
      <w:r w:rsidR="002C1D44" w:rsidRPr="00EC6779">
        <w:rPr>
          <w:rFonts w:ascii="Nunito Sans" w:hAnsi="Nunito Sans" w:cs="Arial"/>
          <w:sz w:val="22"/>
          <w:szCs w:val="22"/>
        </w:rPr>
        <w:t>del</w:t>
      </w:r>
      <w:r w:rsidRPr="00EC6779">
        <w:rPr>
          <w:rFonts w:ascii="Nunito Sans" w:hAnsi="Nunito Sans" w:cs="Arial"/>
          <w:sz w:val="22"/>
          <w:szCs w:val="22"/>
        </w:rPr>
        <w:t xml:space="preserve"> 1</w:t>
      </w:r>
      <w:r w:rsidR="00C101F6" w:rsidRPr="00EC6779">
        <w:rPr>
          <w:rFonts w:ascii="Nunito Sans" w:hAnsi="Nunito Sans" w:cs="Arial"/>
          <w:sz w:val="22"/>
          <w:szCs w:val="22"/>
        </w:rPr>
        <w:t>40</w:t>
      </w:r>
      <w:r w:rsidRPr="00EC6779">
        <w:rPr>
          <w:rFonts w:ascii="Nunito Sans" w:hAnsi="Nunito Sans" w:cs="Arial"/>
          <w:sz w:val="22"/>
          <w:szCs w:val="22"/>
        </w:rPr>
        <w:t>%, que corresponde al promedio del crecimiento de los últimos dos años.</w:t>
      </w:r>
    </w:p>
    <w:p w14:paraId="27FFB323" w14:textId="77777777" w:rsidR="00A20884" w:rsidRPr="0058478B" w:rsidRDefault="00A20884" w:rsidP="00A20884">
      <w:pPr>
        <w:spacing w:after="0" w:line="240" w:lineRule="auto"/>
        <w:jc w:val="center"/>
        <w:rPr>
          <w:rFonts w:ascii="Nunito Sans" w:hAnsi="Nunito Sans" w:cs="Arial"/>
          <w:b/>
          <w:sz w:val="10"/>
          <w:szCs w:val="10"/>
        </w:rPr>
      </w:pPr>
    </w:p>
    <w:p w14:paraId="178803FC" w14:textId="02870B1E" w:rsidR="00A20884" w:rsidRPr="0058478B" w:rsidRDefault="00704D2E" w:rsidP="00E35D8C">
      <w:pPr>
        <w:pStyle w:val="Ttulo2"/>
        <w:numPr>
          <w:ilvl w:val="3"/>
          <w:numId w:val="16"/>
        </w:numPr>
        <w:rPr>
          <w:rFonts w:ascii="Nunito Sans" w:hAnsi="Nunito Sans" w:cs="Arial"/>
          <w:b/>
          <w:color w:val="000000" w:themeColor="text1"/>
          <w:sz w:val="22"/>
          <w:szCs w:val="22"/>
        </w:rPr>
      </w:pPr>
      <w:bookmarkStart w:id="37" w:name="_Toc28011649"/>
      <w:bookmarkStart w:id="38" w:name="_Toc91346757"/>
      <w:bookmarkStart w:id="39" w:name="_Toc91347115"/>
      <w:r w:rsidRPr="0058478B">
        <w:rPr>
          <w:rFonts w:ascii="Nunito Sans" w:hAnsi="Nunito Sans" w:cs="Arial"/>
          <w:b/>
          <w:color w:val="000000" w:themeColor="text1"/>
          <w:sz w:val="22"/>
          <w:szCs w:val="22"/>
        </w:rPr>
        <w:t xml:space="preserve"> </w:t>
      </w:r>
      <w:bookmarkStart w:id="40" w:name="_Toc184992697"/>
      <w:r w:rsidR="00A20884" w:rsidRPr="0058478B">
        <w:rPr>
          <w:rFonts w:ascii="Nunito Sans" w:hAnsi="Nunito Sans" w:cs="Arial"/>
          <w:b/>
          <w:color w:val="000000" w:themeColor="text1"/>
          <w:sz w:val="22"/>
          <w:szCs w:val="22"/>
        </w:rPr>
        <w:t xml:space="preserve">Siniestros ocurridos </w:t>
      </w:r>
      <w:bookmarkEnd w:id="37"/>
      <w:bookmarkEnd w:id="38"/>
      <w:bookmarkEnd w:id="39"/>
      <w:r w:rsidR="00A20884" w:rsidRPr="0058478B">
        <w:rPr>
          <w:rFonts w:ascii="Nunito Sans" w:hAnsi="Nunito Sans" w:cs="Arial"/>
          <w:b/>
          <w:color w:val="000000" w:themeColor="text1"/>
          <w:sz w:val="22"/>
          <w:szCs w:val="22"/>
        </w:rPr>
        <w:t>202</w:t>
      </w:r>
      <w:r w:rsidR="00C101F6" w:rsidRPr="0058478B">
        <w:rPr>
          <w:rFonts w:ascii="Nunito Sans" w:hAnsi="Nunito Sans" w:cs="Arial"/>
          <w:b/>
          <w:color w:val="000000" w:themeColor="text1"/>
          <w:sz w:val="22"/>
          <w:szCs w:val="22"/>
        </w:rPr>
        <w:t>4</w:t>
      </w:r>
      <w:r w:rsidR="00A20884" w:rsidRPr="0058478B">
        <w:rPr>
          <w:rFonts w:ascii="Nunito Sans" w:hAnsi="Nunito Sans" w:cs="Arial"/>
          <w:b/>
          <w:color w:val="000000" w:themeColor="text1"/>
          <w:sz w:val="22"/>
          <w:szCs w:val="22"/>
        </w:rPr>
        <w:t>.</w:t>
      </w:r>
      <w:bookmarkEnd w:id="40"/>
    </w:p>
    <w:p w14:paraId="580D8BD9" w14:textId="77777777" w:rsidR="00A20884" w:rsidRPr="0058478B" w:rsidRDefault="00A20884" w:rsidP="00A20884">
      <w:pPr>
        <w:rPr>
          <w:rFonts w:ascii="Nunito Sans" w:hAnsi="Nunito Sans"/>
        </w:rPr>
      </w:pPr>
    </w:p>
    <w:p w14:paraId="1ABAF19B" w14:textId="77777777" w:rsidR="00A20884" w:rsidRPr="0058478B" w:rsidRDefault="00A20884" w:rsidP="00E35D8C">
      <w:pPr>
        <w:pStyle w:val="Ttulo2"/>
        <w:numPr>
          <w:ilvl w:val="4"/>
          <w:numId w:val="16"/>
        </w:numPr>
        <w:rPr>
          <w:rFonts w:ascii="Nunito Sans" w:hAnsi="Nunito Sans" w:cs="Arial"/>
          <w:b/>
          <w:color w:val="000000" w:themeColor="text1"/>
          <w:sz w:val="22"/>
          <w:szCs w:val="22"/>
        </w:rPr>
      </w:pPr>
      <w:bookmarkStart w:id="41" w:name="_Toc184992698"/>
      <w:r w:rsidRPr="0058478B">
        <w:rPr>
          <w:rFonts w:ascii="Nunito Sans" w:hAnsi="Nunito Sans" w:cs="Arial"/>
          <w:b/>
          <w:color w:val="000000" w:themeColor="text1"/>
          <w:sz w:val="22"/>
          <w:szCs w:val="22"/>
        </w:rPr>
        <w:t>Número de siniestros.</w:t>
      </w:r>
      <w:bookmarkEnd w:id="41"/>
    </w:p>
    <w:p w14:paraId="10D37EC2" w14:textId="77777777" w:rsidR="00A20884" w:rsidRPr="0058478B" w:rsidRDefault="00A20884" w:rsidP="00A20884">
      <w:pPr>
        <w:rPr>
          <w:rFonts w:ascii="Nunito Sans" w:hAnsi="Nunito Sans" w:cs="Arial"/>
          <w:sz w:val="22"/>
          <w:szCs w:val="22"/>
        </w:rPr>
      </w:pPr>
    </w:p>
    <w:p w14:paraId="1CB29BD7" w14:textId="7351402D" w:rsidR="00A20884" w:rsidRPr="0058478B" w:rsidRDefault="00A20884" w:rsidP="00A20884">
      <w:pPr>
        <w:jc w:val="both"/>
        <w:rPr>
          <w:rFonts w:ascii="Nunito Sans" w:hAnsi="Nunito Sans" w:cs="Arial"/>
          <w:sz w:val="22"/>
          <w:szCs w:val="22"/>
        </w:rPr>
      </w:pPr>
      <w:r w:rsidRPr="0058478B">
        <w:rPr>
          <w:rFonts w:ascii="Nunito Sans" w:hAnsi="Nunito Sans" w:cs="Arial"/>
          <w:sz w:val="22"/>
          <w:szCs w:val="22"/>
        </w:rPr>
        <w:t xml:space="preserve">Para el pronóstico del número de siniestros se agrupa la información </w:t>
      </w:r>
      <w:r w:rsidR="00E22674" w:rsidRPr="0058478B">
        <w:rPr>
          <w:rFonts w:ascii="Nunito Sans" w:hAnsi="Nunito Sans" w:cs="Arial"/>
          <w:sz w:val="22"/>
          <w:szCs w:val="22"/>
        </w:rPr>
        <w:t xml:space="preserve">en </w:t>
      </w:r>
      <w:r w:rsidR="00804E72">
        <w:rPr>
          <w:rFonts w:ascii="Nunito Sans" w:hAnsi="Nunito Sans" w:cs="Arial"/>
          <w:sz w:val="22"/>
          <w:szCs w:val="22"/>
        </w:rPr>
        <w:t>nueve (</w:t>
      </w:r>
      <w:r w:rsidRPr="0058478B">
        <w:rPr>
          <w:rFonts w:ascii="Nunito Sans" w:hAnsi="Nunito Sans" w:cs="Arial"/>
          <w:sz w:val="22"/>
          <w:szCs w:val="22"/>
        </w:rPr>
        <w:t>9</w:t>
      </w:r>
      <w:r w:rsidR="00804E72">
        <w:rPr>
          <w:rFonts w:ascii="Nunito Sans" w:hAnsi="Nunito Sans" w:cs="Arial"/>
          <w:sz w:val="22"/>
          <w:szCs w:val="22"/>
        </w:rPr>
        <w:t>)</w:t>
      </w:r>
      <w:r w:rsidRPr="0058478B">
        <w:rPr>
          <w:rFonts w:ascii="Nunito Sans" w:hAnsi="Nunito Sans" w:cs="Arial"/>
          <w:sz w:val="22"/>
          <w:szCs w:val="22"/>
        </w:rPr>
        <w:t xml:space="preserve"> tipos de vehículos considerando que tiene mayor consistencia en los pronósticos, dado que existen categorías que no cuentan con un número significativo de registros.</w:t>
      </w:r>
    </w:p>
    <w:p w14:paraId="439FC67B" w14:textId="2ADFF1D8" w:rsidR="00503266" w:rsidRPr="0058478B" w:rsidRDefault="00A20884" w:rsidP="00A20884">
      <w:pPr>
        <w:jc w:val="both"/>
        <w:rPr>
          <w:rFonts w:ascii="Nunito Sans" w:hAnsi="Nunito Sans" w:cs="Arial"/>
          <w:sz w:val="22"/>
          <w:szCs w:val="22"/>
        </w:rPr>
      </w:pPr>
      <w:r w:rsidRPr="0058478B">
        <w:rPr>
          <w:rFonts w:ascii="Nunito Sans" w:hAnsi="Nunito Sans" w:cs="Arial"/>
          <w:sz w:val="22"/>
          <w:szCs w:val="22"/>
        </w:rPr>
        <w:t xml:space="preserve">Posteriormente, para cada uno de los </w:t>
      </w:r>
      <w:r w:rsidR="00B755ED">
        <w:rPr>
          <w:rFonts w:ascii="Nunito Sans" w:hAnsi="Nunito Sans" w:cs="Arial"/>
          <w:sz w:val="22"/>
          <w:szCs w:val="22"/>
        </w:rPr>
        <w:t>nueve (</w:t>
      </w:r>
      <w:r w:rsidRPr="0058478B">
        <w:rPr>
          <w:rFonts w:ascii="Nunito Sans" w:hAnsi="Nunito Sans" w:cs="Arial"/>
          <w:sz w:val="22"/>
          <w:szCs w:val="22"/>
        </w:rPr>
        <w:t>9</w:t>
      </w:r>
      <w:r w:rsidR="00B755ED">
        <w:rPr>
          <w:rFonts w:ascii="Nunito Sans" w:hAnsi="Nunito Sans" w:cs="Arial"/>
          <w:sz w:val="22"/>
          <w:szCs w:val="22"/>
        </w:rPr>
        <w:t>)</w:t>
      </w:r>
      <w:r w:rsidRPr="0058478B">
        <w:rPr>
          <w:rFonts w:ascii="Nunito Sans" w:hAnsi="Nunito Sans" w:cs="Arial"/>
          <w:sz w:val="22"/>
          <w:szCs w:val="22"/>
        </w:rPr>
        <w:t xml:space="preserve"> tipos de vehículos se realizó la construcción de triángulos mensuales del número de siniestros, formados por los meses de ocurrencia y los periodos de desarrollo que corresponden a los meses de aviso de los siniestros</w:t>
      </w:r>
      <w:r w:rsidR="00942B0B" w:rsidRPr="0058478B">
        <w:rPr>
          <w:rFonts w:ascii="Nunito Sans" w:hAnsi="Nunito Sans" w:cs="Arial"/>
          <w:sz w:val="22"/>
          <w:szCs w:val="22"/>
        </w:rPr>
        <w:t>, se hizo</w:t>
      </w:r>
      <w:r w:rsidRPr="0058478B">
        <w:rPr>
          <w:rFonts w:ascii="Nunito Sans" w:hAnsi="Nunito Sans" w:cs="Arial"/>
          <w:sz w:val="22"/>
          <w:szCs w:val="22"/>
        </w:rPr>
        <w:t xml:space="preserve"> el pronóstico para los meses de octubre, noviembre y diciembre de 202</w:t>
      </w:r>
      <w:r w:rsidR="001B5425" w:rsidRPr="0058478B">
        <w:rPr>
          <w:rFonts w:ascii="Nunito Sans" w:hAnsi="Nunito Sans" w:cs="Arial"/>
          <w:sz w:val="22"/>
          <w:szCs w:val="22"/>
        </w:rPr>
        <w:t>4</w:t>
      </w:r>
      <w:r w:rsidRPr="0058478B">
        <w:rPr>
          <w:rFonts w:ascii="Nunito Sans" w:hAnsi="Nunito Sans" w:cs="Arial"/>
          <w:sz w:val="22"/>
          <w:szCs w:val="22"/>
        </w:rPr>
        <w:t xml:space="preserve">, y </w:t>
      </w:r>
      <w:r w:rsidR="00160CC0" w:rsidRPr="0058478B">
        <w:rPr>
          <w:rFonts w:ascii="Nunito Sans" w:hAnsi="Nunito Sans" w:cs="Arial"/>
          <w:sz w:val="22"/>
          <w:szCs w:val="22"/>
        </w:rPr>
        <w:t xml:space="preserve">luego </w:t>
      </w:r>
      <w:r w:rsidRPr="0058478B">
        <w:rPr>
          <w:rFonts w:ascii="Nunito Sans" w:hAnsi="Nunito Sans" w:cs="Arial"/>
          <w:sz w:val="22"/>
          <w:szCs w:val="22"/>
        </w:rPr>
        <w:t xml:space="preserve">se estimó el número </w:t>
      </w:r>
      <w:proofErr w:type="spellStart"/>
      <w:r w:rsidRPr="0058478B">
        <w:rPr>
          <w:rFonts w:ascii="Nunito Sans" w:hAnsi="Nunito Sans" w:cs="Arial"/>
          <w:i/>
          <w:sz w:val="22"/>
          <w:szCs w:val="22"/>
        </w:rPr>
        <w:t>ultimate</w:t>
      </w:r>
      <w:proofErr w:type="spellEnd"/>
      <w:r w:rsidRPr="0058478B">
        <w:rPr>
          <w:rFonts w:ascii="Nunito Sans" w:hAnsi="Nunito Sans" w:cs="Arial"/>
          <w:sz w:val="22"/>
          <w:szCs w:val="22"/>
        </w:rPr>
        <w:t xml:space="preserve"> de siniestros para 202</w:t>
      </w:r>
      <w:r w:rsidR="001B5425" w:rsidRPr="0058478B">
        <w:rPr>
          <w:rFonts w:ascii="Nunito Sans" w:hAnsi="Nunito Sans" w:cs="Arial"/>
          <w:sz w:val="22"/>
          <w:szCs w:val="22"/>
        </w:rPr>
        <w:t>4</w:t>
      </w:r>
      <w:r w:rsidR="002F3CB9" w:rsidRPr="0058478B">
        <w:rPr>
          <w:rFonts w:ascii="Nunito Sans" w:hAnsi="Nunito Sans" w:cs="Arial"/>
          <w:sz w:val="22"/>
          <w:szCs w:val="22"/>
        </w:rPr>
        <w:t>. En esta última etapa</w:t>
      </w:r>
      <w:r w:rsidR="00916ED1" w:rsidRPr="0058478B">
        <w:rPr>
          <w:rFonts w:ascii="Nunito Sans" w:hAnsi="Nunito Sans" w:cs="Arial"/>
          <w:sz w:val="22"/>
          <w:szCs w:val="22"/>
        </w:rPr>
        <w:t>,</w:t>
      </w:r>
      <w:r w:rsidRPr="0058478B">
        <w:rPr>
          <w:rFonts w:ascii="Nunito Sans" w:hAnsi="Nunito Sans" w:cs="Arial"/>
          <w:sz w:val="22"/>
          <w:szCs w:val="22"/>
        </w:rPr>
        <w:t xml:space="preserve"> para determinar el número </w:t>
      </w:r>
      <w:proofErr w:type="spellStart"/>
      <w:r w:rsidRPr="0058478B">
        <w:rPr>
          <w:rFonts w:ascii="Nunito Sans" w:hAnsi="Nunito Sans" w:cs="Arial"/>
          <w:i/>
          <w:sz w:val="22"/>
          <w:szCs w:val="22"/>
        </w:rPr>
        <w:t>ultimate</w:t>
      </w:r>
      <w:proofErr w:type="spellEnd"/>
      <w:r w:rsidRPr="0058478B">
        <w:rPr>
          <w:rFonts w:ascii="Nunito Sans" w:hAnsi="Nunito Sans" w:cs="Arial"/>
          <w:sz w:val="22"/>
          <w:szCs w:val="22"/>
        </w:rPr>
        <w:t xml:space="preserve"> de siniestros para cada categoría</w:t>
      </w:r>
      <w:r w:rsidR="00916ED1" w:rsidRPr="0058478B">
        <w:rPr>
          <w:rFonts w:ascii="Nunito Sans" w:hAnsi="Nunito Sans" w:cs="Arial"/>
          <w:sz w:val="22"/>
          <w:szCs w:val="22"/>
        </w:rPr>
        <w:t>,</w:t>
      </w:r>
      <w:r w:rsidRPr="0058478B">
        <w:rPr>
          <w:rFonts w:ascii="Nunito Sans" w:hAnsi="Nunito Sans" w:cs="Arial"/>
          <w:sz w:val="22"/>
          <w:szCs w:val="22"/>
        </w:rPr>
        <w:t xml:space="preserve"> se </w:t>
      </w:r>
      <w:r w:rsidR="00916ED1" w:rsidRPr="0058478B">
        <w:rPr>
          <w:rFonts w:ascii="Nunito Sans" w:hAnsi="Nunito Sans" w:cs="Arial"/>
          <w:sz w:val="22"/>
          <w:szCs w:val="22"/>
        </w:rPr>
        <w:t xml:space="preserve">hizo una </w:t>
      </w:r>
      <w:r w:rsidRPr="0058478B">
        <w:rPr>
          <w:rFonts w:ascii="Nunito Sans" w:hAnsi="Nunito Sans" w:cs="Arial"/>
          <w:sz w:val="22"/>
          <w:szCs w:val="22"/>
        </w:rPr>
        <w:t>asign</w:t>
      </w:r>
      <w:r w:rsidR="00916ED1" w:rsidRPr="0058478B">
        <w:rPr>
          <w:rFonts w:ascii="Nunito Sans" w:hAnsi="Nunito Sans" w:cs="Arial"/>
          <w:sz w:val="22"/>
          <w:szCs w:val="22"/>
        </w:rPr>
        <w:t>ación</w:t>
      </w:r>
      <w:r w:rsidRPr="0058478B">
        <w:rPr>
          <w:rFonts w:ascii="Nunito Sans" w:hAnsi="Nunito Sans" w:cs="Arial"/>
          <w:sz w:val="22"/>
          <w:szCs w:val="22"/>
        </w:rPr>
        <w:t xml:space="preserve"> de manera proporcional dependiendo de los siniestros observados en cada categoría que compone el tipo de vehículo</w:t>
      </w:r>
    </w:p>
    <w:p w14:paraId="30B34446" w14:textId="03346100" w:rsidR="00A20884" w:rsidRPr="0058478B" w:rsidRDefault="00A20884" w:rsidP="00A20884">
      <w:pPr>
        <w:rPr>
          <w:rFonts w:ascii="Nunito Sans" w:hAnsi="Nunito Sans" w:cs="Arial"/>
          <w:b/>
          <w:sz w:val="22"/>
          <w:szCs w:val="22"/>
        </w:rPr>
      </w:pPr>
      <w:r w:rsidRPr="0058478B">
        <w:rPr>
          <w:rFonts w:ascii="Nunito Sans" w:hAnsi="Nunito Sans" w:cs="Arial"/>
          <w:b/>
          <w:sz w:val="22"/>
          <w:szCs w:val="22"/>
        </w:rPr>
        <w:t xml:space="preserve">Pronóstico de número de siniestros para </w:t>
      </w:r>
      <w:r w:rsidRPr="0058478B">
        <w:rPr>
          <w:rFonts w:ascii="Nunito Sans" w:hAnsi="Nunito Sans" w:cs="Arial"/>
          <w:b/>
          <w:bCs/>
          <w:sz w:val="22"/>
          <w:szCs w:val="22"/>
        </w:rPr>
        <w:t>202</w:t>
      </w:r>
      <w:r w:rsidR="00530B11" w:rsidRPr="0058478B">
        <w:rPr>
          <w:rFonts w:ascii="Nunito Sans" w:hAnsi="Nunito Sans" w:cs="Arial"/>
          <w:b/>
          <w:bCs/>
          <w:sz w:val="22"/>
          <w:szCs w:val="22"/>
        </w:rPr>
        <w:t>4</w:t>
      </w:r>
      <w:r w:rsidRPr="0058478B">
        <w:rPr>
          <w:rFonts w:ascii="Nunito Sans" w:hAnsi="Nunito Sans" w:cs="Arial"/>
          <w:b/>
          <w:sz w:val="22"/>
          <w:szCs w:val="22"/>
        </w:rPr>
        <w:t>.</w:t>
      </w:r>
    </w:p>
    <w:p w14:paraId="684F025A" w14:textId="583C72C6" w:rsidR="00A20884" w:rsidRPr="0058478B" w:rsidRDefault="00A20884" w:rsidP="00A20884">
      <w:pPr>
        <w:spacing w:after="0" w:line="240" w:lineRule="auto"/>
        <w:jc w:val="both"/>
        <w:rPr>
          <w:rFonts w:ascii="Nunito Sans" w:hAnsi="Nunito Sans" w:cs="Arial"/>
          <w:sz w:val="22"/>
          <w:szCs w:val="22"/>
        </w:rPr>
      </w:pPr>
      <w:r w:rsidRPr="0058478B">
        <w:rPr>
          <w:rFonts w:ascii="Nunito Sans" w:hAnsi="Nunito Sans" w:cs="Arial"/>
          <w:sz w:val="22"/>
          <w:szCs w:val="22"/>
        </w:rPr>
        <w:t xml:space="preserve">Se estima que el </w:t>
      </w:r>
      <w:r w:rsidR="00FA76E4" w:rsidRPr="0058478B">
        <w:rPr>
          <w:rFonts w:ascii="Nunito Sans" w:hAnsi="Nunito Sans" w:cs="Arial"/>
          <w:sz w:val="22"/>
          <w:szCs w:val="22"/>
        </w:rPr>
        <w:t xml:space="preserve">valor final del </w:t>
      </w:r>
      <w:r w:rsidRPr="0058478B">
        <w:rPr>
          <w:rFonts w:ascii="Nunito Sans" w:hAnsi="Nunito Sans" w:cs="Arial"/>
          <w:sz w:val="22"/>
          <w:szCs w:val="22"/>
        </w:rPr>
        <w:t>número de personas afectadas por accidentes de tránsito con cargo al SOAT en 202</w:t>
      </w:r>
      <w:r w:rsidR="00530B11" w:rsidRPr="0058478B">
        <w:rPr>
          <w:rFonts w:ascii="Nunito Sans" w:hAnsi="Nunito Sans" w:cs="Arial"/>
          <w:sz w:val="22"/>
          <w:szCs w:val="22"/>
        </w:rPr>
        <w:t>4</w:t>
      </w:r>
      <w:r w:rsidRPr="0058478B">
        <w:rPr>
          <w:rFonts w:ascii="Nunito Sans" w:hAnsi="Nunito Sans" w:cs="Arial"/>
          <w:sz w:val="22"/>
          <w:szCs w:val="22"/>
        </w:rPr>
        <w:t xml:space="preserve"> sea de</w:t>
      </w:r>
      <w:r w:rsidRPr="0058478B">
        <w:rPr>
          <w:rFonts w:ascii="Nunito Sans" w:eastAsia="Times New Roman" w:hAnsi="Nunito Sans" w:cs="Arial"/>
          <w:color w:val="000000"/>
          <w:sz w:val="22"/>
          <w:szCs w:val="22"/>
          <w:lang w:val="es-ES"/>
        </w:rPr>
        <w:t xml:space="preserve"> 7</w:t>
      </w:r>
      <w:r w:rsidR="004E5000" w:rsidRPr="0058478B">
        <w:rPr>
          <w:rFonts w:ascii="Nunito Sans" w:eastAsia="Times New Roman" w:hAnsi="Nunito Sans" w:cs="Arial"/>
          <w:color w:val="000000"/>
          <w:sz w:val="22"/>
          <w:szCs w:val="22"/>
          <w:lang w:val="es-ES"/>
        </w:rPr>
        <w:t>94</w:t>
      </w:r>
      <w:r w:rsidRPr="0058478B">
        <w:rPr>
          <w:rFonts w:ascii="Nunito Sans" w:hAnsi="Nunito Sans" w:cs="Arial"/>
          <w:sz w:val="22"/>
          <w:szCs w:val="22"/>
        </w:rPr>
        <w:t>mil</w:t>
      </w:r>
      <w:r w:rsidRPr="0058478B">
        <w:rPr>
          <w:rStyle w:val="Refdenotaalpie"/>
          <w:rFonts w:ascii="Nunito Sans" w:hAnsi="Nunito Sans" w:cs="Arial"/>
          <w:sz w:val="22"/>
          <w:szCs w:val="22"/>
        </w:rPr>
        <w:footnoteReference w:id="23"/>
      </w:r>
      <w:r w:rsidRPr="0058478B">
        <w:rPr>
          <w:rFonts w:ascii="Nunito Sans" w:hAnsi="Nunito Sans" w:cs="Arial"/>
          <w:sz w:val="22"/>
          <w:szCs w:val="22"/>
        </w:rPr>
        <w:t>. Lo anterior implica una disminución del 1</w:t>
      </w:r>
      <w:r w:rsidR="001C6457" w:rsidRPr="0058478B">
        <w:rPr>
          <w:rFonts w:ascii="Nunito Sans" w:hAnsi="Nunito Sans" w:cs="Arial"/>
          <w:sz w:val="22"/>
          <w:szCs w:val="22"/>
        </w:rPr>
        <w:t>0</w:t>
      </w:r>
      <w:r w:rsidRPr="0058478B">
        <w:rPr>
          <w:rFonts w:ascii="Nunito Sans" w:hAnsi="Nunito Sans" w:cs="Arial"/>
          <w:sz w:val="22"/>
          <w:szCs w:val="22"/>
        </w:rPr>
        <w:t>% con respecto a 202</w:t>
      </w:r>
      <w:r w:rsidR="001C6457" w:rsidRPr="0058478B">
        <w:rPr>
          <w:rFonts w:ascii="Nunito Sans" w:hAnsi="Nunito Sans" w:cs="Arial"/>
          <w:sz w:val="22"/>
          <w:szCs w:val="22"/>
        </w:rPr>
        <w:t>3</w:t>
      </w:r>
      <w:r w:rsidRPr="0058478B">
        <w:rPr>
          <w:rFonts w:ascii="Nunito Sans" w:hAnsi="Nunito Sans" w:cs="Arial"/>
          <w:sz w:val="22"/>
          <w:szCs w:val="22"/>
        </w:rPr>
        <w:t xml:space="preserve">. La Gráfica 3 muestra la evolución en el número de siniestros, donde se </w:t>
      </w:r>
      <w:r w:rsidR="00F5687B" w:rsidRPr="0058478B">
        <w:rPr>
          <w:rFonts w:ascii="Nunito Sans" w:hAnsi="Nunito Sans" w:cs="Arial"/>
          <w:sz w:val="22"/>
          <w:szCs w:val="22"/>
        </w:rPr>
        <w:t xml:space="preserve">presenta </w:t>
      </w:r>
      <w:r w:rsidRPr="0058478B">
        <w:rPr>
          <w:rFonts w:ascii="Nunito Sans" w:hAnsi="Nunito Sans" w:cs="Arial"/>
          <w:sz w:val="22"/>
          <w:szCs w:val="22"/>
        </w:rPr>
        <w:t>la proyección para octubre, noviembre y diciembre de 202</w:t>
      </w:r>
      <w:r w:rsidR="002C66EB" w:rsidRPr="0058478B">
        <w:rPr>
          <w:rFonts w:ascii="Nunito Sans" w:hAnsi="Nunito Sans" w:cs="Arial"/>
          <w:sz w:val="22"/>
          <w:szCs w:val="22"/>
        </w:rPr>
        <w:t>4</w:t>
      </w:r>
      <w:r w:rsidRPr="0058478B">
        <w:rPr>
          <w:rFonts w:ascii="Nunito Sans" w:hAnsi="Nunito Sans" w:cs="Arial"/>
          <w:sz w:val="22"/>
          <w:szCs w:val="22"/>
        </w:rPr>
        <w:t xml:space="preserve"> (naranja) y el número de los siniestros ocurridos no avisados</w:t>
      </w:r>
      <w:r w:rsidRPr="0058478B" w:rsidDel="004111EB">
        <w:rPr>
          <w:rFonts w:ascii="Nunito Sans" w:hAnsi="Nunito Sans" w:cs="Arial"/>
          <w:sz w:val="22"/>
          <w:szCs w:val="22"/>
        </w:rPr>
        <w:t xml:space="preserve"> </w:t>
      </w:r>
      <w:r w:rsidRPr="0058478B">
        <w:rPr>
          <w:rFonts w:ascii="Nunito Sans" w:hAnsi="Nunito Sans" w:cs="Arial"/>
          <w:sz w:val="22"/>
          <w:szCs w:val="22"/>
        </w:rPr>
        <w:t>(gris)</w:t>
      </w:r>
      <w:r w:rsidR="00567D30" w:rsidRPr="0058478B">
        <w:rPr>
          <w:rFonts w:ascii="Nunito Sans" w:hAnsi="Nunito Sans" w:cs="Arial"/>
          <w:sz w:val="22"/>
          <w:szCs w:val="22"/>
        </w:rPr>
        <w:t>.</w:t>
      </w:r>
    </w:p>
    <w:p w14:paraId="3A1A1721" w14:textId="77777777" w:rsidR="00A20884" w:rsidRDefault="00A20884" w:rsidP="00A20884">
      <w:pPr>
        <w:spacing w:after="0" w:line="240" w:lineRule="auto"/>
        <w:jc w:val="both"/>
        <w:rPr>
          <w:rFonts w:ascii="Nunito Sans" w:hAnsi="Nunito Sans" w:cs="Arial"/>
          <w:sz w:val="22"/>
          <w:szCs w:val="22"/>
        </w:rPr>
      </w:pPr>
    </w:p>
    <w:p w14:paraId="42C10D3B" w14:textId="77777777" w:rsidR="00B732BC" w:rsidRDefault="00B732BC" w:rsidP="00A20884">
      <w:pPr>
        <w:spacing w:after="0" w:line="240" w:lineRule="auto"/>
        <w:jc w:val="both"/>
        <w:rPr>
          <w:rFonts w:ascii="Nunito Sans" w:hAnsi="Nunito Sans" w:cs="Arial"/>
          <w:sz w:val="22"/>
          <w:szCs w:val="22"/>
        </w:rPr>
      </w:pPr>
    </w:p>
    <w:p w14:paraId="4AAD70A8" w14:textId="77777777" w:rsidR="00B732BC" w:rsidRDefault="00B732BC" w:rsidP="00A20884">
      <w:pPr>
        <w:spacing w:after="0" w:line="240" w:lineRule="auto"/>
        <w:jc w:val="both"/>
        <w:rPr>
          <w:rFonts w:ascii="Nunito Sans" w:hAnsi="Nunito Sans" w:cs="Arial"/>
          <w:sz w:val="22"/>
          <w:szCs w:val="22"/>
        </w:rPr>
      </w:pPr>
    </w:p>
    <w:p w14:paraId="5BE4A47E" w14:textId="77777777" w:rsidR="00B732BC" w:rsidRDefault="00B732BC" w:rsidP="00A20884">
      <w:pPr>
        <w:spacing w:after="0" w:line="240" w:lineRule="auto"/>
        <w:jc w:val="both"/>
        <w:rPr>
          <w:rFonts w:ascii="Nunito Sans" w:hAnsi="Nunito Sans" w:cs="Arial"/>
          <w:sz w:val="22"/>
          <w:szCs w:val="22"/>
        </w:rPr>
      </w:pPr>
    </w:p>
    <w:p w14:paraId="7F9AD6F0" w14:textId="77777777" w:rsidR="00B732BC" w:rsidRPr="0058478B" w:rsidRDefault="00B732BC" w:rsidP="00A20884">
      <w:pPr>
        <w:spacing w:after="0" w:line="240" w:lineRule="auto"/>
        <w:jc w:val="both"/>
        <w:rPr>
          <w:rFonts w:ascii="Nunito Sans" w:hAnsi="Nunito Sans" w:cs="Arial"/>
          <w:sz w:val="22"/>
          <w:szCs w:val="22"/>
        </w:rPr>
      </w:pPr>
    </w:p>
    <w:p w14:paraId="1DEC13D2" w14:textId="498BB8F5" w:rsidR="00A20884" w:rsidRPr="0058478B" w:rsidRDefault="00A20884" w:rsidP="00A20884">
      <w:pPr>
        <w:spacing w:after="0" w:line="276" w:lineRule="auto"/>
        <w:jc w:val="center"/>
        <w:rPr>
          <w:rFonts w:ascii="Nunito Sans" w:hAnsi="Nunito Sans" w:cs="Arial"/>
          <w:b/>
          <w:sz w:val="22"/>
          <w:szCs w:val="22"/>
        </w:rPr>
      </w:pPr>
      <w:r w:rsidRPr="0058478B">
        <w:rPr>
          <w:rFonts w:ascii="Nunito Sans" w:hAnsi="Nunito Sans" w:cs="Arial"/>
          <w:b/>
          <w:sz w:val="22"/>
          <w:szCs w:val="22"/>
        </w:rPr>
        <w:lastRenderedPageBreak/>
        <w:t>Gráfica 3. Evolución del número de siniestros</w:t>
      </w:r>
      <w:r w:rsidR="00705FBC" w:rsidRPr="0058478B">
        <w:rPr>
          <w:rFonts w:ascii="Nunito Sans" w:hAnsi="Nunito Sans" w:cs="Arial"/>
          <w:b/>
          <w:sz w:val="22"/>
          <w:szCs w:val="22"/>
        </w:rPr>
        <w:t xml:space="preserve"> por año de ocurrencia</w:t>
      </w:r>
      <w:r w:rsidRPr="0058478B">
        <w:rPr>
          <w:rFonts w:ascii="Nunito Sans" w:hAnsi="Nunito Sans" w:cs="Arial"/>
          <w:b/>
          <w:sz w:val="22"/>
          <w:szCs w:val="22"/>
        </w:rPr>
        <w:t xml:space="preserve">. </w:t>
      </w:r>
    </w:p>
    <w:p w14:paraId="012CF605" w14:textId="26FCDC87" w:rsidR="00A20884" w:rsidRPr="0012720F" w:rsidRDefault="00015ADF" w:rsidP="00A20884">
      <w:pPr>
        <w:spacing w:after="0" w:line="240" w:lineRule="auto"/>
        <w:jc w:val="center"/>
        <w:rPr>
          <w:rFonts w:ascii="Nunito Sans" w:hAnsi="Nunito Sans" w:cs="Arial"/>
          <w:sz w:val="16"/>
          <w:szCs w:val="16"/>
        </w:rPr>
      </w:pPr>
      <w:r>
        <w:rPr>
          <w:noProof/>
        </w:rPr>
        <w:drawing>
          <wp:inline distT="0" distB="0" distL="0" distR="0" wp14:anchorId="7DD00290" wp14:editId="31285469">
            <wp:extent cx="5612130" cy="2134235"/>
            <wp:effectExtent l="0" t="0" r="7620" b="0"/>
            <wp:docPr id="1884270874" name="Gráfico 1">
              <a:extLst xmlns:a="http://schemas.openxmlformats.org/drawingml/2006/main">
                <a:ext uri="{FF2B5EF4-FFF2-40B4-BE49-F238E27FC236}">
                  <a16:creationId xmlns:a16="http://schemas.microsoft.com/office/drawing/2014/main" id="{00000000-0008-0000-06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00C96E2A" w:rsidRPr="0012720F">
        <w:rPr>
          <w:rFonts w:ascii="Nunito Sans" w:hAnsi="Nunito Sans" w:cs="Arial"/>
          <w:sz w:val="16"/>
          <w:szCs w:val="16"/>
        </w:rPr>
        <w:t xml:space="preserve">Fuente: F-364. </w:t>
      </w:r>
      <w:r w:rsidR="00A20884" w:rsidRPr="0012720F">
        <w:rPr>
          <w:rFonts w:ascii="Nunito Sans" w:hAnsi="Nunito Sans" w:cs="Arial"/>
          <w:sz w:val="16"/>
          <w:szCs w:val="16"/>
        </w:rPr>
        <w:t>*Estos datos incluyen la estimación de octubre, noviembre y diciembre de 202</w:t>
      </w:r>
      <w:r w:rsidR="009C04F4" w:rsidRPr="0012720F">
        <w:rPr>
          <w:rFonts w:ascii="Nunito Sans" w:hAnsi="Nunito Sans" w:cs="Arial"/>
          <w:sz w:val="16"/>
          <w:szCs w:val="16"/>
        </w:rPr>
        <w:t>4</w:t>
      </w:r>
      <w:r w:rsidR="00A20884" w:rsidRPr="0012720F">
        <w:rPr>
          <w:rFonts w:ascii="Nunito Sans" w:hAnsi="Nunito Sans" w:cs="Arial"/>
          <w:sz w:val="16"/>
          <w:szCs w:val="16"/>
        </w:rPr>
        <w:t xml:space="preserve"> y de los siniestros pendientes de pago.</w:t>
      </w:r>
      <w:r w:rsidR="003A022D" w:rsidRPr="0012720F">
        <w:rPr>
          <w:rFonts w:ascii="Nunito Sans" w:hAnsi="Nunito Sans" w:cs="Arial"/>
          <w:sz w:val="16"/>
          <w:szCs w:val="16"/>
        </w:rPr>
        <w:t xml:space="preserve"> </w:t>
      </w:r>
    </w:p>
    <w:p w14:paraId="34E6DF9B" w14:textId="77777777" w:rsidR="00A20884" w:rsidRDefault="00A20884" w:rsidP="00A20884">
      <w:pPr>
        <w:spacing w:after="0" w:line="240" w:lineRule="auto"/>
        <w:jc w:val="center"/>
        <w:rPr>
          <w:rFonts w:ascii="Arial" w:hAnsi="Arial" w:cs="Arial"/>
          <w:sz w:val="16"/>
          <w:szCs w:val="16"/>
        </w:rPr>
      </w:pPr>
    </w:p>
    <w:p w14:paraId="2C114C61" w14:textId="77777777" w:rsidR="00A20884" w:rsidRDefault="00A20884" w:rsidP="005F3E97">
      <w:pPr>
        <w:spacing w:after="0" w:line="240" w:lineRule="auto"/>
        <w:rPr>
          <w:rFonts w:ascii="Arial" w:hAnsi="Arial" w:cs="Arial"/>
          <w:sz w:val="16"/>
          <w:szCs w:val="16"/>
        </w:rPr>
      </w:pPr>
    </w:p>
    <w:p w14:paraId="2EABFCF1" w14:textId="6E2947FC" w:rsidR="00A20884" w:rsidRPr="00611077" w:rsidRDefault="00A20884" w:rsidP="00A20884">
      <w:pPr>
        <w:spacing w:after="0" w:line="240" w:lineRule="auto"/>
        <w:jc w:val="both"/>
        <w:rPr>
          <w:rFonts w:ascii="Nunito Sans" w:hAnsi="Nunito Sans" w:cs="Arial"/>
          <w:sz w:val="22"/>
          <w:szCs w:val="22"/>
        </w:rPr>
      </w:pPr>
      <w:r w:rsidRPr="00611077">
        <w:rPr>
          <w:rFonts w:ascii="Nunito Sans" w:hAnsi="Nunito Sans" w:cs="Arial"/>
          <w:sz w:val="22"/>
          <w:szCs w:val="22"/>
        </w:rPr>
        <w:t xml:space="preserve">La </w:t>
      </w:r>
      <w:r w:rsidR="0027741E" w:rsidRPr="00611077">
        <w:rPr>
          <w:rFonts w:ascii="Nunito Sans" w:hAnsi="Nunito Sans" w:cs="Arial"/>
          <w:sz w:val="22"/>
          <w:szCs w:val="22"/>
        </w:rPr>
        <w:t>G</w:t>
      </w:r>
      <w:r w:rsidRPr="00611077">
        <w:rPr>
          <w:rFonts w:ascii="Nunito Sans" w:hAnsi="Nunito Sans" w:cs="Arial"/>
          <w:sz w:val="22"/>
          <w:szCs w:val="22"/>
        </w:rPr>
        <w:t>ráfica 4 muestra la participación de cada tipo de vehículo desde 2020 a 202</w:t>
      </w:r>
      <w:r w:rsidR="00CB15B9" w:rsidRPr="00611077">
        <w:rPr>
          <w:rFonts w:ascii="Nunito Sans" w:hAnsi="Nunito Sans" w:cs="Arial"/>
          <w:sz w:val="22"/>
          <w:szCs w:val="22"/>
        </w:rPr>
        <w:t>4</w:t>
      </w:r>
      <w:r w:rsidRPr="00611077">
        <w:rPr>
          <w:rFonts w:ascii="Nunito Sans" w:hAnsi="Nunito Sans" w:cs="Arial"/>
          <w:sz w:val="22"/>
          <w:szCs w:val="22"/>
        </w:rPr>
        <w:t xml:space="preserve"> en el número de siniestros discriminado entre motos, autos y resto</w:t>
      </w:r>
      <w:r w:rsidRPr="00611077">
        <w:rPr>
          <w:rStyle w:val="Refdenotaalpie"/>
          <w:rFonts w:ascii="Nunito Sans" w:hAnsi="Nunito Sans" w:cs="Arial"/>
          <w:sz w:val="22"/>
          <w:szCs w:val="22"/>
        </w:rPr>
        <w:footnoteReference w:id="24"/>
      </w:r>
      <w:r w:rsidRPr="00611077">
        <w:rPr>
          <w:rFonts w:ascii="Nunito Sans" w:hAnsi="Nunito Sans" w:cs="Arial"/>
          <w:sz w:val="22"/>
          <w:szCs w:val="22"/>
        </w:rPr>
        <w:t xml:space="preserve">, donde se observa un incremento de participación en las motos, </w:t>
      </w:r>
      <w:r w:rsidR="00857763" w:rsidRPr="00611077">
        <w:rPr>
          <w:rFonts w:ascii="Nunito Sans" w:hAnsi="Nunito Sans" w:cs="Arial"/>
          <w:sz w:val="22"/>
          <w:szCs w:val="22"/>
        </w:rPr>
        <w:t>que</w:t>
      </w:r>
      <w:r w:rsidRPr="00611077">
        <w:rPr>
          <w:rFonts w:ascii="Nunito Sans" w:hAnsi="Nunito Sans" w:cs="Arial"/>
          <w:sz w:val="22"/>
          <w:szCs w:val="22"/>
        </w:rPr>
        <w:t xml:space="preserve"> para 202</w:t>
      </w:r>
      <w:r w:rsidR="00567D30" w:rsidRPr="00611077">
        <w:rPr>
          <w:rFonts w:ascii="Nunito Sans" w:hAnsi="Nunito Sans" w:cs="Arial"/>
          <w:sz w:val="22"/>
          <w:szCs w:val="22"/>
        </w:rPr>
        <w:t>4</w:t>
      </w:r>
      <w:r w:rsidRPr="00611077">
        <w:rPr>
          <w:rFonts w:ascii="Nunito Sans" w:hAnsi="Nunito Sans" w:cs="Arial"/>
          <w:sz w:val="22"/>
          <w:szCs w:val="22"/>
        </w:rPr>
        <w:t xml:space="preserve"> es del </w:t>
      </w:r>
      <w:r w:rsidR="00437A53" w:rsidRPr="00611077">
        <w:rPr>
          <w:rFonts w:ascii="Nunito Sans" w:hAnsi="Nunito Sans" w:cs="Arial"/>
          <w:sz w:val="22"/>
          <w:szCs w:val="22"/>
        </w:rPr>
        <w:t>90</w:t>
      </w:r>
      <w:r w:rsidR="00611077" w:rsidRPr="00611077">
        <w:rPr>
          <w:rFonts w:ascii="Nunito Sans" w:hAnsi="Nunito Sans" w:cs="Arial"/>
          <w:sz w:val="22"/>
          <w:szCs w:val="22"/>
        </w:rPr>
        <w:t>,</w:t>
      </w:r>
      <w:r w:rsidR="00437A53" w:rsidRPr="00611077">
        <w:rPr>
          <w:rFonts w:ascii="Nunito Sans" w:hAnsi="Nunito Sans" w:cs="Arial"/>
          <w:sz w:val="22"/>
          <w:szCs w:val="22"/>
        </w:rPr>
        <w:t>3</w:t>
      </w:r>
      <w:r w:rsidRPr="00611077">
        <w:rPr>
          <w:rFonts w:ascii="Nunito Sans" w:hAnsi="Nunito Sans" w:cs="Arial"/>
          <w:sz w:val="22"/>
          <w:szCs w:val="22"/>
        </w:rPr>
        <w:t>%.</w:t>
      </w:r>
    </w:p>
    <w:p w14:paraId="552BF971" w14:textId="77777777" w:rsidR="005A32C2" w:rsidRDefault="005A32C2" w:rsidP="00A20884">
      <w:pPr>
        <w:spacing w:after="0" w:line="240" w:lineRule="auto"/>
        <w:jc w:val="both"/>
        <w:rPr>
          <w:rFonts w:ascii="Arial" w:hAnsi="Arial" w:cs="Arial"/>
          <w:sz w:val="22"/>
          <w:szCs w:val="22"/>
        </w:rPr>
      </w:pPr>
    </w:p>
    <w:p w14:paraId="1F42F67D" w14:textId="77777777" w:rsidR="005A32C2" w:rsidRDefault="005A32C2" w:rsidP="00A20884">
      <w:pPr>
        <w:spacing w:after="0" w:line="240" w:lineRule="auto"/>
        <w:jc w:val="both"/>
        <w:rPr>
          <w:rFonts w:ascii="Arial" w:hAnsi="Arial" w:cs="Arial"/>
          <w:sz w:val="22"/>
          <w:szCs w:val="22"/>
        </w:rPr>
      </w:pPr>
    </w:p>
    <w:p w14:paraId="1A78E069" w14:textId="639F4920" w:rsidR="00191F0E" w:rsidRPr="005A32C2" w:rsidRDefault="00A20884" w:rsidP="00230775">
      <w:pPr>
        <w:spacing w:after="0" w:line="276" w:lineRule="auto"/>
        <w:jc w:val="center"/>
        <w:rPr>
          <w:rFonts w:ascii="Nunito Sans" w:hAnsi="Nunito Sans" w:cs="Arial"/>
          <w:b/>
          <w:sz w:val="22"/>
          <w:szCs w:val="22"/>
        </w:rPr>
      </w:pPr>
      <w:r w:rsidRPr="007B0057">
        <w:rPr>
          <w:rFonts w:ascii="Nunito Sans" w:hAnsi="Nunito Sans" w:cs="Arial"/>
          <w:b/>
          <w:sz w:val="22"/>
          <w:szCs w:val="22"/>
        </w:rPr>
        <w:t>Gráfica 4</w:t>
      </w:r>
      <w:r w:rsidRPr="005A32C2">
        <w:rPr>
          <w:rFonts w:ascii="Nunito Sans" w:hAnsi="Nunito Sans" w:cs="Arial"/>
          <w:b/>
          <w:sz w:val="22"/>
          <w:szCs w:val="22"/>
        </w:rPr>
        <w:t xml:space="preserve">. Participación en el número de siniestros por clase de vehículo. </w:t>
      </w:r>
    </w:p>
    <w:p w14:paraId="43B538B9" w14:textId="5B88AEDD" w:rsidR="00AB7EFE" w:rsidRDefault="00AB7EFE" w:rsidP="00A20884">
      <w:pPr>
        <w:spacing w:after="0" w:line="276" w:lineRule="auto"/>
        <w:jc w:val="center"/>
        <w:rPr>
          <w:rFonts w:ascii="Arial" w:hAnsi="Arial" w:cs="Arial"/>
          <w:sz w:val="16"/>
          <w:szCs w:val="16"/>
        </w:rPr>
      </w:pPr>
      <w:r>
        <w:rPr>
          <w:noProof/>
          <w14:ligatures w14:val="standardContextual"/>
        </w:rPr>
        <w:drawing>
          <wp:inline distT="0" distB="0" distL="0" distR="0" wp14:anchorId="25A94E1F" wp14:editId="15285E31">
            <wp:extent cx="5135880" cy="2683230"/>
            <wp:effectExtent l="0" t="0" r="7620" b="3175"/>
            <wp:docPr id="2129689106" name="Gráfico 1">
              <a:extLst xmlns:a="http://schemas.openxmlformats.org/drawingml/2006/main">
                <a:ext uri="{FF2B5EF4-FFF2-40B4-BE49-F238E27FC236}">
                  <a16:creationId xmlns:a16="http://schemas.microsoft.com/office/drawing/2014/main" id="{CACD7638-D496-7BE9-B52C-9651812E986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0CA8EBBC" w14:textId="269BF74F" w:rsidR="00C96E2A" w:rsidRPr="005A32C2" w:rsidRDefault="00C96E2A" w:rsidP="00C96E2A">
      <w:pPr>
        <w:spacing w:after="0" w:line="240" w:lineRule="auto"/>
        <w:jc w:val="center"/>
        <w:rPr>
          <w:rFonts w:ascii="Nunito Sans" w:hAnsi="Nunito Sans" w:cs="Arial"/>
          <w:sz w:val="16"/>
          <w:szCs w:val="16"/>
        </w:rPr>
      </w:pPr>
      <w:r w:rsidRPr="005A32C2">
        <w:rPr>
          <w:rFonts w:ascii="Nunito Sans" w:hAnsi="Nunito Sans" w:cs="Arial"/>
          <w:sz w:val="16"/>
          <w:szCs w:val="16"/>
        </w:rPr>
        <w:t>Fuente: F-364. * Estos datos incluyen la estimación de octubre, noviembre y diciembre de 202</w:t>
      </w:r>
      <w:r w:rsidR="005320B0" w:rsidRPr="005A32C2">
        <w:rPr>
          <w:rFonts w:ascii="Nunito Sans" w:hAnsi="Nunito Sans" w:cs="Arial"/>
          <w:sz w:val="16"/>
          <w:szCs w:val="16"/>
        </w:rPr>
        <w:t>4</w:t>
      </w:r>
      <w:r w:rsidRPr="005A32C2">
        <w:rPr>
          <w:rFonts w:ascii="Nunito Sans" w:hAnsi="Nunito Sans" w:cs="Arial"/>
          <w:sz w:val="16"/>
          <w:szCs w:val="16"/>
        </w:rPr>
        <w:t xml:space="preserve"> y de los siniestros pendientes de pago.</w:t>
      </w:r>
    </w:p>
    <w:p w14:paraId="2E4DE937" w14:textId="77777777" w:rsidR="00A20884" w:rsidRDefault="00A20884" w:rsidP="00A20884">
      <w:pPr>
        <w:spacing w:after="0" w:line="240" w:lineRule="auto"/>
        <w:rPr>
          <w:rFonts w:ascii="Nunito Sans" w:hAnsi="Nunito Sans" w:cs="Arial"/>
          <w:sz w:val="16"/>
          <w:szCs w:val="16"/>
        </w:rPr>
      </w:pPr>
    </w:p>
    <w:p w14:paraId="6C110436" w14:textId="77777777" w:rsidR="00B732BC" w:rsidRDefault="00B732BC" w:rsidP="00A20884">
      <w:pPr>
        <w:spacing w:after="0" w:line="240" w:lineRule="auto"/>
        <w:rPr>
          <w:rFonts w:ascii="Nunito Sans" w:hAnsi="Nunito Sans" w:cs="Arial"/>
          <w:sz w:val="16"/>
          <w:szCs w:val="16"/>
        </w:rPr>
      </w:pPr>
    </w:p>
    <w:p w14:paraId="73AA816B" w14:textId="77777777" w:rsidR="00B732BC" w:rsidRDefault="00B732BC" w:rsidP="00A20884">
      <w:pPr>
        <w:spacing w:after="0" w:line="240" w:lineRule="auto"/>
        <w:rPr>
          <w:rFonts w:ascii="Nunito Sans" w:hAnsi="Nunito Sans" w:cs="Arial"/>
          <w:sz w:val="16"/>
          <w:szCs w:val="16"/>
        </w:rPr>
      </w:pPr>
    </w:p>
    <w:p w14:paraId="67E6599C" w14:textId="77777777" w:rsidR="00B732BC" w:rsidRPr="005A32C2" w:rsidRDefault="00B732BC" w:rsidP="00A20884">
      <w:pPr>
        <w:spacing w:after="0" w:line="240" w:lineRule="auto"/>
        <w:rPr>
          <w:rFonts w:ascii="Nunito Sans" w:hAnsi="Nunito Sans" w:cs="Arial"/>
          <w:sz w:val="16"/>
          <w:szCs w:val="16"/>
        </w:rPr>
      </w:pPr>
    </w:p>
    <w:p w14:paraId="7DF89FF8" w14:textId="77777777" w:rsidR="00A20884" w:rsidRPr="005A32C2" w:rsidRDefault="00A20884" w:rsidP="00E35D8C">
      <w:pPr>
        <w:pStyle w:val="Ttulo2"/>
        <w:numPr>
          <w:ilvl w:val="4"/>
          <w:numId w:val="16"/>
        </w:numPr>
        <w:rPr>
          <w:rFonts w:ascii="Nunito Sans" w:hAnsi="Nunito Sans" w:cs="Arial"/>
          <w:b/>
          <w:color w:val="000000" w:themeColor="text1"/>
          <w:sz w:val="22"/>
          <w:szCs w:val="22"/>
        </w:rPr>
      </w:pPr>
      <w:bookmarkStart w:id="42" w:name="_Toc184992699"/>
      <w:r w:rsidRPr="005A32C2">
        <w:rPr>
          <w:rFonts w:ascii="Nunito Sans" w:hAnsi="Nunito Sans" w:cs="Arial"/>
          <w:b/>
          <w:color w:val="000000" w:themeColor="text1"/>
          <w:sz w:val="22"/>
          <w:szCs w:val="22"/>
        </w:rPr>
        <w:lastRenderedPageBreak/>
        <w:t>Monto de siniestros.</w:t>
      </w:r>
      <w:bookmarkEnd w:id="42"/>
    </w:p>
    <w:p w14:paraId="461DE7C0" w14:textId="77777777" w:rsidR="00A20884" w:rsidRPr="005A32C2" w:rsidRDefault="00A20884" w:rsidP="00A20884">
      <w:pPr>
        <w:spacing w:after="0" w:line="240" w:lineRule="auto"/>
        <w:rPr>
          <w:rFonts w:ascii="Nunito Sans" w:hAnsi="Nunito Sans" w:cs="Arial"/>
          <w:sz w:val="16"/>
          <w:szCs w:val="16"/>
        </w:rPr>
      </w:pPr>
    </w:p>
    <w:p w14:paraId="045097EE" w14:textId="79C0CA45" w:rsidR="00A20884" w:rsidRPr="005A32C2" w:rsidRDefault="00A20884" w:rsidP="00A20884">
      <w:pPr>
        <w:jc w:val="both"/>
        <w:rPr>
          <w:rFonts w:ascii="Nunito Sans" w:hAnsi="Nunito Sans" w:cs="Arial"/>
          <w:sz w:val="22"/>
          <w:szCs w:val="22"/>
        </w:rPr>
      </w:pPr>
      <w:r w:rsidRPr="005A32C2">
        <w:rPr>
          <w:rFonts w:ascii="Nunito Sans" w:hAnsi="Nunito Sans" w:cs="Arial"/>
          <w:sz w:val="22"/>
          <w:szCs w:val="22"/>
        </w:rPr>
        <w:t xml:space="preserve">Por su parte, para el monto de siniestros pagados por las entidades aseguradoras que operan el ramo del SOAT se tiene en cuenta que las coberturas del SOAT se encuentran indexadas en diferentes unidades, tal y como se muestra en la </w:t>
      </w:r>
      <w:r w:rsidR="005A328B" w:rsidRPr="005A32C2">
        <w:rPr>
          <w:rFonts w:ascii="Nunito Sans" w:hAnsi="Nunito Sans" w:cs="Arial"/>
          <w:sz w:val="22"/>
          <w:szCs w:val="22"/>
        </w:rPr>
        <w:t>T</w:t>
      </w:r>
      <w:r w:rsidRPr="005A32C2">
        <w:rPr>
          <w:rFonts w:ascii="Nunito Sans" w:hAnsi="Nunito Sans" w:cs="Arial"/>
          <w:sz w:val="22"/>
          <w:szCs w:val="22"/>
        </w:rPr>
        <w:t xml:space="preserve">abla 1, por lo cual es necesario realizar agrupaciones de la información para cada una de las coberturas. </w:t>
      </w:r>
    </w:p>
    <w:p w14:paraId="22E13D82" w14:textId="5853FA95" w:rsidR="00A20884" w:rsidRPr="005A32C2" w:rsidRDefault="00A20884" w:rsidP="00A20884">
      <w:pPr>
        <w:jc w:val="center"/>
        <w:rPr>
          <w:rFonts w:ascii="Nunito Sans" w:hAnsi="Nunito Sans" w:cs="Arial"/>
          <w:sz w:val="22"/>
          <w:szCs w:val="22"/>
        </w:rPr>
      </w:pPr>
      <w:r w:rsidRPr="005A32C2">
        <w:rPr>
          <w:rFonts w:ascii="Nunito Sans" w:hAnsi="Nunito Sans" w:cs="Arial"/>
          <w:b/>
          <w:sz w:val="24"/>
        </w:rPr>
        <w:t xml:space="preserve">Tabla 1: Valores de </w:t>
      </w:r>
      <w:r w:rsidR="0021256F">
        <w:rPr>
          <w:rFonts w:ascii="Nunito Sans" w:hAnsi="Nunito Sans" w:cs="Arial"/>
          <w:b/>
          <w:sz w:val="24"/>
        </w:rPr>
        <w:t>los topes de</w:t>
      </w:r>
      <w:r w:rsidRPr="005A32C2">
        <w:rPr>
          <w:rFonts w:ascii="Nunito Sans" w:hAnsi="Nunito Sans" w:cs="Arial"/>
          <w:b/>
          <w:sz w:val="24"/>
        </w:rPr>
        <w:t xml:space="preserve"> coberturas </w:t>
      </w:r>
      <w:r w:rsidR="0021256F">
        <w:rPr>
          <w:rFonts w:ascii="Nunito Sans" w:hAnsi="Nunito Sans" w:cs="Arial"/>
          <w:b/>
          <w:sz w:val="24"/>
        </w:rPr>
        <w:t xml:space="preserve">de </w:t>
      </w:r>
      <w:r w:rsidRPr="005A32C2">
        <w:rPr>
          <w:rFonts w:ascii="Nunito Sans" w:hAnsi="Nunito Sans" w:cs="Arial"/>
          <w:b/>
          <w:sz w:val="24"/>
        </w:rPr>
        <w:t>SOAT</w:t>
      </w:r>
      <w:r w:rsidRPr="005A32C2">
        <w:rPr>
          <w:rStyle w:val="Refdenotaalpie"/>
          <w:rFonts w:ascii="Nunito Sans" w:eastAsia="Times New Roman" w:hAnsi="Nunito Sans" w:cs="Arial"/>
          <w:b/>
          <w:color w:val="000000"/>
          <w:lang w:eastAsia="es-CO"/>
        </w:rPr>
        <w:footnoteReference w:id="25"/>
      </w:r>
    </w:p>
    <w:tbl>
      <w:tblPr>
        <w:tblW w:w="8647"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841"/>
        <w:gridCol w:w="1388"/>
        <w:gridCol w:w="1418"/>
      </w:tblGrid>
      <w:tr w:rsidR="00A20884" w:rsidRPr="00CE6DD3" w14:paraId="28FFAADE" w14:textId="77777777" w:rsidTr="00915434">
        <w:trPr>
          <w:trHeight w:val="161"/>
          <w:tblHeader/>
          <w:jc w:val="center"/>
        </w:trPr>
        <w:tc>
          <w:tcPr>
            <w:tcW w:w="5841"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360178F9" w14:textId="77777777" w:rsidR="00A20884" w:rsidRPr="005A32C2" w:rsidRDefault="00A20884" w:rsidP="00AB13AB">
            <w:pPr>
              <w:spacing w:after="0" w:line="240" w:lineRule="auto"/>
              <w:jc w:val="center"/>
              <w:textAlignment w:val="baseline"/>
              <w:rPr>
                <w:rFonts w:ascii="Nunito Sans" w:eastAsia="Times New Roman" w:hAnsi="Nunito Sans" w:cs="Arial"/>
                <w:sz w:val="18"/>
                <w:szCs w:val="18"/>
                <w:lang w:eastAsia="es-CO"/>
              </w:rPr>
            </w:pPr>
            <w:r w:rsidRPr="005A32C2">
              <w:rPr>
                <w:rFonts w:ascii="Nunito Sans" w:eastAsia="Times New Roman" w:hAnsi="Nunito Sans" w:cs="Arial"/>
                <w:b/>
                <w:color w:val="000000"/>
                <w:sz w:val="18"/>
                <w:szCs w:val="18"/>
                <w:lang w:eastAsia="es-CO"/>
              </w:rPr>
              <w:t>COBERTURAS</w:t>
            </w:r>
          </w:p>
        </w:tc>
        <w:tc>
          <w:tcPr>
            <w:tcW w:w="1388"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18AACA4" w14:textId="77777777" w:rsidR="00A20884" w:rsidRPr="005A32C2" w:rsidRDefault="00A20884" w:rsidP="00AB13AB">
            <w:pPr>
              <w:spacing w:after="0" w:line="240" w:lineRule="auto"/>
              <w:jc w:val="center"/>
              <w:textAlignment w:val="baseline"/>
              <w:rPr>
                <w:rFonts w:ascii="Nunito Sans" w:eastAsia="Times New Roman" w:hAnsi="Nunito Sans" w:cs="Arial"/>
                <w:b/>
                <w:color w:val="000000"/>
                <w:sz w:val="18"/>
                <w:szCs w:val="18"/>
                <w:lang w:eastAsia="es-CO"/>
              </w:rPr>
            </w:pPr>
            <w:r w:rsidRPr="005A32C2">
              <w:rPr>
                <w:rFonts w:ascii="Nunito Sans" w:eastAsia="Times New Roman" w:hAnsi="Nunito Sans" w:cs="Arial"/>
                <w:b/>
                <w:color w:val="000000"/>
                <w:sz w:val="18"/>
                <w:szCs w:val="18"/>
                <w:lang w:eastAsia="es-CO"/>
              </w:rPr>
              <w:t>Unidad de valor tributario</w:t>
            </w:r>
          </w:p>
          <w:p w14:paraId="700DF4A7" w14:textId="77777777" w:rsidR="00A20884" w:rsidRPr="005A32C2" w:rsidRDefault="00A20884" w:rsidP="00AB13AB">
            <w:pPr>
              <w:spacing w:after="0" w:line="240" w:lineRule="auto"/>
              <w:jc w:val="center"/>
              <w:textAlignment w:val="baseline"/>
              <w:rPr>
                <w:rFonts w:ascii="Nunito Sans" w:eastAsia="Times New Roman" w:hAnsi="Nunito Sans" w:cs="Arial"/>
                <w:sz w:val="18"/>
                <w:szCs w:val="18"/>
                <w:lang w:eastAsia="es-CO"/>
              </w:rPr>
            </w:pPr>
            <w:r w:rsidRPr="005A32C2">
              <w:rPr>
                <w:rFonts w:ascii="Nunito Sans" w:eastAsia="Times New Roman" w:hAnsi="Nunito Sans" w:cs="Arial"/>
                <w:b/>
                <w:color w:val="000000"/>
                <w:sz w:val="18"/>
                <w:szCs w:val="18"/>
                <w:lang w:eastAsia="es-CO"/>
              </w:rPr>
              <w:t>(UVT)</w:t>
            </w:r>
          </w:p>
        </w:tc>
        <w:tc>
          <w:tcPr>
            <w:tcW w:w="1418" w:type="dxa"/>
            <w:tcBorders>
              <w:top w:val="single" w:sz="6" w:space="0" w:color="auto"/>
              <w:left w:val="nil"/>
              <w:bottom w:val="single" w:sz="6" w:space="0" w:color="auto"/>
              <w:right w:val="single" w:sz="6" w:space="0" w:color="auto"/>
            </w:tcBorders>
            <w:shd w:val="clear" w:color="auto" w:fill="auto"/>
            <w:vAlign w:val="center"/>
            <w:hideMark/>
          </w:tcPr>
          <w:p w14:paraId="626FAC38" w14:textId="77777777" w:rsidR="00A20884" w:rsidRPr="005A32C2" w:rsidRDefault="00A20884" w:rsidP="00AB13AB">
            <w:pPr>
              <w:spacing w:after="0" w:line="240" w:lineRule="auto"/>
              <w:jc w:val="center"/>
              <w:textAlignment w:val="baseline"/>
              <w:rPr>
                <w:rFonts w:ascii="Nunito Sans" w:eastAsia="Times New Roman" w:hAnsi="Nunito Sans" w:cs="Arial"/>
                <w:b/>
                <w:color w:val="000000"/>
                <w:sz w:val="18"/>
                <w:szCs w:val="18"/>
                <w:lang w:eastAsia="es-CO"/>
              </w:rPr>
            </w:pPr>
            <w:r w:rsidRPr="005A32C2">
              <w:rPr>
                <w:rFonts w:ascii="Nunito Sans" w:eastAsia="Times New Roman" w:hAnsi="Nunito Sans" w:cs="Arial"/>
                <w:b/>
                <w:color w:val="000000"/>
                <w:sz w:val="18"/>
                <w:szCs w:val="18"/>
                <w:lang w:eastAsia="es-CO"/>
              </w:rPr>
              <w:t>Salario mínimo diario legal vigente</w:t>
            </w:r>
          </w:p>
          <w:p w14:paraId="712EBC6E" w14:textId="77777777" w:rsidR="00A20884" w:rsidRPr="005A32C2" w:rsidRDefault="00A20884" w:rsidP="00AB13AB">
            <w:pPr>
              <w:spacing w:after="0" w:line="240" w:lineRule="auto"/>
              <w:jc w:val="center"/>
              <w:textAlignment w:val="baseline"/>
              <w:rPr>
                <w:rFonts w:ascii="Nunito Sans" w:eastAsia="Times New Roman" w:hAnsi="Nunito Sans" w:cs="Arial"/>
                <w:sz w:val="18"/>
                <w:szCs w:val="18"/>
                <w:lang w:eastAsia="es-CO"/>
              </w:rPr>
            </w:pPr>
            <w:r w:rsidRPr="005A32C2">
              <w:rPr>
                <w:rFonts w:ascii="Nunito Sans" w:eastAsia="Times New Roman" w:hAnsi="Nunito Sans" w:cs="Arial"/>
                <w:b/>
                <w:color w:val="000000"/>
                <w:sz w:val="18"/>
                <w:szCs w:val="18"/>
                <w:lang w:eastAsia="es-CO"/>
              </w:rPr>
              <w:t>(SMDLV)</w:t>
            </w:r>
          </w:p>
        </w:tc>
      </w:tr>
      <w:tr w:rsidR="00A20884" w:rsidRPr="00CE6DD3" w14:paraId="6D4C6D73" w14:textId="77777777" w:rsidTr="00915434">
        <w:trPr>
          <w:trHeight w:val="337"/>
          <w:jc w:val="center"/>
        </w:trPr>
        <w:tc>
          <w:tcPr>
            <w:tcW w:w="5841" w:type="dxa"/>
            <w:tcBorders>
              <w:top w:val="nil"/>
              <w:left w:val="single" w:sz="6" w:space="0" w:color="auto"/>
              <w:bottom w:val="single" w:sz="6" w:space="0" w:color="auto"/>
              <w:right w:val="single" w:sz="6" w:space="0" w:color="auto"/>
            </w:tcBorders>
            <w:shd w:val="clear" w:color="auto" w:fill="auto"/>
            <w:vAlign w:val="bottom"/>
            <w:hideMark/>
          </w:tcPr>
          <w:p w14:paraId="734AD77E" w14:textId="77777777" w:rsidR="00A20884" w:rsidRPr="005A32C2" w:rsidRDefault="00A20884" w:rsidP="00AB13AB">
            <w:pPr>
              <w:spacing w:after="0" w:line="240" w:lineRule="auto"/>
              <w:textAlignment w:val="baseline"/>
              <w:rPr>
                <w:rFonts w:ascii="Nunito Sans" w:eastAsia="Times New Roman" w:hAnsi="Nunito Sans" w:cs="Arial"/>
                <w:sz w:val="22"/>
                <w:szCs w:val="22"/>
                <w:lang w:eastAsia="es-CO"/>
              </w:rPr>
            </w:pPr>
            <w:r w:rsidRPr="005A32C2">
              <w:rPr>
                <w:rFonts w:ascii="Nunito Sans" w:eastAsia="Times New Roman" w:hAnsi="Nunito Sans" w:cs="Arial"/>
                <w:color w:val="000000"/>
                <w:lang w:eastAsia="es-CO"/>
              </w:rPr>
              <w:t>Gastos Médicos - Categorías con rango diferencial por riesgo </w:t>
            </w:r>
          </w:p>
        </w:tc>
        <w:tc>
          <w:tcPr>
            <w:tcW w:w="1388" w:type="dxa"/>
            <w:tcBorders>
              <w:top w:val="nil"/>
              <w:left w:val="single" w:sz="6" w:space="0" w:color="auto"/>
              <w:bottom w:val="single" w:sz="6" w:space="0" w:color="auto"/>
              <w:right w:val="single" w:sz="6" w:space="0" w:color="auto"/>
            </w:tcBorders>
            <w:shd w:val="clear" w:color="auto" w:fill="auto"/>
            <w:vAlign w:val="center"/>
            <w:hideMark/>
          </w:tcPr>
          <w:p w14:paraId="1939FC9B" w14:textId="77777777" w:rsidR="00A20884" w:rsidRPr="005A32C2" w:rsidRDefault="00A20884" w:rsidP="00AB13AB">
            <w:pPr>
              <w:spacing w:after="0" w:line="240" w:lineRule="auto"/>
              <w:jc w:val="center"/>
              <w:textAlignment w:val="baseline"/>
              <w:rPr>
                <w:rFonts w:ascii="Nunito Sans" w:eastAsia="Times New Roman" w:hAnsi="Nunito Sans" w:cs="Arial"/>
                <w:sz w:val="22"/>
                <w:szCs w:val="22"/>
                <w:lang w:eastAsia="es-CO"/>
              </w:rPr>
            </w:pPr>
            <w:r w:rsidRPr="005A32C2">
              <w:rPr>
                <w:rFonts w:ascii="Nunito Sans" w:eastAsia="Times New Roman" w:hAnsi="Nunito Sans" w:cs="Arial"/>
                <w:color w:val="000000"/>
                <w:lang w:eastAsia="es-CO"/>
              </w:rPr>
              <w:t>263,13 </w:t>
            </w:r>
          </w:p>
        </w:tc>
        <w:tc>
          <w:tcPr>
            <w:tcW w:w="1418" w:type="dxa"/>
            <w:tcBorders>
              <w:top w:val="nil"/>
              <w:left w:val="nil"/>
              <w:bottom w:val="single" w:sz="6" w:space="0" w:color="auto"/>
              <w:right w:val="single" w:sz="6" w:space="0" w:color="auto"/>
            </w:tcBorders>
            <w:shd w:val="clear" w:color="auto" w:fill="auto"/>
            <w:vAlign w:val="center"/>
            <w:hideMark/>
          </w:tcPr>
          <w:p w14:paraId="609C7549" w14:textId="77777777" w:rsidR="00A20884" w:rsidRPr="005A32C2" w:rsidRDefault="00A20884" w:rsidP="00AB13AB">
            <w:pPr>
              <w:spacing w:after="0" w:line="240" w:lineRule="auto"/>
              <w:jc w:val="center"/>
              <w:textAlignment w:val="baseline"/>
              <w:rPr>
                <w:rFonts w:ascii="Nunito Sans" w:eastAsia="Times New Roman" w:hAnsi="Nunito Sans" w:cs="Arial"/>
                <w:sz w:val="22"/>
                <w:szCs w:val="22"/>
                <w:lang w:eastAsia="es-CO"/>
              </w:rPr>
            </w:pPr>
            <w:r w:rsidRPr="005A32C2">
              <w:rPr>
                <w:rFonts w:ascii="Times New Roman" w:eastAsia="Times New Roman" w:hAnsi="Times New Roman" w:cs="Times New Roman"/>
                <w:color w:val="000000"/>
                <w:lang w:eastAsia="es-CO"/>
              </w:rPr>
              <w:t> </w:t>
            </w:r>
            <w:r w:rsidRPr="005A32C2">
              <w:rPr>
                <w:rFonts w:ascii="Nunito Sans" w:eastAsia="Times New Roman" w:hAnsi="Nunito Sans" w:cs="Nunito Sans"/>
                <w:color w:val="000000"/>
                <w:lang w:eastAsia="es-CO"/>
              </w:rPr>
              <w:t> </w:t>
            </w:r>
          </w:p>
        </w:tc>
      </w:tr>
      <w:tr w:rsidR="00A20884" w:rsidRPr="00CE6DD3" w14:paraId="7D950B96" w14:textId="77777777" w:rsidTr="00915434">
        <w:trPr>
          <w:trHeight w:val="337"/>
          <w:jc w:val="center"/>
        </w:trPr>
        <w:tc>
          <w:tcPr>
            <w:tcW w:w="5841" w:type="dxa"/>
            <w:tcBorders>
              <w:top w:val="nil"/>
              <w:left w:val="single" w:sz="6" w:space="0" w:color="auto"/>
              <w:bottom w:val="single" w:sz="6" w:space="0" w:color="auto"/>
              <w:right w:val="single" w:sz="6" w:space="0" w:color="auto"/>
            </w:tcBorders>
            <w:shd w:val="clear" w:color="auto" w:fill="auto"/>
            <w:vAlign w:val="bottom"/>
            <w:hideMark/>
          </w:tcPr>
          <w:p w14:paraId="280FBF41" w14:textId="77777777" w:rsidR="00A20884" w:rsidRPr="005A32C2" w:rsidRDefault="00A20884" w:rsidP="00AB13AB">
            <w:pPr>
              <w:spacing w:after="0" w:line="240" w:lineRule="auto"/>
              <w:textAlignment w:val="baseline"/>
              <w:rPr>
                <w:rFonts w:ascii="Nunito Sans" w:eastAsia="Times New Roman" w:hAnsi="Nunito Sans" w:cs="Arial"/>
                <w:sz w:val="22"/>
                <w:szCs w:val="22"/>
                <w:lang w:eastAsia="es-CO"/>
              </w:rPr>
            </w:pPr>
            <w:r w:rsidRPr="005A32C2">
              <w:rPr>
                <w:rFonts w:ascii="Nunito Sans" w:eastAsia="Times New Roman" w:hAnsi="Nunito Sans" w:cs="Arial"/>
                <w:color w:val="000000"/>
                <w:lang w:eastAsia="es-CO"/>
              </w:rPr>
              <w:t>Gastos Médicos - Sin rango diferencial por riesgo </w:t>
            </w:r>
          </w:p>
        </w:tc>
        <w:tc>
          <w:tcPr>
            <w:tcW w:w="1388" w:type="dxa"/>
            <w:tcBorders>
              <w:top w:val="nil"/>
              <w:left w:val="single" w:sz="6" w:space="0" w:color="auto"/>
              <w:bottom w:val="single" w:sz="6" w:space="0" w:color="auto"/>
              <w:right w:val="single" w:sz="6" w:space="0" w:color="auto"/>
            </w:tcBorders>
            <w:shd w:val="clear" w:color="auto" w:fill="auto"/>
            <w:vAlign w:val="center"/>
            <w:hideMark/>
          </w:tcPr>
          <w:p w14:paraId="7F28D86E" w14:textId="77777777" w:rsidR="00A20884" w:rsidRPr="005A32C2" w:rsidRDefault="00A20884" w:rsidP="00AB13AB">
            <w:pPr>
              <w:spacing w:after="0" w:line="240" w:lineRule="auto"/>
              <w:jc w:val="center"/>
              <w:textAlignment w:val="baseline"/>
              <w:rPr>
                <w:rFonts w:ascii="Nunito Sans" w:eastAsia="Times New Roman" w:hAnsi="Nunito Sans" w:cs="Arial"/>
                <w:sz w:val="22"/>
                <w:szCs w:val="22"/>
                <w:lang w:eastAsia="es-CO"/>
              </w:rPr>
            </w:pPr>
            <w:r w:rsidRPr="005A32C2">
              <w:rPr>
                <w:rFonts w:ascii="Nunito Sans" w:eastAsia="Times New Roman" w:hAnsi="Nunito Sans" w:cs="Arial"/>
                <w:color w:val="000000"/>
                <w:lang w:eastAsia="es-CO"/>
              </w:rPr>
              <w:t>701,68 </w:t>
            </w:r>
          </w:p>
        </w:tc>
        <w:tc>
          <w:tcPr>
            <w:tcW w:w="1418" w:type="dxa"/>
            <w:tcBorders>
              <w:top w:val="nil"/>
              <w:left w:val="nil"/>
              <w:bottom w:val="single" w:sz="6" w:space="0" w:color="auto"/>
              <w:right w:val="single" w:sz="6" w:space="0" w:color="auto"/>
            </w:tcBorders>
            <w:shd w:val="clear" w:color="auto" w:fill="auto"/>
            <w:vAlign w:val="center"/>
            <w:hideMark/>
          </w:tcPr>
          <w:p w14:paraId="5D040086" w14:textId="77777777" w:rsidR="00A20884" w:rsidRPr="005A32C2" w:rsidRDefault="00A20884" w:rsidP="00AB13AB">
            <w:pPr>
              <w:spacing w:after="0" w:line="240" w:lineRule="auto"/>
              <w:jc w:val="center"/>
              <w:textAlignment w:val="baseline"/>
              <w:rPr>
                <w:rFonts w:ascii="Nunito Sans" w:eastAsia="Times New Roman" w:hAnsi="Nunito Sans" w:cs="Arial"/>
                <w:sz w:val="22"/>
                <w:szCs w:val="22"/>
                <w:lang w:eastAsia="es-CO"/>
              </w:rPr>
            </w:pPr>
            <w:r w:rsidRPr="005A32C2">
              <w:rPr>
                <w:rFonts w:ascii="Times New Roman" w:eastAsia="Times New Roman" w:hAnsi="Times New Roman" w:cs="Times New Roman"/>
                <w:color w:val="000000"/>
                <w:lang w:eastAsia="es-CO"/>
              </w:rPr>
              <w:t> </w:t>
            </w:r>
            <w:r w:rsidRPr="005A32C2">
              <w:rPr>
                <w:rFonts w:ascii="Nunito Sans" w:eastAsia="Times New Roman" w:hAnsi="Nunito Sans" w:cs="Nunito Sans"/>
                <w:color w:val="000000"/>
                <w:lang w:eastAsia="es-CO"/>
              </w:rPr>
              <w:t> </w:t>
            </w:r>
          </w:p>
        </w:tc>
      </w:tr>
      <w:tr w:rsidR="00A20884" w:rsidRPr="00CE6DD3" w14:paraId="0655CB3C" w14:textId="77777777" w:rsidTr="00915434">
        <w:trPr>
          <w:trHeight w:val="161"/>
          <w:jc w:val="center"/>
        </w:trPr>
        <w:tc>
          <w:tcPr>
            <w:tcW w:w="5841" w:type="dxa"/>
            <w:tcBorders>
              <w:top w:val="nil"/>
              <w:left w:val="single" w:sz="6" w:space="0" w:color="auto"/>
              <w:bottom w:val="single" w:sz="6" w:space="0" w:color="auto"/>
              <w:right w:val="single" w:sz="6" w:space="0" w:color="auto"/>
            </w:tcBorders>
            <w:shd w:val="clear" w:color="auto" w:fill="auto"/>
            <w:vAlign w:val="bottom"/>
            <w:hideMark/>
          </w:tcPr>
          <w:p w14:paraId="59EA83CF" w14:textId="77777777" w:rsidR="00A20884" w:rsidRPr="005A32C2" w:rsidRDefault="00A20884" w:rsidP="00AB13AB">
            <w:pPr>
              <w:spacing w:after="0" w:line="240" w:lineRule="auto"/>
              <w:textAlignment w:val="baseline"/>
              <w:rPr>
                <w:rFonts w:ascii="Nunito Sans" w:eastAsia="Times New Roman" w:hAnsi="Nunito Sans" w:cs="Arial"/>
                <w:sz w:val="22"/>
                <w:szCs w:val="22"/>
                <w:lang w:eastAsia="es-CO"/>
              </w:rPr>
            </w:pPr>
            <w:r w:rsidRPr="005A32C2">
              <w:rPr>
                <w:rFonts w:ascii="Nunito Sans" w:eastAsia="Times New Roman" w:hAnsi="Nunito Sans" w:cs="Arial"/>
                <w:color w:val="000000"/>
                <w:lang w:eastAsia="es-CO"/>
              </w:rPr>
              <w:t>Transporte </w:t>
            </w:r>
          </w:p>
        </w:tc>
        <w:tc>
          <w:tcPr>
            <w:tcW w:w="1388" w:type="dxa"/>
            <w:tcBorders>
              <w:top w:val="nil"/>
              <w:left w:val="single" w:sz="6" w:space="0" w:color="auto"/>
              <w:bottom w:val="single" w:sz="6" w:space="0" w:color="auto"/>
              <w:right w:val="single" w:sz="6" w:space="0" w:color="auto"/>
            </w:tcBorders>
            <w:shd w:val="clear" w:color="auto" w:fill="auto"/>
            <w:vAlign w:val="center"/>
            <w:hideMark/>
          </w:tcPr>
          <w:p w14:paraId="14CF8208" w14:textId="77777777" w:rsidR="00A20884" w:rsidRPr="005A32C2" w:rsidRDefault="00A20884" w:rsidP="00AB13AB">
            <w:pPr>
              <w:spacing w:after="0" w:line="240" w:lineRule="auto"/>
              <w:jc w:val="center"/>
              <w:textAlignment w:val="baseline"/>
              <w:rPr>
                <w:rFonts w:ascii="Nunito Sans" w:eastAsia="Times New Roman" w:hAnsi="Nunito Sans" w:cs="Arial"/>
                <w:sz w:val="22"/>
                <w:szCs w:val="22"/>
                <w:lang w:eastAsia="es-CO"/>
              </w:rPr>
            </w:pPr>
            <w:r w:rsidRPr="005A32C2">
              <w:rPr>
                <w:rFonts w:ascii="Nunito Sans" w:eastAsia="Times New Roman" w:hAnsi="Nunito Sans" w:cs="Arial"/>
                <w:color w:val="000000"/>
                <w:lang w:eastAsia="es-CO"/>
              </w:rPr>
              <w:t>8,77 </w:t>
            </w:r>
          </w:p>
        </w:tc>
        <w:tc>
          <w:tcPr>
            <w:tcW w:w="1418" w:type="dxa"/>
            <w:tcBorders>
              <w:top w:val="nil"/>
              <w:left w:val="nil"/>
              <w:bottom w:val="single" w:sz="6" w:space="0" w:color="auto"/>
              <w:right w:val="single" w:sz="6" w:space="0" w:color="auto"/>
            </w:tcBorders>
            <w:shd w:val="clear" w:color="auto" w:fill="auto"/>
            <w:vAlign w:val="center"/>
            <w:hideMark/>
          </w:tcPr>
          <w:p w14:paraId="77BC1A9C" w14:textId="77777777" w:rsidR="00A20884" w:rsidRPr="005A32C2" w:rsidRDefault="00A20884" w:rsidP="00AB13AB">
            <w:pPr>
              <w:spacing w:after="0" w:line="240" w:lineRule="auto"/>
              <w:jc w:val="center"/>
              <w:textAlignment w:val="baseline"/>
              <w:rPr>
                <w:rFonts w:ascii="Nunito Sans" w:eastAsia="Times New Roman" w:hAnsi="Nunito Sans" w:cs="Arial"/>
                <w:sz w:val="22"/>
                <w:szCs w:val="22"/>
                <w:lang w:eastAsia="es-CO"/>
              </w:rPr>
            </w:pPr>
            <w:r w:rsidRPr="005A32C2">
              <w:rPr>
                <w:rFonts w:ascii="Times New Roman" w:eastAsia="Times New Roman" w:hAnsi="Times New Roman" w:cs="Times New Roman"/>
                <w:color w:val="000000"/>
                <w:lang w:eastAsia="es-CO"/>
              </w:rPr>
              <w:t> </w:t>
            </w:r>
            <w:r w:rsidRPr="005A32C2">
              <w:rPr>
                <w:rFonts w:ascii="Nunito Sans" w:eastAsia="Times New Roman" w:hAnsi="Nunito Sans" w:cs="Nunito Sans"/>
                <w:color w:val="000000"/>
                <w:lang w:eastAsia="es-CO"/>
              </w:rPr>
              <w:t> </w:t>
            </w:r>
          </w:p>
        </w:tc>
      </w:tr>
      <w:tr w:rsidR="00A20884" w:rsidRPr="00CE6DD3" w14:paraId="7F741836" w14:textId="77777777" w:rsidTr="00915434">
        <w:trPr>
          <w:trHeight w:val="161"/>
          <w:jc w:val="center"/>
        </w:trPr>
        <w:tc>
          <w:tcPr>
            <w:tcW w:w="5841" w:type="dxa"/>
            <w:tcBorders>
              <w:top w:val="nil"/>
              <w:left w:val="single" w:sz="6" w:space="0" w:color="auto"/>
              <w:bottom w:val="single" w:sz="6" w:space="0" w:color="auto"/>
              <w:right w:val="single" w:sz="6" w:space="0" w:color="auto"/>
            </w:tcBorders>
            <w:shd w:val="clear" w:color="auto" w:fill="auto"/>
            <w:vAlign w:val="bottom"/>
            <w:hideMark/>
          </w:tcPr>
          <w:p w14:paraId="24627A51" w14:textId="77777777" w:rsidR="00A20884" w:rsidRPr="005A32C2" w:rsidRDefault="00A20884" w:rsidP="00AB13AB">
            <w:pPr>
              <w:spacing w:after="0" w:line="240" w:lineRule="auto"/>
              <w:textAlignment w:val="baseline"/>
              <w:rPr>
                <w:rFonts w:ascii="Nunito Sans" w:eastAsia="Times New Roman" w:hAnsi="Nunito Sans" w:cs="Arial"/>
                <w:sz w:val="22"/>
                <w:szCs w:val="22"/>
                <w:lang w:eastAsia="es-CO"/>
              </w:rPr>
            </w:pPr>
            <w:r w:rsidRPr="005A32C2">
              <w:rPr>
                <w:rFonts w:ascii="Nunito Sans" w:eastAsia="Times New Roman" w:hAnsi="Nunito Sans" w:cs="Arial"/>
                <w:color w:val="000000"/>
                <w:lang w:eastAsia="es-CO"/>
              </w:rPr>
              <w:t>Incapacidad permanente </w:t>
            </w:r>
          </w:p>
        </w:tc>
        <w:tc>
          <w:tcPr>
            <w:tcW w:w="1388" w:type="dxa"/>
            <w:tcBorders>
              <w:top w:val="nil"/>
              <w:left w:val="single" w:sz="6" w:space="0" w:color="auto"/>
              <w:bottom w:val="single" w:sz="6" w:space="0" w:color="auto"/>
              <w:right w:val="single" w:sz="6" w:space="0" w:color="auto"/>
            </w:tcBorders>
            <w:shd w:val="clear" w:color="auto" w:fill="auto"/>
            <w:vAlign w:val="center"/>
            <w:hideMark/>
          </w:tcPr>
          <w:p w14:paraId="70FB2DC5" w14:textId="77777777" w:rsidR="00A20884" w:rsidRPr="005A32C2" w:rsidRDefault="00A20884" w:rsidP="00AB13AB">
            <w:pPr>
              <w:spacing w:after="0" w:line="240" w:lineRule="auto"/>
              <w:jc w:val="center"/>
              <w:textAlignment w:val="baseline"/>
              <w:rPr>
                <w:rFonts w:ascii="Nunito Sans" w:eastAsia="Times New Roman" w:hAnsi="Nunito Sans" w:cs="Arial"/>
                <w:sz w:val="22"/>
                <w:szCs w:val="22"/>
                <w:lang w:eastAsia="es-CO"/>
              </w:rPr>
            </w:pPr>
            <w:r w:rsidRPr="005A32C2">
              <w:rPr>
                <w:rFonts w:ascii="Times New Roman" w:eastAsia="Times New Roman" w:hAnsi="Times New Roman" w:cs="Times New Roman"/>
                <w:color w:val="000000"/>
                <w:lang w:eastAsia="es-CO"/>
              </w:rPr>
              <w:t> </w:t>
            </w:r>
            <w:r w:rsidRPr="005A32C2">
              <w:rPr>
                <w:rFonts w:ascii="Nunito Sans" w:eastAsia="Times New Roman" w:hAnsi="Nunito Sans" w:cs="Nunito Sans"/>
                <w:color w:val="000000"/>
                <w:lang w:eastAsia="es-CO"/>
              </w:rPr>
              <w:t> </w:t>
            </w:r>
          </w:p>
        </w:tc>
        <w:tc>
          <w:tcPr>
            <w:tcW w:w="1418" w:type="dxa"/>
            <w:tcBorders>
              <w:top w:val="nil"/>
              <w:left w:val="nil"/>
              <w:bottom w:val="single" w:sz="6" w:space="0" w:color="auto"/>
              <w:right w:val="single" w:sz="6" w:space="0" w:color="auto"/>
            </w:tcBorders>
            <w:shd w:val="clear" w:color="auto" w:fill="auto"/>
            <w:vAlign w:val="center"/>
            <w:hideMark/>
          </w:tcPr>
          <w:p w14:paraId="6F17CF2E" w14:textId="77777777" w:rsidR="00A20884" w:rsidRPr="005A32C2" w:rsidRDefault="00A20884" w:rsidP="00AB13AB">
            <w:pPr>
              <w:spacing w:after="0" w:line="240" w:lineRule="auto"/>
              <w:jc w:val="center"/>
              <w:textAlignment w:val="baseline"/>
              <w:rPr>
                <w:rFonts w:ascii="Nunito Sans" w:eastAsia="Times New Roman" w:hAnsi="Nunito Sans" w:cs="Arial"/>
                <w:sz w:val="22"/>
                <w:szCs w:val="22"/>
                <w:lang w:eastAsia="es-CO"/>
              </w:rPr>
            </w:pPr>
            <w:r w:rsidRPr="005A32C2">
              <w:rPr>
                <w:rFonts w:ascii="Nunito Sans" w:eastAsia="Times New Roman" w:hAnsi="Nunito Sans" w:cs="Arial"/>
                <w:color w:val="000000"/>
                <w:lang w:eastAsia="es-CO"/>
              </w:rPr>
              <w:t>180 </w:t>
            </w:r>
          </w:p>
        </w:tc>
      </w:tr>
      <w:tr w:rsidR="00A20884" w:rsidRPr="00CE6DD3" w14:paraId="5211124E" w14:textId="77777777" w:rsidTr="00915434">
        <w:trPr>
          <w:trHeight w:val="161"/>
          <w:jc w:val="center"/>
        </w:trPr>
        <w:tc>
          <w:tcPr>
            <w:tcW w:w="5841" w:type="dxa"/>
            <w:tcBorders>
              <w:top w:val="nil"/>
              <w:left w:val="single" w:sz="6" w:space="0" w:color="auto"/>
              <w:bottom w:val="single" w:sz="6" w:space="0" w:color="auto"/>
              <w:right w:val="single" w:sz="6" w:space="0" w:color="auto"/>
            </w:tcBorders>
            <w:shd w:val="clear" w:color="auto" w:fill="auto"/>
            <w:vAlign w:val="bottom"/>
            <w:hideMark/>
          </w:tcPr>
          <w:p w14:paraId="23D1BD3D" w14:textId="77777777" w:rsidR="00A20884" w:rsidRPr="005A32C2" w:rsidRDefault="00A20884" w:rsidP="00AB13AB">
            <w:pPr>
              <w:spacing w:after="0" w:line="240" w:lineRule="auto"/>
              <w:textAlignment w:val="baseline"/>
              <w:rPr>
                <w:rFonts w:ascii="Nunito Sans" w:eastAsia="Times New Roman" w:hAnsi="Nunito Sans" w:cs="Arial"/>
                <w:sz w:val="22"/>
                <w:szCs w:val="22"/>
                <w:lang w:eastAsia="es-CO"/>
              </w:rPr>
            </w:pPr>
            <w:r w:rsidRPr="005A32C2">
              <w:rPr>
                <w:rFonts w:ascii="Nunito Sans" w:eastAsia="Times New Roman" w:hAnsi="Nunito Sans" w:cs="Arial"/>
                <w:color w:val="000000"/>
                <w:lang w:eastAsia="es-CO"/>
              </w:rPr>
              <w:t>Muerte y Auxilios Funerarios </w:t>
            </w:r>
          </w:p>
        </w:tc>
        <w:tc>
          <w:tcPr>
            <w:tcW w:w="1388" w:type="dxa"/>
            <w:tcBorders>
              <w:top w:val="nil"/>
              <w:left w:val="single" w:sz="6" w:space="0" w:color="auto"/>
              <w:bottom w:val="single" w:sz="6" w:space="0" w:color="auto"/>
              <w:right w:val="single" w:sz="6" w:space="0" w:color="auto"/>
            </w:tcBorders>
            <w:shd w:val="clear" w:color="auto" w:fill="auto"/>
            <w:vAlign w:val="center"/>
            <w:hideMark/>
          </w:tcPr>
          <w:p w14:paraId="40559D1C" w14:textId="77777777" w:rsidR="00A20884" w:rsidRPr="005A32C2" w:rsidRDefault="00A20884" w:rsidP="00AB13AB">
            <w:pPr>
              <w:spacing w:after="0" w:line="240" w:lineRule="auto"/>
              <w:jc w:val="center"/>
              <w:textAlignment w:val="baseline"/>
              <w:rPr>
                <w:rFonts w:ascii="Nunito Sans" w:eastAsia="Times New Roman" w:hAnsi="Nunito Sans" w:cs="Arial"/>
                <w:sz w:val="22"/>
                <w:szCs w:val="22"/>
                <w:lang w:eastAsia="es-CO"/>
              </w:rPr>
            </w:pPr>
            <w:r w:rsidRPr="005A32C2">
              <w:rPr>
                <w:rFonts w:ascii="Times New Roman" w:eastAsia="Times New Roman" w:hAnsi="Times New Roman" w:cs="Times New Roman"/>
                <w:color w:val="000000"/>
                <w:lang w:eastAsia="es-CO"/>
              </w:rPr>
              <w:t> </w:t>
            </w:r>
            <w:r w:rsidRPr="005A32C2">
              <w:rPr>
                <w:rFonts w:ascii="Nunito Sans" w:eastAsia="Times New Roman" w:hAnsi="Nunito Sans" w:cs="Nunito Sans"/>
                <w:color w:val="000000"/>
                <w:lang w:eastAsia="es-CO"/>
              </w:rPr>
              <w:t> </w:t>
            </w:r>
          </w:p>
        </w:tc>
        <w:tc>
          <w:tcPr>
            <w:tcW w:w="1418" w:type="dxa"/>
            <w:tcBorders>
              <w:top w:val="nil"/>
              <w:left w:val="nil"/>
              <w:bottom w:val="single" w:sz="6" w:space="0" w:color="auto"/>
              <w:right w:val="single" w:sz="6" w:space="0" w:color="auto"/>
            </w:tcBorders>
            <w:shd w:val="clear" w:color="auto" w:fill="auto"/>
            <w:vAlign w:val="center"/>
            <w:hideMark/>
          </w:tcPr>
          <w:p w14:paraId="2F790DBF" w14:textId="77777777" w:rsidR="00A20884" w:rsidRPr="005A32C2" w:rsidRDefault="00A20884" w:rsidP="00AB13AB">
            <w:pPr>
              <w:spacing w:after="0" w:line="240" w:lineRule="auto"/>
              <w:jc w:val="center"/>
              <w:textAlignment w:val="baseline"/>
              <w:rPr>
                <w:rFonts w:ascii="Nunito Sans" w:eastAsia="Times New Roman" w:hAnsi="Nunito Sans" w:cs="Arial"/>
                <w:sz w:val="22"/>
                <w:szCs w:val="22"/>
                <w:lang w:eastAsia="es-CO"/>
              </w:rPr>
            </w:pPr>
            <w:r w:rsidRPr="005A32C2">
              <w:rPr>
                <w:rFonts w:ascii="Nunito Sans" w:eastAsia="Times New Roman" w:hAnsi="Nunito Sans" w:cs="Arial"/>
                <w:color w:val="000000"/>
                <w:lang w:eastAsia="es-CO"/>
              </w:rPr>
              <w:t>750 </w:t>
            </w:r>
          </w:p>
        </w:tc>
      </w:tr>
    </w:tbl>
    <w:p w14:paraId="73F823D5" w14:textId="4C52D0D5" w:rsidR="00A20884" w:rsidRPr="005A32C2" w:rsidRDefault="002D1A4F" w:rsidP="00915434">
      <w:pPr>
        <w:spacing w:after="0" w:line="240" w:lineRule="auto"/>
        <w:jc w:val="center"/>
        <w:rPr>
          <w:rFonts w:ascii="Nunito Sans" w:hAnsi="Nunito Sans" w:cs="Arial"/>
          <w:sz w:val="18"/>
          <w:szCs w:val="18"/>
        </w:rPr>
      </w:pPr>
      <w:r w:rsidRPr="005A32C2">
        <w:rPr>
          <w:rFonts w:ascii="Nunito Sans" w:hAnsi="Nunito Sans" w:cs="Arial"/>
          <w:sz w:val="18"/>
          <w:szCs w:val="18"/>
        </w:rPr>
        <w:t xml:space="preserve">Fuente: </w:t>
      </w:r>
      <w:r w:rsidR="007A3621" w:rsidRPr="005A32C2">
        <w:rPr>
          <w:rFonts w:ascii="Nunito Sans" w:hAnsi="Nunito Sans" w:cs="Arial"/>
          <w:sz w:val="18"/>
          <w:szCs w:val="18"/>
        </w:rPr>
        <w:t>SFC con base en la r</w:t>
      </w:r>
      <w:r w:rsidRPr="005A32C2">
        <w:rPr>
          <w:rFonts w:ascii="Nunito Sans" w:hAnsi="Nunito Sans" w:cs="Arial"/>
          <w:sz w:val="18"/>
          <w:szCs w:val="18"/>
        </w:rPr>
        <w:t>egulación aplicable al SOAT</w:t>
      </w:r>
      <w:r w:rsidRPr="005A32C2" w:rsidDel="007A3621">
        <w:rPr>
          <w:rFonts w:ascii="Nunito Sans" w:hAnsi="Nunito Sans" w:cs="Arial"/>
          <w:sz w:val="18"/>
          <w:szCs w:val="18"/>
        </w:rPr>
        <w:t>.</w:t>
      </w:r>
    </w:p>
    <w:p w14:paraId="118398FE" w14:textId="77777777" w:rsidR="00A20884" w:rsidRPr="005A32C2" w:rsidRDefault="00A20884" w:rsidP="00A20884">
      <w:pPr>
        <w:spacing w:after="0" w:line="240" w:lineRule="auto"/>
        <w:jc w:val="both"/>
        <w:rPr>
          <w:rFonts w:ascii="Nunito Sans" w:hAnsi="Nunito Sans" w:cs="Arial"/>
          <w:sz w:val="22"/>
          <w:szCs w:val="22"/>
        </w:rPr>
      </w:pPr>
    </w:p>
    <w:p w14:paraId="0091106F" w14:textId="77777777" w:rsidR="00A20884" w:rsidRPr="005A32C2" w:rsidRDefault="00A20884" w:rsidP="00A20884">
      <w:pPr>
        <w:spacing w:after="0" w:line="240" w:lineRule="auto"/>
        <w:jc w:val="both"/>
        <w:rPr>
          <w:rFonts w:ascii="Nunito Sans" w:hAnsi="Nunito Sans" w:cs="Arial"/>
          <w:sz w:val="22"/>
          <w:szCs w:val="22"/>
        </w:rPr>
      </w:pPr>
      <w:r w:rsidRPr="005A32C2">
        <w:rPr>
          <w:rFonts w:ascii="Nunito Sans" w:hAnsi="Nunito Sans" w:cs="Arial"/>
          <w:sz w:val="22"/>
          <w:szCs w:val="22"/>
        </w:rPr>
        <w:t>Aplicando las agrupaciones y metodología descrita en la nota técnica del ramo, se obtienen los siguientes resultados:</w:t>
      </w:r>
    </w:p>
    <w:p w14:paraId="583022BA" w14:textId="77777777" w:rsidR="00A20884" w:rsidRPr="005A32C2" w:rsidRDefault="00A20884" w:rsidP="00A20884">
      <w:pPr>
        <w:spacing w:after="0" w:line="240" w:lineRule="auto"/>
        <w:jc w:val="both"/>
        <w:rPr>
          <w:rFonts w:ascii="Nunito Sans" w:hAnsi="Nunito Sans" w:cs="Arial"/>
          <w:sz w:val="22"/>
          <w:szCs w:val="22"/>
        </w:rPr>
      </w:pPr>
    </w:p>
    <w:p w14:paraId="49B12073" w14:textId="14C97552" w:rsidR="00A20884" w:rsidRPr="005A32C2" w:rsidRDefault="00A20884" w:rsidP="00915434">
      <w:pPr>
        <w:pStyle w:val="Prrafodelista"/>
        <w:numPr>
          <w:ilvl w:val="0"/>
          <w:numId w:val="15"/>
        </w:numPr>
        <w:spacing w:after="0" w:line="240" w:lineRule="auto"/>
        <w:jc w:val="both"/>
        <w:rPr>
          <w:rFonts w:ascii="Nunito Sans" w:hAnsi="Nunito Sans" w:cs="Arial"/>
          <w:sz w:val="22"/>
          <w:szCs w:val="22"/>
        </w:rPr>
      </w:pPr>
      <w:r w:rsidRPr="005A32C2">
        <w:rPr>
          <w:rFonts w:ascii="Nunito Sans" w:eastAsia="Times New Roman" w:hAnsi="Nunito Sans" w:cs="Arial"/>
          <w:b/>
          <w:color w:val="000000"/>
          <w:sz w:val="22"/>
          <w:szCs w:val="22"/>
          <w:lang w:eastAsia="es-CO"/>
        </w:rPr>
        <w:t xml:space="preserve">Gastos </w:t>
      </w:r>
      <w:r w:rsidR="008401F1" w:rsidRPr="005A32C2">
        <w:rPr>
          <w:rFonts w:ascii="Nunito Sans" w:eastAsia="Times New Roman" w:hAnsi="Nunito Sans" w:cs="Arial"/>
          <w:b/>
          <w:color w:val="000000"/>
          <w:sz w:val="22"/>
          <w:szCs w:val="22"/>
          <w:lang w:eastAsia="es-CO"/>
        </w:rPr>
        <w:t>m</w:t>
      </w:r>
      <w:r w:rsidRPr="005A32C2">
        <w:rPr>
          <w:rFonts w:ascii="Nunito Sans" w:eastAsia="Times New Roman" w:hAnsi="Nunito Sans" w:cs="Arial"/>
          <w:b/>
          <w:color w:val="000000"/>
          <w:sz w:val="22"/>
          <w:szCs w:val="22"/>
          <w:lang w:eastAsia="es-CO"/>
        </w:rPr>
        <w:t>édicos</w:t>
      </w:r>
      <w:r w:rsidR="008401F1" w:rsidRPr="005A32C2">
        <w:rPr>
          <w:rFonts w:ascii="Nunito Sans" w:eastAsia="Times New Roman" w:hAnsi="Nunito Sans" w:cs="Arial"/>
          <w:b/>
          <w:color w:val="000000"/>
          <w:sz w:val="22"/>
          <w:szCs w:val="22"/>
          <w:lang w:eastAsia="es-CO"/>
        </w:rPr>
        <w:t>, quirúrgicos y hospitalarios</w:t>
      </w:r>
      <w:r w:rsidRPr="005A32C2">
        <w:rPr>
          <w:rFonts w:ascii="Nunito Sans" w:eastAsia="Times New Roman" w:hAnsi="Nunito Sans" w:cs="Arial"/>
          <w:b/>
          <w:color w:val="000000"/>
          <w:sz w:val="22"/>
          <w:szCs w:val="22"/>
          <w:lang w:eastAsia="es-CO"/>
        </w:rPr>
        <w:t xml:space="preserve">: </w:t>
      </w:r>
      <w:r w:rsidRPr="005A32C2">
        <w:rPr>
          <w:rFonts w:ascii="Nunito Sans" w:eastAsia="Times New Roman" w:hAnsi="Nunito Sans" w:cs="Arial"/>
          <w:color w:val="000000"/>
          <w:sz w:val="22"/>
          <w:szCs w:val="22"/>
          <w:lang w:eastAsia="es-CO"/>
        </w:rPr>
        <w:t xml:space="preserve">Para </w:t>
      </w:r>
      <w:r w:rsidR="008401F1" w:rsidRPr="005A32C2">
        <w:rPr>
          <w:rFonts w:ascii="Nunito Sans" w:eastAsia="Times New Roman" w:hAnsi="Nunito Sans" w:cs="Arial"/>
          <w:color w:val="000000"/>
          <w:sz w:val="22"/>
          <w:szCs w:val="22"/>
          <w:lang w:eastAsia="es-CO"/>
        </w:rPr>
        <w:t>esta cobertura</w:t>
      </w:r>
      <w:r w:rsidR="00D35C10">
        <w:rPr>
          <w:rFonts w:ascii="Nunito Sans" w:eastAsia="Times New Roman" w:hAnsi="Nunito Sans" w:cs="Arial"/>
          <w:color w:val="000000"/>
          <w:sz w:val="22"/>
          <w:szCs w:val="22"/>
          <w:lang w:eastAsia="es-CO"/>
        </w:rPr>
        <w:t>,</w:t>
      </w:r>
      <w:r w:rsidR="008401F1" w:rsidRPr="005A32C2">
        <w:rPr>
          <w:rFonts w:ascii="Nunito Sans" w:eastAsia="Times New Roman" w:hAnsi="Nunito Sans" w:cs="Arial"/>
          <w:color w:val="000000"/>
          <w:sz w:val="22"/>
          <w:szCs w:val="22"/>
          <w:lang w:eastAsia="es-CO"/>
        </w:rPr>
        <w:t xml:space="preserve"> en el caso</w:t>
      </w:r>
      <w:r w:rsidRPr="005A32C2">
        <w:rPr>
          <w:rFonts w:ascii="Nunito Sans" w:eastAsia="Times New Roman" w:hAnsi="Nunito Sans" w:cs="Arial"/>
          <w:color w:val="000000"/>
          <w:sz w:val="22"/>
          <w:szCs w:val="22"/>
          <w:lang w:eastAsia="es-CO"/>
        </w:rPr>
        <w:t xml:space="preserve"> de las categorías con rango diferencial se realizan las estimaciones de los valores finales a pagar en UVT por ocurrencias de siniestros en 202</w:t>
      </w:r>
      <w:r w:rsidR="007A3621" w:rsidRPr="005A32C2">
        <w:rPr>
          <w:rFonts w:ascii="Nunito Sans" w:eastAsia="Times New Roman" w:hAnsi="Nunito Sans" w:cs="Arial"/>
          <w:color w:val="000000"/>
          <w:sz w:val="22"/>
          <w:szCs w:val="22"/>
          <w:lang w:eastAsia="es-CO"/>
        </w:rPr>
        <w:t>4</w:t>
      </w:r>
      <w:r w:rsidRPr="005A32C2">
        <w:rPr>
          <w:rFonts w:ascii="Nunito Sans" w:eastAsia="Times New Roman" w:hAnsi="Nunito Sans" w:cs="Arial"/>
          <w:color w:val="000000"/>
          <w:sz w:val="22"/>
          <w:szCs w:val="22"/>
          <w:lang w:eastAsia="es-CO"/>
        </w:rPr>
        <w:t xml:space="preserve">, </w:t>
      </w:r>
      <w:r w:rsidR="00801F06" w:rsidRPr="005A32C2">
        <w:rPr>
          <w:rFonts w:ascii="Nunito Sans" w:eastAsia="Times New Roman" w:hAnsi="Nunito Sans" w:cs="Arial"/>
          <w:color w:val="000000"/>
          <w:sz w:val="22"/>
          <w:szCs w:val="22"/>
          <w:lang w:eastAsia="es-CO"/>
        </w:rPr>
        <w:t>obteniéndose</w:t>
      </w:r>
      <w:r w:rsidRPr="005A32C2">
        <w:rPr>
          <w:rFonts w:ascii="Nunito Sans" w:eastAsia="Times New Roman" w:hAnsi="Nunito Sans" w:cs="Arial"/>
          <w:color w:val="000000"/>
          <w:sz w:val="22"/>
          <w:szCs w:val="22"/>
          <w:lang w:eastAsia="es-CO"/>
        </w:rPr>
        <w:t xml:space="preserve"> como resultado que para las 14 categorías de rango diferencial por riesgo se espera pagar 3</w:t>
      </w:r>
      <w:r w:rsidR="00917D90" w:rsidRPr="005A32C2">
        <w:rPr>
          <w:rFonts w:ascii="Nunito Sans" w:eastAsia="Times New Roman" w:hAnsi="Nunito Sans" w:cs="Arial"/>
          <w:color w:val="000000"/>
          <w:sz w:val="22"/>
          <w:szCs w:val="22"/>
          <w:lang w:eastAsia="es-CO"/>
        </w:rPr>
        <w:t>6</w:t>
      </w:r>
      <w:r w:rsidR="005A32C2">
        <w:rPr>
          <w:rFonts w:ascii="Nunito Sans" w:eastAsia="Times New Roman" w:hAnsi="Nunito Sans" w:cs="Arial"/>
          <w:color w:val="000000"/>
          <w:sz w:val="22"/>
          <w:szCs w:val="22"/>
          <w:lang w:eastAsia="es-CO"/>
        </w:rPr>
        <w:t>,</w:t>
      </w:r>
      <w:r w:rsidR="00917D90" w:rsidRPr="005A32C2">
        <w:rPr>
          <w:rFonts w:ascii="Nunito Sans" w:eastAsia="Times New Roman" w:hAnsi="Nunito Sans" w:cs="Arial"/>
          <w:color w:val="000000"/>
          <w:sz w:val="22"/>
          <w:szCs w:val="22"/>
          <w:lang w:eastAsia="es-CO"/>
        </w:rPr>
        <w:t>45</w:t>
      </w:r>
      <w:r w:rsidRPr="005A32C2">
        <w:rPr>
          <w:rFonts w:ascii="Nunito Sans" w:eastAsia="Times New Roman" w:hAnsi="Nunito Sans" w:cs="Arial"/>
          <w:color w:val="000000"/>
          <w:sz w:val="22"/>
          <w:szCs w:val="22"/>
          <w:lang w:eastAsia="es-CO"/>
        </w:rPr>
        <w:t xml:space="preserve"> millones de UVT por concepto de siniestros de hasta 263</w:t>
      </w:r>
      <w:r w:rsidR="005A32C2">
        <w:rPr>
          <w:rFonts w:ascii="Nunito Sans" w:eastAsia="Times New Roman" w:hAnsi="Nunito Sans" w:cs="Arial"/>
          <w:color w:val="000000"/>
          <w:sz w:val="22"/>
          <w:szCs w:val="22"/>
          <w:lang w:eastAsia="es-CO"/>
        </w:rPr>
        <w:t>,</w:t>
      </w:r>
      <w:r w:rsidRPr="005A32C2">
        <w:rPr>
          <w:rFonts w:ascii="Nunito Sans" w:eastAsia="Times New Roman" w:hAnsi="Nunito Sans" w:cs="Arial"/>
          <w:color w:val="000000"/>
          <w:sz w:val="22"/>
          <w:szCs w:val="22"/>
          <w:lang w:eastAsia="es-CO"/>
        </w:rPr>
        <w:t>13 UVT (</w:t>
      </w:r>
      <w:r w:rsidR="00F4604C" w:rsidRPr="005A32C2">
        <w:rPr>
          <w:rFonts w:ascii="Nunito Sans" w:eastAsia="Times New Roman" w:hAnsi="Nunito Sans" w:cs="Arial"/>
          <w:color w:val="000000"/>
          <w:sz w:val="22"/>
          <w:szCs w:val="22"/>
          <w:lang w:eastAsia="es-CO"/>
        </w:rPr>
        <w:t>G</w:t>
      </w:r>
      <w:r w:rsidRPr="005A32C2">
        <w:rPr>
          <w:rFonts w:ascii="Nunito Sans" w:eastAsia="Times New Roman" w:hAnsi="Nunito Sans" w:cs="Arial"/>
          <w:color w:val="000000"/>
          <w:sz w:val="22"/>
          <w:szCs w:val="22"/>
          <w:lang w:eastAsia="es-CO"/>
        </w:rPr>
        <w:t>ráfica 5)</w:t>
      </w:r>
      <w:r w:rsidR="00917D90" w:rsidRPr="005A32C2">
        <w:rPr>
          <w:rFonts w:ascii="Nunito Sans" w:eastAsia="Times New Roman" w:hAnsi="Nunito Sans" w:cs="Arial"/>
          <w:color w:val="000000"/>
          <w:sz w:val="22"/>
          <w:szCs w:val="22"/>
          <w:lang w:eastAsia="es-CO"/>
        </w:rPr>
        <w:t>.</w:t>
      </w:r>
    </w:p>
    <w:p w14:paraId="2B36A9C7" w14:textId="77777777" w:rsidR="00A20884" w:rsidRPr="005A32C2" w:rsidRDefault="00A20884" w:rsidP="00A20884">
      <w:pPr>
        <w:spacing w:after="0" w:line="240" w:lineRule="auto"/>
        <w:jc w:val="both"/>
        <w:rPr>
          <w:rFonts w:ascii="Nunito Sans" w:hAnsi="Nunito Sans" w:cs="Arial"/>
          <w:sz w:val="22"/>
          <w:szCs w:val="22"/>
        </w:rPr>
      </w:pPr>
    </w:p>
    <w:p w14:paraId="7C42B7B8" w14:textId="3948C846" w:rsidR="00A20884" w:rsidRPr="005A32C2" w:rsidRDefault="00A20884" w:rsidP="005E0FEB">
      <w:pPr>
        <w:spacing w:after="0" w:line="240" w:lineRule="auto"/>
        <w:jc w:val="center"/>
        <w:rPr>
          <w:rFonts w:ascii="Nunito Sans" w:hAnsi="Nunito Sans" w:cs="Arial"/>
          <w:sz w:val="16"/>
          <w:szCs w:val="16"/>
        </w:rPr>
      </w:pPr>
      <w:r w:rsidRPr="005A32C2">
        <w:rPr>
          <w:rFonts w:ascii="Nunito Sans" w:hAnsi="Nunito Sans" w:cs="Arial"/>
          <w:b/>
          <w:sz w:val="22"/>
          <w:szCs w:val="22"/>
        </w:rPr>
        <w:t xml:space="preserve">Gráfica 5. Gastos médicos </w:t>
      </w:r>
      <w:r w:rsidR="007D081C" w:rsidRPr="005A32C2">
        <w:rPr>
          <w:rFonts w:ascii="Nunito Sans" w:hAnsi="Nunito Sans" w:cs="Arial"/>
          <w:b/>
          <w:sz w:val="22"/>
          <w:szCs w:val="22"/>
        </w:rPr>
        <w:t xml:space="preserve">correspondientes a </w:t>
      </w:r>
      <w:r w:rsidR="00DF20E7" w:rsidRPr="005A32C2">
        <w:rPr>
          <w:rFonts w:ascii="Nunito Sans" w:hAnsi="Nunito Sans" w:cs="Arial"/>
          <w:b/>
          <w:sz w:val="22"/>
          <w:szCs w:val="22"/>
        </w:rPr>
        <w:t>siniestros entre 0-</w:t>
      </w:r>
      <w:r w:rsidR="00DF20E7" w:rsidRPr="005A32C2">
        <w:rPr>
          <w:rFonts w:ascii="Nunito Sans" w:hAnsi="Nunito Sans"/>
          <w:b/>
        </w:rPr>
        <w:t xml:space="preserve"> </w:t>
      </w:r>
      <w:r w:rsidR="00DF20E7" w:rsidRPr="005A32C2">
        <w:rPr>
          <w:rFonts w:ascii="Nunito Sans" w:hAnsi="Nunito Sans" w:cs="Arial"/>
          <w:b/>
          <w:sz w:val="22"/>
          <w:szCs w:val="22"/>
        </w:rPr>
        <w:t>263</w:t>
      </w:r>
      <w:r w:rsidR="00980099">
        <w:rPr>
          <w:rFonts w:ascii="Nunito Sans" w:hAnsi="Nunito Sans" w:cs="Arial"/>
          <w:b/>
          <w:bCs/>
          <w:sz w:val="22"/>
          <w:szCs w:val="22"/>
        </w:rPr>
        <w:t>,</w:t>
      </w:r>
      <w:r w:rsidR="00DF20E7" w:rsidRPr="005A32C2">
        <w:rPr>
          <w:rFonts w:ascii="Nunito Sans" w:hAnsi="Nunito Sans" w:cs="Arial"/>
          <w:b/>
          <w:sz w:val="22"/>
          <w:szCs w:val="22"/>
        </w:rPr>
        <w:t xml:space="preserve">13 UVT de las </w:t>
      </w:r>
      <w:r w:rsidRPr="005A32C2">
        <w:rPr>
          <w:rFonts w:ascii="Nunito Sans" w:hAnsi="Nunito Sans" w:cs="Arial"/>
          <w:b/>
          <w:sz w:val="22"/>
          <w:szCs w:val="22"/>
        </w:rPr>
        <w:t>categorías rango diferencial e</w:t>
      </w:r>
      <w:r w:rsidR="00237380" w:rsidRPr="005A32C2">
        <w:rPr>
          <w:rFonts w:ascii="Nunito Sans" w:hAnsi="Nunito Sans" w:cs="Arial"/>
          <w:b/>
          <w:sz w:val="22"/>
          <w:szCs w:val="22"/>
        </w:rPr>
        <w:t>xpresados en</w:t>
      </w:r>
      <w:r w:rsidRPr="005A32C2">
        <w:rPr>
          <w:rFonts w:ascii="Nunito Sans" w:hAnsi="Nunito Sans" w:cs="Arial"/>
          <w:b/>
          <w:sz w:val="22"/>
          <w:szCs w:val="22"/>
        </w:rPr>
        <w:t xml:space="preserve"> millones de UVT</w:t>
      </w:r>
    </w:p>
    <w:p w14:paraId="7D3D0BB8" w14:textId="50EBF894" w:rsidR="002072E3" w:rsidRDefault="00ED0EEB" w:rsidP="00C8362E">
      <w:pPr>
        <w:spacing w:after="0" w:line="240" w:lineRule="auto"/>
        <w:jc w:val="center"/>
        <w:rPr>
          <w:rFonts w:ascii="Arial" w:hAnsi="Arial" w:cs="Arial"/>
          <w:sz w:val="16"/>
          <w:szCs w:val="16"/>
        </w:rPr>
      </w:pPr>
      <w:r>
        <w:rPr>
          <w:noProof/>
          <w14:ligatures w14:val="standardContextual"/>
        </w:rPr>
        <w:drawing>
          <wp:inline distT="0" distB="0" distL="0" distR="0" wp14:anchorId="07AC2680" wp14:editId="574D5166">
            <wp:extent cx="5612130" cy="1752600"/>
            <wp:effectExtent l="0" t="0" r="7620" b="0"/>
            <wp:docPr id="1842239936" name="Gráfico 1">
              <a:extLst xmlns:a="http://schemas.openxmlformats.org/drawingml/2006/main">
                <a:ext uri="{FF2B5EF4-FFF2-40B4-BE49-F238E27FC236}">
                  <a16:creationId xmlns:a16="http://schemas.microsoft.com/office/drawing/2014/main" id="{3E5543C3-B401-4B73-815F-B685E686CE5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268F1A43" w14:textId="70B33816" w:rsidR="00A20884" w:rsidRPr="005A32C2" w:rsidRDefault="00C96E2A" w:rsidP="00A20884">
      <w:pPr>
        <w:spacing w:after="0" w:line="240" w:lineRule="auto"/>
        <w:jc w:val="center"/>
        <w:rPr>
          <w:rFonts w:ascii="Nunito Sans" w:hAnsi="Nunito Sans" w:cs="Arial"/>
          <w:b/>
          <w:sz w:val="22"/>
          <w:szCs w:val="22"/>
        </w:rPr>
      </w:pPr>
      <w:r w:rsidRPr="005A32C2">
        <w:rPr>
          <w:rFonts w:ascii="Nunito Sans" w:hAnsi="Nunito Sans" w:cs="Arial"/>
          <w:sz w:val="16"/>
          <w:szCs w:val="16"/>
        </w:rPr>
        <w:t xml:space="preserve">Fuente: </w:t>
      </w:r>
      <w:r w:rsidR="002D1A4F" w:rsidRPr="005A32C2">
        <w:rPr>
          <w:rFonts w:ascii="Nunito Sans" w:hAnsi="Nunito Sans" w:cs="Arial"/>
          <w:sz w:val="16"/>
          <w:szCs w:val="16"/>
        </w:rPr>
        <w:t>F</w:t>
      </w:r>
      <w:r w:rsidRPr="005A32C2">
        <w:rPr>
          <w:rFonts w:ascii="Nunito Sans" w:hAnsi="Nunito Sans" w:cs="Arial"/>
          <w:sz w:val="16"/>
          <w:szCs w:val="16"/>
        </w:rPr>
        <w:t xml:space="preserve">-364. </w:t>
      </w:r>
      <w:r w:rsidR="00C8362E" w:rsidRPr="005A32C2">
        <w:rPr>
          <w:rFonts w:ascii="Nunito Sans" w:hAnsi="Nunito Sans" w:cs="Arial"/>
          <w:sz w:val="16"/>
          <w:szCs w:val="16"/>
        </w:rPr>
        <w:t>*</w:t>
      </w:r>
      <w:r w:rsidR="00A20884" w:rsidRPr="005A32C2">
        <w:rPr>
          <w:rFonts w:ascii="Nunito Sans" w:hAnsi="Nunito Sans" w:cs="Arial"/>
          <w:sz w:val="16"/>
          <w:szCs w:val="16"/>
        </w:rPr>
        <w:t>Estos datos incluyen la estimación de octubre, noviembre y diciembre de 202</w:t>
      </w:r>
      <w:r w:rsidR="00587A7C" w:rsidRPr="005A32C2">
        <w:rPr>
          <w:rFonts w:ascii="Nunito Sans" w:hAnsi="Nunito Sans" w:cs="Arial"/>
          <w:sz w:val="16"/>
          <w:szCs w:val="16"/>
        </w:rPr>
        <w:t>4</w:t>
      </w:r>
      <w:r w:rsidR="00A20884" w:rsidRPr="005A32C2">
        <w:rPr>
          <w:rFonts w:ascii="Nunito Sans" w:hAnsi="Nunito Sans" w:cs="Arial"/>
          <w:sz w:val="16"/>
          <w:szCs w:val="16"/>
        </w:rPr>
        <w:t xml:space="preserve"> y de los siniestros pendientes de pago</w:t>
      </w:r>
      <w:r w:rsidR="00A20884" w:rsidRPr="005A32C2" w:rsidDel="0076395E">
        <w:rPr>
          <w:rFonts w:ascii="Nunito Sans" w:hAnsi="Nunito Sans" w:cs="Arial"/>
          <w:sz w:val="16"/>
          <w:szCs w:val="16"/>
        </w:rPr>
        <w:t xml:space="preserve">  </w:t>
      </w:r>
    </w:p>
    <w:p w14:paraId="4D799860" w14:textId="77777777" w:rsidR="00A20884" w:rsidRDefault="00A20884" w:rsidP="00A20884">
      <w:pPr>
        <w:spacing w:after="0" w:line="240" w:lineRule="auto"/>
        <w:jc w:val="center"/>
        <w:rPr>
          <w:rFonts w:ascii="Arial" w:hAnsi="Arial" w:cs="Arial"/>
          <w:sz w:val="22"/>
          <w:szCs w:val="22"/>
        </w:rPr>
      </w:pPr>
    </w:p>
    <w:p w14:paraId="514E64F0" w14:textId="1FB54629" w:rsidR="00A20884" w:rsidRPr="00980099" w:rsidRDefault="00A20884" w:rsidP="00A20884">
      <w:pPr>
        <w:spacing w:after="0" w:line="240" w:lineRule="auto"/>
        <w:jc w:val="both"/>
        <w:rPr>
          <w:rFonts w:ascii="Nunito Sans" w:eastAsia="Times New Roman" w:hAnsi="Nunito Sans" w:cs="Arial"/>
          <w:color w:val="000000"/>
          <w:sz w:val="22"/>
          <w:szCs w:val="22"/>
          <w:lang w:eastAsia="es-CO"/>
        </w:rPr>
      </w:pPr>
      <w:r w:rsidRPr="00980099">
        <w:rPr>
          <w:rFonts w:ascii="Nunito Sans" w:eastAsia="Times New Roman" w:hAnsi="Nunito Sans" w:cs="Arial"/>
          <w:color w:val="000000"/>
          <w:sz w:val="22"/>
          <w:szCs w:val="22"/>
          <w:lang w:eastAsia="es-CO"/>
        </w:rPr>
        <w:lastRenderedPageBreak/>
        <w:t>Para la cobertura de gastos médicos de las categorías sin rango diferencial se realizan las estimaciones de los valores finales a pagar en UVT por ocurrencias de siniestros en 202</w:t>
      </w:r>
      <w:r w:rsidR="00EB3CC0" w:rsidRPr="00980099">
        <w:rPr>
          <w:rFonts w:ascii="Nunito Sans" w:eastAsia="Times New Roman" w:hAnsi="Nunito Sans" w:cs="Arial"/>
          <w:color w:val="000000"/>
          <w:sz w:val="22"/>
          <w:szCs w:val="22"/>
          <w:lang w:eastAsia="es-CO"/>
        </w:rPr>
        <w:t>4</w:t>
      </w:r>
      <w:r w:rsidRPr="00980099">
        <w:rPr>
          <w:rFonts w:ascii="Nunito Sans" w:eastAsia="Times New Roman" w:hAnsi="Nunito Sans" w:cs="Arial"/>
          <w:b/>
          <w:color w:val="000000"/>
          <w:sz w:val="22"/>
          <w:szCs w:val="22"/>
          <w:lang w:eastAsia="es-CO"/>
        </w:rPr>
        <w:t xml:space="preserve"> </w:t>
      </w:r>
      <w:r w:rsidRPr="00980099">
        <w:rPr>
          <w:rFonts w:ascii="Nunito Sans" w:eastAsia="Times New Roman" w:hAnsi="Nunito Sans" w:cs="Arial"/>
          <w:color w:val="000000"/>
          <w:sz w:val="22"/>
          <w:szCs w:val="22"/>
          <w:lang w:eastAsia="es-CO"/>
        </w:rPr>
        <w:t>obteniendo como resultado que</w:t>
      </w:r>
      <w:r w:rsidR="00454295" w:rsidRPr="00980099">
        <w:rPr>
          <w:rFonts w:ascii="Nunito Sans" w:eastAsia="Times New Roman" w:hAnsi="Nunito Sans" w:cs="Arial"/>
          <w:color w:val="000000"/>
          <w:sz w:val="22"/>
          <w:szCs w:val="22"/>
          <w:lang w:eastAsia="es-CO"/>
        </w:rPr>
        <w:t>,</w:t>
      </w:r>
      <w:r w:rsidRPr="00980099">
        <w:rPr>
          <w:rFonts w:ascii="Nunito Sans" w:eastAsia="Times New Roman" w:hAnsi="Nunito Sans" w:cs="Arial"/>
          <w:color w:val="000000"/>
          <w:sz w:val="22"/>
          <w:szCs w:val="22"/>
          <w:lang w:eastAsia="es-CO"/>
        </w:rPr>
        <w:t xml:space="preserve"> para las 23 categorías restantes</w:t>
      </w:r>
      <w:r w:rsidR="00454295" w:rsidRPr="00980099">
        <w:rPr>
          <w:rFonts w:ascii="Nunito Sans" w:eastAsia="Times New Roman" w:hAnsi="Nunito Sans" w:cs="Arial"/>
          <w:color w:val="000000"/>
          <w:sz w:val="22"/>
          <w:szCs w:val="22"/>
          <w:lang w:eastAsia="es-CO"/>
        </w:rPr>
        <w:t>,</w:t>
      </w:r>
      <w:r w:rsidRPr="00980099">
        <w:rPr>
          <w:rFonts w:ascii="Nunito Sans" w:eastAsia="Times New Roman" w:hAnsi="Nunito Sans" w:cs="Arial"/>
          <w:color w:val="000000"/>
          <w:sz w:val="22"/>
          <w:szCs w:val="22"/>
          <w:lang w:eastAsia="es-CO"/>
        </w:rPr>
        <w:t xml:space="preserve"> el valor esperado a pagar </w:t>
      </w:r>
      <w:r w:rsidR="00454295" w:rsidRPr="00980099">
        <w:rPr>
          <w:rFonts w:ascii="Nunito Sans" w:eastAsia="Times New Roman" w:hAnsi="Nunito Sans" w:cs="Arial"/>
          <w:color w:val="000000"/>
          <w:sz w:val="22"/>
          <w:szCs w:val="22"/>
          <w:lang w:eastAsia="es-CO"/>
        </w:rPr>
        <w:t xml:space="preserve">es </w:t>
      </w:r>
      <w:r w:rsidRPr="00980099">
        <w:rPr>
          <w:rFonts w:ascii="Nunito Sans" w:eastAsia="Times New Roman" w:hAnsi="Nunito Sans" w:cs="Arial"/>
          <w:color w:val="000000"/>
          <w:sz w:val="22"/>
          <w:szCs w:val="22"/>
          <w:lang w:eastAsia="es-CO"/>
        </w:rPr>
        <w:t xml:space="preserve">de </w:t>
      </w:r>
      <w:r w:rsidR="00E94BF3" w:rsidRPr="00980099">
        <w:rPr>
          <w:rFonts w:ascii="Nunito Sans" w:eastAsia="Times New Roman" w:hAnsi="Nunito Sans" w:cs="Arial"/>
          <w:color w:val="000000"/>
          <w:sz w:val="22"/>
          <w:szCs w:val="22"/>
          <w:lang w:eastAsia="es-CO"/>
        </w:rPr>
        <w:t>6</w:t>
      </w:r>
      <w:r w:rsidR="00A47160" w:rsidRPr="00980099">
        <w:rPr>
          <w:rFonts w:ascii="Nunito Sans" w:eastAsia="Times New Roman" w:hAnsi="Nunito Sans" w:cs="Arial"/>
          <w:color w:val="000000"/>
          <w:sz w:val="22"/>
          <w:szCs w:val="22"/>
          <w:lang w:eastAsia="es-CO"/>
        </w:rPr>
        <w:t>,</w:t>
      </w:r>
      <w:r w:rsidR="00E94BF3" w:rsidRPr="00980099">
        <w:rPr>
          <w:rFonts w:ascii="Nunito Sans" w:eastAsia="Times New Roman" w:hAnsi="Nunito Sans" w:cs="Arial"/>
          <w:color w:val="000000"/>
          <w:sz w:val="22"/>
          <w:szCs w:val="22"/>
          <w:lang w:eastAsia="es-CO"/>
        </w:rPr>
        <w:t>16</w:t>
      </w:r>
      <w:r w:rsidRPr="00980099">
        <w:rPr>
          <w:rFonts w:ascii="Nunito Sans" w:eastAsia="Times New Roman" w:hAnsi="Nunito Sans" w:cs="Arial"/>
          <w:color w:val="000000"/>
          <w:sz w:val="22"/>
          <w:szCs w:val="22"/>
          <w:lang w:eastAsia="es-CO"/>
        </w:rPr>
        <w:t xml:space="preserve"> millones de UVT (</w:t>
      </w:r>
      <w:r w:rsidR="00454295" w:rsidRPr="00980099">
        <w:rPr>
          <w:rFonts w:ascii="Nunito Sans" w:eastAsia="Times New Roman" w:hAnsi="Nunito Sans" w:cs="Arial"/>
          <w:color w:val="000000"/>
          <w:sz w:val="22"/>
          <w:szCs w:val="22"/>
          <w:lang w:eastAsia="es-CO"/>
        </w:rPr>
        <w:t>G</w:t>
      </w:r>
      <w:r w:rsidRPr="00980099">
        <w:rPr>
          <w:rFonts w:ascii="Nunito Sans" w:eastAsia="Times New Roman" w:hAnsi="Nunito Sans" w:cs="Arial"/>
          <w:color w:val="000000"/>
          <w:sz w:val="22"/>
          <w:szCs w:val="22"/>
          <w:lang w:eastAsia="es-CO"/>
        </w:rPr>
        <w:t xml:space="preserve">ráfica </w:t>
      </w:r>
      <w:r w:rsidR="00A47160" w:rsidRPr="00980099">
        <w:rPr>
          <w:rFonts w:ascii="Nunito Sans" w:eastAsia="Times New Roman" w:hAnsi="Nunito Sans" w:cs="Arial"/>
          <w:color w:val="000000"/>
          <w:sz w:val="22"/>
          <w:szCs w:val="22"/>
          <w:lang w:eastAsia="es-CO"/>
        </w:rPr>
        <w:t>6</w:t>
      </w:r>
      <w:r w:rsidRPr="00980099">
        <w:rPr>
          <w:rFonts w:ascii="Nunito Sans" w:eastAsia="Times New Roman" w:hAnsi="Nunito Sans" w:cs="Arial"/>
          <w:color w:val="000000"/>
          <w:sz w:val="22"/>
          <w:szCs w:val="22"/>
          <w:lang w:eastAsia="es-CO"/>
        </w:rPr>
        <w:t>).</w:t>
      </w:r>
    </w:p>
    <w:p w14:paraId="7E1ED3A5" w14:textId="77777777" w:rsidR="00A20884" w:rsidRPr="00980099" w:rsidRDefault="00A20884" w:rsidP="00A20884">
      <w:pPr>
        <w:spacing w:after="0" w:line="240" w:lineRule="auto"/>
        <w:jc w:val="center"/>
        <w:rPr>
          <w:rFonts w:ascii="Nunito Sans" w:hAnsi="Nunito Sans" w:cs="Arial"/>
          <w:sz w:val="22"/>
          <w:szCs w:val="22"/>
        </w:rPr>
      </w:pPr>
    </w:p>
    <w:p w14:paraId="7FAA6B1B" w14:textId="085152AA" w:rsidR="00A20884" w:rsidRPr="00980099" w:rsidRDefault="00A20884" w:rsidP="00A20884">
      <w:pPr>
        <w:spacing w:after="0" w:line="240" w:lineRule="auto"/>
        <w:jc w:val="center"/>
        <w:rPr>
          <w:rFonts w:ascii="Nunito Sans" w:eastAsia="Times New Roman" w:hAnsi="Nunito Sans" w:cs="Arial"/>
          <w:color w:val="000000"/>
          <w:sz w:val="22"/>
          <w:szCs w:val="22"/>
          <w:lang w:eastAsia="es-CO"/>
        </w:rPr>
      </w:pPr>
      <w:r w:rsidRPr="00980099">
        <w:rPr>
          <w:rFonts w:ascii="Nunito Sans" w:hAnsi="Nunito Sans" w:cs="Arial"/>
          <w:b/>
          <w:sz w:val="22"/>
          <w:szCs w:val="22"/>
        </w:rPr>
        <w:t xml:space="preserve">Gráfica </w:t>
      </w:r>
      <w:r w:rsidR="008C15DD" w:rsidRPr="00980099">
        <w:rPr>
          <w:rFonts w:ascii="Nunito Sans" w:hAnsi="Nunito Sans" w:cs="Arial"/>
          <w:b/>
          <w:sz w:val="22"/>
          <w:szCs w:val="22"/>
        </w:rPr>
        <w:t>6</w:t>
      </w:r>
      <w:r w:rsidRPr="00980099">
        <w:rPr>
          <w:rFonts w:ascii="Nunito Sans" w:hAnsi="Nunito Sans" w:cs="Arial"/>
          <w:b/>
          <w:sz w:val="22"/>
          <w:szCs w:val="22"/>
        </w:rPr>
        <w:t xml:space="preserve">. Gastos médicos </w:t>
      </w:r>
      <w:r w:rsidR="007D081C" w:rsidRPr="00980099">
        <w:rPr>
          <w:rFonts w:ascii="Nunito Sans" w:hAnsi="Nunito Sans" w:cs="Arial"/>
          <w:b/>
          <w:sz w:val="22"/>
          <w:szCs w:val="22"/>
        </w:rPr>
        <w:t xml:space="preserve">para las </w:t>
      </w:r>
      <w:r w:rsidRPr="00980099">
        <w:rPr>
          <w:rFonts w:ascii="Nunito Sans" w:hAnsi="Nunito Sans" w:cs="Arial"/>
          <w:b/>
          <w:sz w:val="22"/>
          <w:szCs w:val="22"/>
        </w:rPr>
        <w:t xml:space="preserve">categorías sin rango diferencial </w:t>
      </w:r>
      <w:r w:rsidR="006C3804" w:rsidRPr="00980099">
        <w:rPr>
          <w:rFonts w:ascii="Nunito Sans" w:hAnsi="Nunito Sans" w:cs="Arial"/>
          <w:b/>
          <w:sz w:val="22"/>
          <w:szCs w:val="22"/>
        </w:rPr>
        <w:t xml:space="preserve">expresados </w:t>
      </w:r>
      <w:r w:rsidRPr="00980099">
        <w:rPr>
          <w:rFonts w:ascii="Nunito Sans" w:hAnsi="Nunito Sans" w:cs="Arial"/>
          <w:b/>
          <w:sz w:val="22"/>
          <w:szCs w:val="22"/>
        </w:rPr>
        <w:t>en millones de UVT</w:t>
      </w:r>
    </w:p>
    <w:p w14:paraId="47DBE8EA" w14:textId="10101EFE" w:rsidR="00A20884" w:rsidRDefault="003566A3" w:rsidP="00A20884">
      <w:pPr>
        <w:spacing w:after="0" w:line="240" w:lineRule="auto"/>
        <w:jc w:val="center"/>
        <w:rPr>
          <w:rFonts w:ascii="Arial" w:hAnsi="Arial" w:cs="Arial"/>
          <w:sz w:val="22"/>
          <w:szCs w:val="22"/>
        </w:rPr>
      </w:pPr>
      <w:r>
        <w:rPr>
          <w:noProof/>
          <w14:ligatures w14:val="standardContextual"/>
        </w:rPr>
        <w:drawing>
          <wp:inline distT="0" distB="0" distL="0" distR="0" wp14:anchorId="5581A780" wp14:editId="5DB47F96">
            <wp:extent cx="5612130" cy="2230755"/>
            <wp:effectExtent l="0" t="0" r="7620" b="0"/>
            <wp:docPr id="1719959195" name="Gráfico 1">
              <a:extLst xmlns:a="http://schemas.openxmlformats.org/drawingml/2006/main">
                <a:ext uri="{FF2B5EF4-FFF2-40B4-BE49-F238E27FC236}">
                  <a16:creationId xmlns:a16="http://schemas.microsoft.com/office/drawing/2014/main" id="{589A5BE4-9856-47B9-B188-1854AE9D08C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7679CEDE" w14:textId="4B442D7D" w:rsidR="00A20884" w:rsidRPr="00980099" w:rsidRDefault="00C96E2A" w:rsidP="00A20884">
      <w:pPr>
        <w:spacing w:after="0" w:line="240" w:lineRule="auto"/>
        <w:jc w:val="center"/>
        <w:rPr>
          <w:rFonts w:ascii="Nunito Sans" w:hAnsi="Nunito Sans" w:cs="Arial"/>
          <w:sz w:val="22"/>
          <w:szCs w:val="22"/>
        </w:rPr>
      </w:pPr>
      <w:r w:rsidRPr="00980099">
        <w:rPr>
          <w:rFonts w:ascii="Nunito Sans" w:hAnsi="Nunito Sans" w:cs="Arial"/>
          <w:sz w:val="16"/>
          <w:szCs w:val="16"/>
        </w:rPr>
        <w:t xml:space="preserve">Fuente: F-364. </w:t>
      </w:r>
      <w:r w:rsidR="003566A3" w:rsidRPr="00980099">
        <w:rPr>
          <w:rFonts w:ascii="Nunito Sans" w:hAnsi="Nunito Sans" w:cs="Arial"/>
          <w:sz w:val="16"/>
          <w:szCs w:val="16"/>
        </w:rPr>
        <w:t>*</w:t>
      </w:r>
      <w:r w:rsidR="00A20884" w:rsidRPr="00980099">
        <w:rPr>
          <w:rFonts w:ascii="Nunito Sans" w:hAnsi="Nunito Sans" w:cs="Arial"/>
          <w:sz w:val="16"/>
          <w:szCs w:val="16"/>
        </w:rPr>
        <w:t>Estos datos incluyen la estimación de octubre, noviembre y diciembre de 202</w:t>
      </w:r>
      <w:r w:rsidR="00AA160C" w:rsidRPr="00980099">
        <w:rPr>
          <w:rFonts w:ascii="Nunito Sans" w:hAnsi="Nunito Sans" w:cs="Arial"/>
          <w:sz w:val="16"/>
          <w:szCs w:val="16"/>
        </w:rPr>
        <w:t>4</w:t>
      </w:r>
      <w:r w:rsidR="00A20884" w:rsidRPr="00980099">
        <w:rPr>
          <w:rFonts w:ascii="Nunito Sans" w:hAnsi="Nunito Sans" w:cs="Arial"/>
          <w:sz w:val="16"/>
          <w:szCs w:val="16"/>
        </w:rPr>
        <w:t xml:space="preserve"> y de los siniestros pendientes de pago</w:t>
      </w:r>
    </w:p>
    <w:p w14:paraId="57DCBF59" w14:textId="3558D647" w:rsidR="003239C4" w:rsidRPr="00980099" w:rsidRDefault="00A20884" w:rsidP="00980099">
      <w:pPr>
        <w:pStyle w:val="Prrafodelista"/>
        <w:numPr>
          <w:ilvl w:val="0"/>
          <w:numId w:val="15"/>
        </w:numPr>
        <w:spacing w:after="0" w:line="240" w:lineRule="auto"/>
        <w:jc w:val="both"/>
        <w:rPr>
          <w:rFonts w:ascii="Nunito Sans" w:eastAsia="Times New Roman" w:hAnsi="Nunito Sans" w:cs="Arial"/>
          <w:b/>
          <w:color w:val="000000"/>
          <w:sz w:val="22"/>
          <w:szCs w:val="22"/>
          <w:lang w:eastAsia="es-CO"/>
        </w:rPr>
      </w:pPr>
      <w:r w:rsidRPr="00980099">
        <w:rPr>
          <w:rFonts w:ascii="Nunito Sans" w:eastAsia="Times New Roman" w:hAnsi="Nunito Sans" w:cs="Arial"/>
          <w:b/>
          <w:color w:val="000000"/>
          <w:sz w:val="22"/>
          <w:szCs w:val="22"/>
          <w:lang w:eastAsia="es-CO"/>
        </w:rPr>
        <w:t>Gastos transporte:</w:t>
      </w:r>
      <w:r w:rsidRPr="00980099">
        <w:rPr>
          <w:rFonts w:ascii="Nunito Sans" w:eastAsia="Times New Roman" w:hAnsi="Nunito Sans" w:cs="Arial"/>
          <w:color w:val="000000"/>
          <w:sz w:val="22"/>
          <w:szCs w:val="22"/>
          <w:lang w:eastAsia="es-CO"/>
        </w:rPr>
        <w:t xml:space="preserve"> Para la cobertura de gastos de transporte se realizan las estimaciones de los valores finales a pagar </w:t>
      </w:r>
      <w:r w:rsidR="00CB449E" w:rsidRPr="00980099">
        <w:rPr>
          <w:rFonts w:ascii="Nunito Sans" w:eastAsia="Times New Roman" w:hAnsi="Nunito Sans" w:cs="Arial"/>
          <w:color w:val="000000"/>
          <w:sz w:val="22"/>
          <w:szCs w:val="22"/>
          <w:lang w:eastAsia="es-CO"/>
        </w:rPr>
        <w:t>expresados en</w:t>
      </w:r>
      <w:r w:rsidRPr="00980099">
        <w:rPr>
          <w:rFonts w:ascii="Nunito Sans" w:eastAsia="Times New Roman" w:hAnsi="Nunito Sans" w:cs="Arial"/>
          <w:color w:val="000000"/>
          <w:sz w:val="22"/>
          <w:szCs w:val="22"/>
          <w:lang w:eastAsia="es-CO"/>
        </w:rPr>
        <w:t xml:space="preserve"> UVT por ocurrencias de siniestros en 202</w:t>
      </w:r>
      <w:r w:rsidR="007174C2" w:rsidRPr="00980099">
        <w:rPr>
          <w:rFonts w:ascii="Nunito Sans" w:eastAsia="Times New Roman" w:hAnsi="Nunito Sans" w:cs="Arial"/>
          <w:color w:val="000000"/>
          <w:sz w:val="22"/>
          <w:szCs w:val="22"/>
          <w:lang w:eastAsia="es-CO"/>
        </w:rPr>
        <w:t>4</w:t>
      </w:r>
      <w:r w:rsidRPr="00980099">
        <w:rPr>
          <w:rFonts w:ascii="Nunito Sans" w:eastAsia="Times New Roman" w:hAnsi="Nunito Sans" w:cs="Arial"/>
          <w:color w:val="000000"/>
          <w:sz w:val="22"/>
          <w:szCs w:val="22"/>
          <w:lang w:eastAsia="es-CO"/>
        </w:rPr>
        <w:t xml:space="preserve"> para las 37 categorías, donde se obtiene como resultado que para </w:t>
      </w:r>
      <w:r w:rsidR="00CB449E" w:rsidRPr="00980099">
        <w:rPr>
          <w:rFonts w:ascii="Nunito Sans" w:eastAsia="Times New Roman" w:hAnsi="Nunito Sans" w:cs="Arial"/>
          <w:color w:val="000000"/>
          <w:sz w:val="22"/>
          <w:szCs w:val="22"/>
          <w:lang w:eastAsia="es-CO"/>
        </w:rPr>
        <w:t>esta cobertura</w:t>
      </w:r>
      <w:r w:rsidRPr="00980099">
        <w:rPr>
          <w:rFonts w:ascii="Nunito Sans" w:eastAsia="Times New Roman" w:hAnsi="Nunito Sans" w:cs="Arial"/>
          <w:color w:val="000000"/>
          <w:sz w:val="22"/>
          <w:szCs w:val="22"/>
          <w:lang w:eastAsia="es-CO"/>
        </w:rPr>
        <w:t xml:space="preserve"> se espera pagar </w:t>
      </w:r>
      <w:r w:rsidR="00FF7DE4" w:rsidRPr="00980099">
        <w:rPr>
          <w:rFonts w:ascii="Nunito Sans" w:eastAsia="Times New Roman" w:hAnsi="Nunito Sans" w:cs="Arial"/>
          <w:color w:val="000000"/>
          <w:sz w:val="22"/>
          <w:szCs w:val="22"/>
          <w:lang w:eastAsia="es-CO"/>
        </w:rPr>
        <w:t>2</w:t>
      </w:r>
      <w:r w:rsidR="0007625B" w:rsidRPr="00980099">
        <w:rPr>
          <w:rFonts w:ascii="Nunito Sans" w:eastAsia="Times New Roman" w:hAnsi="Nunito Sans" w:cs="Arial"/>
          <w:color w:val="000000"/>
          <w:sz w:val="22"/>
          <w:szCs w:val="22"/>
          <w:lang w:eastAsia="es-CO"/>
        </w:rPr>
        <w:t>,</w:t>
      </w:r>
      <w:r w:rsidR="00FF7DE4" w:rsidRPr="00980099">
        <w:rPr>
          <w:rFonts w:ascii="Nunito Sans" w:eastAsia="Times New Roman" w:hAnsi="Nunito Sans" w:cs="Arial"/>
          <w:color w:val="000000"/>
          <w:sz w:val="22"/>
          <w:szCs w:val="22"/>
          <w:lang w:eastAsia="es-CO"/>
        </w:rPr>
        <w:t>76</w:t>
      </w:r>
      <w:r w:rsidRPr="00980099">
        <w:rPr>
          <w:rFonts w:ascii="Nunito Sans" w:eastAsia="Times New Roman" w:hAnsi="Nunito Sans" w:cs="Arial"/>
          <w:color w:val="000000"/>
          <w:sz w:val="22"/>
          <w:szCs w:val="22"/>
          <w:lang w:eastAsia="es-CO"/>
        </w:rPr>
        <w:t xml:space="preserve"> millones de UVT (</w:t>
      </w:r>
      <w:r w:rsidR="00CB449E" w:rsidRPr="00980099">
        <w:rPr>
          <w:rFonts w:ascii="Nunito Sans" w:eastAsia="Times New Roman" w:hAnsi="Nunito Sans" w:cs="Arial"/>
          <w:color w:val="000000"/>
          <w:sz w:val="22"/>
          <w:szCs w:val="22"/>
          <w:lang w:eastAsia="es-CO"/>
        </w:rPr>
        <w:t>G</w:t>
      </w:r>
      <w:r w:rsidRPr="00980099">
        <w:rPr>
          <w:rFonts w:ascii="Nunito Sans" w:eastAsia="Times New Roman" w:hAnsi="Nunito Sans" w:cs="Arial"/>
          <w:color w:val="000000"/>
          <w:sz w:val="22"/>
          <w:szCs w:val="22"/>
          <w:lang w:eastAsia="es-CO"/>
        </w:rPr>
        <w:t xml:space="preserve">ráfica </w:t>
      </w:r>
      <w:r w:rsidR="00FF7DE4" w:rsidRPr="00980099">
        <w:rPr>
          <w:rFonts w:ascii="Nunito Sans" w:eastAsia="Times New Roman" w:hAnsi="Nunito Sans" w:cs="Arial"/>
          <w:color w:val="000000"/>
          <w:sz w:val="22"/>
          <w:szCs w:val="22"/>
          <w:lang w:eastAsia="es-CO"/>
        </w:rPr>
        <w:t>7</w:t>
      </w:r>
      <w:r w:rsidRPr="00980099">
        <w:rPr>
          <w:rFonts w:ascii="Nunito Sans" w:eastAsia="Times New Roman" w:hAnsi="Nunito Sans" w:cs="Arial"/>
          <w:color w:val="000000"/>
          <w:sz w:val="22"/>
          <w:szCs w:val="22"/>
          <w:lang w:eastAsia="es-CO"/>
        </w:rPr>
        <w:t>).</w:t>
      </w:r>
    </w:p>
    <w:p w14:paraId="7F0920B6" w14:textId="77777777" w:rsidR="00A20884" w:rsidRPr="00980099" w:rsidRDefault="00A20884" w:rsidP="00A20884">
      <w:pPr>
        <w:spacing w:after="0" w:line="240" w:lineRule="auto"/>
        <w:jc w:val="center"/>
        <w:rPr>
          <w:rFonts w:ascii="Nunito Sans" w:hAnsi="Nunito Sans" w:cs="Arial"/>
          <w:sz w:val="22"/>
          <w:szCs w:val="22"/>
        </w:rPr>
      </w:pPr>
    </w:p>
    <w:p w14:paraId="2D41FACE" w14:textId="2C214320" w:rsidR="003239C4" w:rsidRPr="00980099" w:rsidRDefault="00A20884" w:rsidP="00A20884">
      <w:pPr>
        <w:spacing w:after="0" w:line="240" w:lineRule="auto"/>
        <w:jc w:val="center"/>
        <w:rPr>
          <w:rFonts w:ascii="Nunito Sans" w:hAnsi="Nunito Sans" w:cs="Arial"/>
          <w:b/>
          <w:sz w:val="22"/>
          <w:szCs w:val="22"/>
        </w:rPr>
      </w:pPr>
      <w:r w:rsidRPr="00980099">
        <w:rPr>
          <w:rFonts w:ascii="Nunito Sans" w:hAnsi="Nunito Sans" w:cs="Arial"/>
          <w:b/>
          <w:sz w:val="22"/>
          <w:szCs w:val="22"/>
        </w:rPr>
        <w:t xml:space="preserve">Gráfica </w:t>
      </w:r>
      <w:r w:rsidR="006E27C7" w:rsidRPr="00980099">
        <w:rPr>
          <w:rFonts w:ascii="Nunito Sans" w:hAnsi="Nunito Sans" w:cs="Arial"/>
          <w:b/>
          <w:sz w:val="22"/>
          <w:szCs w:val="22"/>
        </w:rPr>
        <w:t>7</w:t>
      </w:r>
      <w:r w:rsidRPr="00980099">
        <w:rPr>
          <w:rFonts w:ascii="Nunito Sans" w:hAnsi="Nunito Sans" w:cs="Arial"/>
          <w:b/>
          <w:sz w:val="22"/>
          <w:szCs w:val="22"/>
        </w:rPr>
        <w:t xml:space="preserve">. Gastos de transporte </w:t>
      </w:r>
      <w:r w:rsidR="004A6551" w:rsidRPr="00980099">
        <w:rPr>
          <w:rFonts w:ascii="Nunito Sans" w:hAnsi="Nunito Sans" w:cs="Arial"/>
          <w:b/>
          <w:sz w:val="22"/>
          <w:szCs w:val="22"/>
        </w:rPr>
        <w:t xml:space="preserve">expresados </w:t>
      </w:r>
      <w:r w:rsidRPr="00980099">
        <w:rPr>
          <w:rFonts w:ascii="Nunito Sans" w:hAnsi="Nunito Sans" w:cs="Arial"/>
          <w:b/>
          <w:sz w:val="22"/>
          <w:szCs w:val="22"/>
        </w:rPr>
        <w:t>en millones de UVT</w:t>
      </w:r>
    </w:p>
    <w:p w14:paraId="63982D8F" w14:textId="2EF9A0E4" w:rsidR="00EA30BF" w:rsidRDefault="00EA30BF" w:rsidP="00A20884">
      <w:pPr>
        <w:spacing w:after="0" w:line="240" w:lineRule="auto"/>
        <w:jc w:val="center"/>
        <w:rPr>
          <w:rFonts w:ascii="Arial" w:hAnsi="Arial" w:cs="Arial"/>
          <w:sz w:val="16"/>
          <w:szCs w:val="16"/>
        </w:rPr>
      </w:pPr>
    </w:p>
    <w:p w14:paraId="42F273F3" w14:textId="4132F3F2" w:rsidR="009D438F" w:rsidRDefault="009D438F" w:rsidP="00A20884">
      <w:pPr>
        <w:spacing w:after="0" w:line="240" w:lineRule="auto"/>
        <w:jc w:val="center"/>
        <w:rPr>
          <w:rFonts w:ascii="Arial" w:hAnsi="Arial" w:cs="Arial"/>
          <w:sz w:val="16"/>
          <w:szCs w:val="16"/>
        </w:rPr>
      </w:pPr>
    </w:p>
    <w:p w14:paraId="1C38F3E2" w14:textId="4E0C6D46" w:rsidR="00A20884" w:rsidRPr="00980099" w:rsidRDefault="009D438F" w:rsidP="00A20884">
      <w:pPr>
        <w:spacing w:after="0" w:line="240" w:lineRule="auto"/>
        <w:jc w:val="center"/>
        <w:rPr>
          <w:rFonts w:ascii="Nunito Sans" w:hAnsi="Nunito Sans" w:cs="Arial"/>
          <w:sz w:val="16"/>
          <w:szCs w:val="16"/>
        </w:rPr>
      </w:pPr>
      <w:r>
        <w:rPr>
          <w:noProof/>
          <w14:ligatures w14:val="standardContextual"/>
        </w:rPr>
        <w:drawing>
          <wp:inline distT="0" distB="0" distL="0" distR="0" wp14:anchorId="5DB6232E" wp14:editId="0AFB6A92">
            <wp:extent cx="5574030" cy="2120266"/>
            <wp:effectExtent l="0" t="0" r="7620" b="0"/>
            <wp:docPr id="125661264" name="Gráfico 1">
              <a:extLst xmlns:a="http://schemas.openxmlformats.org/drawingml/2006/main">
                <a:ext uri="{FF2B5EF4-FFF2-40B4-BE49-F238E27FC236}">
                  <a16:creationId xmlns:a16="http://schemas.microsoft.com/office/drawing/2014/main" id="{93ED836D-A46D-4A71-849A-6326C3BDDA7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r w:rsidR="00C96E2A" w:rsidRPr="00980099">
        <w:rPr>
          <w:rFonts w:ascii="Nunito Sans" w:hAnsi="Nunito Sans" w:cs="Arial"/>
          <w:sz w:val="16"/>
          <w:szCs w:val="16"/>
        </w:rPr>
        <w:t xml:space="preserve">Fuente: F-364. </w:t>
      </w:r>
      <w:r w:rsidR="00556C5B" w:rsidRPr="00980099">
        <w:rPr>
          <w:rFonts w:ascii="Nunito Sans" w:hAnsi="Nunito Sans" w:cs="Arial"/>
          <w:sz w:val="16"/>
          <w:szCs w:val="16"/>
        </w:rPr>
        <w:t>*</w:t>
      </w:r>
      <w:r w:rsidR="00A20884" w:rsidRPr="00980099">
        <w:rPr>
          <w:rFonts w:ascii="Nunito Sans" w:hAnsi="Nunito Sans" w:cs="Arial"/>
          <w:sz w:val="16"/>
          <w:szCs w:val="16"/>
        </w:rPr>
        <w:t>Estos datos incluyen la estimación de octubre, noviembre y diciembre de 202</w:t>
      </w:r>
      <w:r w:rsidR="00556C5B" w:rsidRPr="00980099">
        <w:rPr>
          <w:rFonts w:ascii="Nunito Sans" w:hAnsi="Nunito Sans" w:cs="Arial"/>
          <w:sz w:val="16"/>
          <w:szCs w:val="16"/>
        </w:rPr>
        <w:t>4</w:t>
      </w:r>
      <w:r w:rsidR="00A20884" w:rsidRPr="00980099">
        <w:rPr>
          <w:rFonts w:ascii="Nunito Sans" w:hAnsi="Nunito Sans" w:cs="Arial"/>
          <w:sz w:val="16"/>
          <w:szCs w:val="16"/>
        </w:rPr>
        <w:t xml:space="preserve"> y de los siniestros pendientes de pago</w:t>
      </w:r>
    </w:p>
    <w:p w14:paraId="4FF0F20D" w14:textId="77777777" w:rsidR="00A20884" w:rsidRDefault="00A20884" w:rsidP="00A20884">
      <w:pPr>
        <w:spacing w:after="0" w:line="240" w:lineRule="auto"/>
        <w:jc w:val="center"/>
        <w:rPr>
          <w:rFonts w:ascii="Arial" w:hAnsi="Arial" w:cs="Arial"/>
          <w:sz w:val="16"/>
          <w:szCs w:val="16"/>
        </w:rPr>
      </w:pPr>
    </w:p>
    <w:p w14:paraId="6982CB77" w14:textId="77777777" w:rsidR="00A20884" w:rsidRDefault="00A20884" w:rsidP="00A20884">
      <w:pPr>
        <w:spacing w:after="0" w:line="240" w:lineRule="auto"/>
        <w:jc w:val="center"/>
        <w:rPr>
          <w:rFonts w:ascii="Arial" w:hAnsi="Arial" w:cs="Arial"/>
          <w:sz w:val="16"/>
          <w:szCs w:val="16"/>
        </w:rPr>
      </w:pPr>
    </w:p>
    <w:p w14:paraId="59C47FE7" w14:textId="77777777" w:rsidR="00A20884" w:rsidRPr="00980099" w:rsidRDefault="00A20884" w:rsidP="00A20884">
      <w:pPr>
        <w:spacing w:after="0" w:line="240" w:lineRule="auto"/>
        <w:jc w:val="center"/>
        <w:rPr>
          <w:rFonts w:ascii="Nunito Sans" w:hAnsi="Nunito Sans" w:cs="Arial"/>
          <w:sz w:val="16"/>
          <w:szCs w:val="16"/>
        </w:rPr>
      </w:pPr>
    </w:p>
    <w:p w14:paraId="626B9B6E" w14:textId="3809659B" w:rsidR="00A20884" w:rsidRPr="00980099" w:rsidRDefault="00A20884" w:rsidP="00915434">
      <w:pPr>
        <w:pStyle w:val="Prrafodelista"/>
        <w:numPr>
          <w:ilvl w:val="0"/>
          <w:numId w:val="15"/>
        </w:numPr>
        <w:spacing w:after="0" w:line="240" w:lineRule="auto"/>
        <w:jc w:val="both"/>
        <w:rPr>
          <w:rFonts w:ascii="Nunito Sans" w:eastAsia="Times New Roman" w:hAnsi="Nunito Sans" w:cs="Arial"/>
          <w:color w:val="000000"/>
          <w:sz w:val="22"/>
          <w:szCs w:val="22"/>
          <w:lang w:eastAsia="es-CO"/>
        </w:rPr>
      </w:pPr>
      <w:r w:rsidRPr="00980099">
        <w:rPr>
          <w:rFonts w:ascii="Nunito Sans" w:eastAsia="Times New Roman" w:hAnsi="Nunito Sans" w:cs="Arial"/>
          <w:b/>
          <w:color w:val="000000"/>
          <w:sz w:val="22"/>
          <w:szCs w:val="22"/>
          <w:lang w:eastAsia="es-CO"/>
        </w:rPr>
        <w:lastRenderedPageBreak/>
        <w:t>Muerte y auxilio funerario:</w:t>
      </w:r>
      <w:r w:rsidRPr="00980099">
        <w:rPr>
          <w:rFonts w:ascii="Nunito Sans" w:eastAsia="Times New Roman" w:hAnsi="Nunito Sans" w:cs="Arial"/>
          <w:color w:val="000000"/>
          <w:sz w:val="22"/>
          <w:szCs w:val="22"/>
          <w:lang w:eastAsia="es-CO"/>
        </w:rPr>
        <w:t xml:space="preserve"> Para la cobertura de muerte y auxilio funerario se realizan las estimaciones de los valores finales a pagar en SMDLV por ocurrencias de siniestros en 202</w:t>
      </w:r>
      <w:r w:rsidR="00AD5F1A" w:rsidRPr="00980099">
        <w:rPr>
          <w:rFonts w:ascii="Nunito Sans" w:eastAsia="Times New Roman" w:hAnsi="Nunito Sans" w:cs="Arial"/>
          <w:color w:val="000000"/>
          <w:sz w:val="22"/>
          <w:szCs w:val="22"/>
          <w:lang w:eastAsia="es-CO"/>
        </w:rPr>
        <w:t>4</w:t>
      </w:r>
      <w:r w:rsidRPr="00980099">
        <w:rPr>
          <w:rFonts w:ascii="Nunito Sans" w:eastAsia="Times New Roman" w:hAnsi="Nunito Sans" w:cs="Arial"/>
          <w:color w:val="000000"/>
          <w:sz w:val="22"/>
          <w:szCs w:val="22"/>
          <w:lang w:eastAsia="es-CO"/>
        </w:rPr>
        <w:t xml:space="preserve"> para los </w:t>
      </w:r>
      <w:r w:rsidR="00520A2D">
        <w:rPr>
          <w:rFonts w:ascii="Nunito Sans" w:eastAsia="Times New Roman" w:hAnsi="Nunito Sans" w:cs="Arial"/>
          <w:color w:val="000000"/>
          <w:sz w:val="22"/>
          <w:szCs w:val="22"/>
          <w:lang w:eastAsia="es-CO"/>
        </w:rPr>
        <w:t>nueve (</w:t>
      </w:r>
      <w:r w:rsidRPr="00980099">
        <w:rPr>
          <w:rFonts w:ascii="Nunito Sans" w:eastAsia="Times New Roman" w:hAnsi="Nunito Sans" w:cs="Arial"/>
          <w:color w:val="000000"/>
          <w:sz w:val="22"/>
          <w:szCs w:val="22"/>
          <w:lang w:eastAsia="es-CO"/>
        </w:rPr>
        <w:t>9</w:t>
      </w:r>
      <w:r w:rsidR="00520A2D">
        <w:rPr>
          <w:rFonts w:ascii="Nunito Sans" w:eastAsia="Times New Roman" w:hAnsi="Nunito Sans" w:cs="Arial"/>
          <w:color w:val="000000"/>
          <w:sz w:val="22"/>
          <w:szCs w:val="22"/>
          <w:lang w:eastAsia="es-CO"/>
        </w:rPr>
        <w:t>)</w:t>
      </w:r>
      <w:r w:rsidRPr="00980099">
        <w:rPr>
          <w:rFonts w:ascii="Nunito Sans" w:eastAsia="Times New Roman" w:hAnsi="Nunito Sans" w:cs="Arial"/>
          <w:color w:val="000000"/>
          <w:sz w:val="22"/>
          <w:szCs w:val="22"/>
          <w:lang w:eastAsia="es-CO"/>
        </w:rPr>
        <w:t xml:space="preserve"> tipos de vehículos y posteriormente</w:t>
      </w:r>
      <w:r w:rsidR="00E12D94" w:rsidRPr="00980099">
        <w:rPr>
          <w:rFonts w:ascii="Nunito Sans" w:eastAsia="Times New Roman" w:hAnsi="Nunito Sans" w:cs="Arial"/>
          <w:color w:val="000000"/>
          <w:sz w:val="22"/>
          <w:szCs w:val="22"/>
          <w:lang w:eastAsia="es-CO"/>
        </w:rPr>
        <w:t>,</w:t>
      </w:r>
      <w:r w:rsidRPr="00980099">
        <w:rPr>
          <w:rFonts w:ascii="Nunito Sans" w:eastAsia="Times New Roman" w:hAnsi="Nunito Sans" w:cs="Arial"/>
          <w:color w:val="000000"/>
          <w:sz w:val="22"/>
          <w:szCs w:val="22"/>
          <w:lang w:eastAsia="es-CO"/>
        </w:rPr>
        <w:t xml:space="preserve"> se distribuyen los resultados de forma proporcional por categoría</w:t>
      </w:r>
      <w:r w:rsidR="00E12D94" w:rsidRPr="00980099">
        <w:rPr>
          <w:rFonts w:ascii="Nunito Sans" w:eastAsia="Times New Roman" w:hAnsi="Nunito Sans" w:cs="Arial"/>
          <w:color w:val="000000"/>
          <w:sz w:val="22"/>
          <w:szCs w:val="22"/>
          <w:lang w:eastAsia="es-CO"/>
        </w:rPr>
        <w:t>,</w:t>
      </w:r>
      <w:r w:rsidRPr="00980099">
        <w:rPr>
          <w:rFonts w:ascii="Nunito Sans" w:eastAsia="Times New Roman" w:hAnsi="Nunito Sans" w:cs="Arial"/>
          <w:color w:val="000000"/>
          <w:sz w:val="22"/>
          <w:szCs w:val="22"/>
          <w:lang w:eastAsia="es-CO"/>
        </w:rPr>
        <w:t xml:space="preserve"> de acuerdo con los montos pagados observados dentro del tipo de vehículo en cada categoría, </w:t>
      </w:r>
      <w:r w:rsidR="00E12D94" w:rsidRPr="00980099">
        <w:rPr>
          <w:rFonts w:ascii="Nunito Sans" w:eastAsia="Times New Roman" w:hAnsi="Nunito Sans" w:cs="Arial"/>
          <w:color w:val="000000"/>
          <w:sz w:val="22"/>
          <w:szCs w:val="22"/>
          <w:lang w:eastAsia="es-CO"/>
        </w:rPr>
        <w:t>obteniéndose</w:t>
      </w:r>
      <w:r w:rsidRPr="00980099">
        <w:rPr>
          <w:rFonts w:ascii="Nunito Sans" w:eastAsia="Times New Roman" w:hAnsi="Nunito Sans" w:cs="Arial"/>
          <w:color w:val="000000"/>
          <w:sz w:val="22"/>
          <w:szCs w:val="22"/>
          <w:lang w:eastAsia="es-CO"/>
        </w:rPr>
        <w:t xml:space="preserve"> como resultado que para </w:t>
      </w:r>
      <w:r w:rsidR="00E12D94" w:rsidRPr="00980099">
        <w:rPr>
          <w:rFonts w:ascii="Nunito Sans" w:eastAsia="Times New Roman" w:hAnsi="Nunito Sans" w:cs="Arial"/>
          <w:color w:val="000000"/>
          <w:sz w:val="22"/>
          <w:szCs w:val="22"/>
          <w:lang w:eastAsia="es-CO"/>
        </w:rPr>
        <w:t>esta cobertura</w:t>
      </w:r>
      <w:r w:rsidRPr="00980099">
        <w:rPr>
          <w:rFonts w:ascii="Nunito Sans" w:eastAsia="Times New Roman" w:hAnsi="Nunito Sans" w:cs="Arial"/>
          <w:color w:val="000000"/>
          <w:sz w:val="22"/>
          <w:szCs w:val="22"/>
          <w:lang w:eastAsia="es-CO"/>
        </w:rPr>
        <w:t xml:space="preserve"> se espera pagar 2</w:t>
      </w:r>
      <w:r w:rsidR="005D534A" w:rsidRPr="00980099">
        <w:rPr>
          <w:rFonts w:ascii="Nunito Sans" w:eastAsia="Times New Roman" w:hAnsi="Nunito Sans" w:cs="Arial"/>
          <w:color w:val="000000"/>
          <w:sz w:val="22"/>
          <w:szCs w:val="22"/>
          <w:lang w:eastAsia="es-CO"/>
        </w:rPr>
        <w:t>,</w:t>
      </w:r>
      <w:r w:rsidR="00B6338E" w:rsidRPr="00980099">
        <w:rPr>
          <w:rFonts w:ascii="Nunito Sans" w:eastAsia="Times New Roman" w:hAnsi="Nunito Sans" w:cs="Arial"/>
          <w:color w:val="000000"/>
          <w:sz w:val="22"/>
          <w:szCs w:val="22"/>
          <w:lang w:eastAsia="es-CO"/>
        </w:rPr>
        <w:t xml:space="preserve">44 </w:t>
      </w:r>
      <w:r w:rsidRPr="00980099">
        <w:rPr>
          <w:rFonts w:ascii="Nunito Sans" w:eastAsia="Times New Roman" w:hAnsi="Nunito Sans" w:cs="Arial"/>
          <w:color w:val="000000"/>
          <w:sz w:val="22"/>
          <w:szCs w:val="22"/>
          <w:lang w:eastAsia="es-CO"/>
        </w:rPr>
        <w:t>millones de SMDLV (</w:t>
      </w:r>
      <w:r w:rsidR="00E12D94" w:rsidRPr="00980099">
        <w:rPr>
          <w:rFonts w:ascii="Nunito Sans" w:eastAsia="Times New Roman" w:hAnsi="Nunito Sans" w:cs="Arial"/>
          <w:color w:val="000000"/>
          <w:sz w:val="22"/>
          <w:szCs w:val="22"/>
          <w:lang w:eastAsia="es-CO"/>
        </w:rPr>
        <w:t>G</w:t>
      </w:r>
      <w:r w:rsidRPr="00980099">
        <w:rPr>
          <w:rFonts w:ascii="Nunito Sans" w:eastAsia="Times New Roman" w:hAnsi="Nunito Sans" w:cs="Arial"/>
          <w:color w:val="000000"/>
          <w:sz w:val="22"/>
          <w:szCs w:val="22"/>
          <w:lang w:eastAsia="es-CO"/>
        </w:rPr>
        <w:t xml:space="preserve">ráfica </w:t>
      </w:r>
      <w:r w:rsidR="00AD5F1A" w:rsidRPr="00980099">
        <w:rPr>
          <w:rFonts w:ascii="Nunito Sans" w:eastAsia="Times New Roman" w:hAnsi="Nunito Sans" w:cs="Arial"/>
          <w:color w:val="000000"/>
          <w:sz w:val="22"/>
          <w:szCs w:val="22"/>
          <w:lang w:eastAsia="es-CO"/>
        </w:rPr>
        <w:t>8</w:t>
      </w:r>
      <w:r w:rsidRPr="00980099">
        <w:rPr>
          <w:rFonts w:ascii="Nunito Sans" w:eastAsia="Times New Roman" w:hAnsi="Nunito Sans" w:cs="Arial"/>
          <w:color w:val="000000"/>
          <w:sz w:val="22"/>
          <w:szCs w:val="22"/>
          <w:lang w:eastAsia="es-CO"/>
        </w:rPr>
        <w:t>).</w:t>
      </w:r>
    </w:p>
    <w:p w14:paraId="5536B4FC" w14:textId="77777777" w:rsidR="00A20884" w:rsidRDefault="00A20884" w:rsidP="00A20884">
      <w:pPr>
        <w:spacing w:after="0" w:line="240" w:lineRule="auto"/>
        <w:jc w:val="both"/>
        <w:rPr>
          <w:rFonts w:ascii="Nunito Sans" w:eastAsia="Times New Roman" w:hAnsi="Nunito Sans" w:cs="Arial"/>
          <w:color w:val="000000"/>
          <w:sz w:val="22"/>
          <w:szCs w:val="22"/>
          <w:lang w:eastAsia="es-CO"/>
        </w:rPr>
      </w:pPr>
    </w:p>
    <w:p w14:paraId="29A91977" w14:textId="19538E4C" w:rsidR="00A20884" w:rsidRPr="00980099" w:rsidRDefault="00A20884" w:rsidP="00A20884">
      <w:pPr>
        <w:spacing w:after="0" w:line="240" w:lineRule="auto"/>
        <w:jc w:val="center"/>
        <w:rPr>
          <w:rFonts w:ascii="Nunito Sans" w:hAnsi="Nunito Sans" w:cs="Arial"/>
          <w:sz w:val="16"/>
          <w:szCs w:val="16"/>
        </w:rPr>
      </w:pPr>
      <w:r w:rsidRPr="00980099">
        <w:rPr>
          <w:rFonts w:ascii="Nunito Sans" w:hAnsi="Nunito Sans" w:cs="Arial"/>
          <w:b/>
          <w:sz w:val="22"/>
          <w:szCs w:val="22"/>
        </w:rPr>
        <w:t xml:space="preserve">Gráfica </w:t>
      </w:r>
      <w:r w:rsidR="00AD5F1A" w:rsidRPr="00980099">
        <w:rPr>
          <w:rFonts w:ascii="Nunito Sans" w:hAnsi="Nunito Sans" w:cs="Arial"/>
          <w:b/>
          <w:sz w:val="22"/>
          <w:szCs w:val="22"/>
        </w:rPr>
        <w:t>8</w:t>
      </w:r>
      <w:r w:rsidRPr="00980099">
        <w:rPr>
          <w:rFonts w:ascii="Nunito Sans" w:hAnsi="Nunito Sans" w:cs="Arial"/>
          <w:b/>
          <w:sz w:val="22"/>
          <w:szCs w:val="22"/>
        </w:rPr>
        <w:t xml:space="preserve">. Muerte y auxilio funerario </w:t>
      </w:r>
      <w:r w:rsidR="004A6551" w:rsidRPr="00980099">
        <w:rPr>
          <w:rFonts w:ascii="Nunito Sans" w:hAnsi="Nunito Sans" w:cs="Arial"/>
          <w:b/>
          <w:sz w:val="22"/>
          <w:szCs w:val="22"/>
        </w:rPr>
        <w:t xml:space="preserve">expresados </w:t>
      </w:r>
      <w:r w:rsidRPr="00980099">
        <w:rPr>
          <w:rFonts w:ascii="Nunito Sans" w:hAnsi="Nunito Sans" w:cs="Arial"/>
          <w:b/>
          <w:sz w:val="22"/>
          <w:szCs w:val="22"/>
        </w:rPr>
        <w:t>en millones de SMDLV</w:t>
      </w:r>
    </w:p>
    <w:p w14:paraId="5742ABDE" w14:textId="3B0E01A6" w:rsidR="00A20884" w:rsidRDefault="005A41B2" w:rsidP="00A20884">
      <w:pPr>
        <w:spacing w:after="0" w:line="240" w:lineRule="auto"/>
        <w:jc w:val="center"/>
        <w:rPr>
          <w:rFonts w:ascii="Arial" w:hAnsi="Arial" w:cs="Arial"/>
          <w:sz w:val="16"/>
          <w:szCs w:val="16"/>
        </w:rPr>
      </w:pPr>
      <w:r>
        <w:rPr>
          <w:noProof/>
          <w14:ligatures w14:val="standardContextual"/>
        </w:rPr>
        <w:drawing>
          <wp:inline distT="0" distB="0" distL="0" distR="0" wp14:anchorId="23621905" wp14:editId="6E8CAC1D">
            <wp:extent cx="5612130" cy="2114093"/>
            <wp:effectExtent l="0" t="0" r="7620" b="635"/>
            <wp:docPr id="1728789231" name="Gráfico 1">
              <a:extLst xmlns:a="http://schemas.openxmlformats.org/drawingml/2006/main">
                <a:ext uri="{FF2B5EF4-FFF2-40B4-BE49-F238E27FC236}">
                  <a16:creationId xmlns:a16="http://schemas.microsoft.com/office/drawing/2014/main" id="{FB8AC286-594F-4E1C-98CB-E737FC2BA4B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7D35EE74" w14:textId="731A66B1" w:rsidR="00A20884" w:rsidRPr="006E2A94" w:rsidRDefault="00C96E2A" w:rsidP="00A20884">
      <w:pPr>
        <w:spacing w:after="0" w:line="240" w:lineRule="auto"/>
        <w:jc w:val="center"/>
        <w:rPr>
          <w:rFonts w:ascii="Nunito Sans" w:hAnsi="Nunito Sans" w:cs="Arial"/>
          <w:sz w:val="16"/>
          <w:szCs w:val="16"/>
        </w:rPr>
      </w:pPr>
      <w:r w:rsidRPr="006E2A94">
        <w:rPr>
          <w:rFonts w:ascii="Nunito Sans" w:hAnsi="Nunito Sans" w:cs="Arial"/>
          <w:sz w:val="16"/>
          <w:szCs w:val="16"/>
        </w:rPr>
        <w:t xml:space="preserve">Fuente: F-364. </w:t>
      </w:r>
      <w:r w:rsidR="00C25EF5" w:rsidRPr="006E2A94">
        <w:rPr>
          <w:rFonts w:ascii="Nunito Sans" w:hAnsi="Nunito Sans" w:cs="Arial"/>
          <w:sz w:val="16"/>
          <w:szCs w:val="16"/>
        </w:rPr>
        <w:t>*</w:t>
      </w:r>
      <w:r w:rsidR="00A20884" w:rsidRPr="006E2A94">
        <w:rPr>
          <w:rFonts w:ascii="Nunito Sans" w:hAnsi="Nunito Sans" w:cs="Arial"/>
          <w:sz w:val="16"/>
          <w:szCs w:val="16"/>
        </w:rPr>
        <w:t>Estos datos incluyen la estimación de octubre, noviembre y diciembre de 202</w:t>
      </w:r>
      <w:r w:rsidR="00C25EF5" w:rsidRPr="006E2A94">
        <w:rPr>
          <w:rFonts w:ascii="Nunito Sans" w:hAnsi="Nunito Sans" w:cs="Arial"/>
          <w:sz w:val="16"/>
          <w:szCs w:val="16"/>
        </w:rPr>
        <w:t>4</w:t>
      </w:r>
      <w:r w:rsidR="00A20884" w:rsidRPr="006E2A94">
        <w:rPr>
          <w:rFonts w:ascii="Nunito Sans" w:hAnsi="Nunito Sans" w:cs="Arial"/>
          <w:sz w:val="16"/>
          <w:szCs w:val="16"/>
        </w:rPr>
        <w:t xml:space="preserve"> y de los siniestros pendientes de pago</w:t>
      </w:r>
    </w:p>
    <w:p w14:paraId="1909E336" w14:textId="5971169A" w:rsidR="00A20884" w:rsidRPr="006E2A94" w:rsidRDefault="00A20884" w:rsidP="00915434">
      <w:pPr>
        <w:pStyle w:val="Prrafodelista"/>
        <w:numPr>
          <w:ilvl w:val="0"/>
          <w:numId w:val="15"/>
        </w:numPr>
        <w:spacing w:after="0" w:line="240" w:lineRule="auto"/>
        <w:jc w:val="both"/>
        <w:rPr>
          <w:rFonts w:ascii="Nunito Sans" w:eastAsia="Times New Roman" w:hAnsi="Nunito Sans" w:cs="Arial"/>
          <w:b/>
          <w:color w:val="000000"/>
          <w:sz w:val="22"/>
          <w:szCs w:val="22"/>
          <w:lang w:eastAsia="es-CO"/>
        </w:rPr>
      </w:pPr>
      <w:r w:rsidRPr="006E2A94">
        <w:rPr>
          <w:rFonts w:ascii="Nunito Sans" w:eastAsia="Times New Roman" w:hAnsi="Nunito Sans" w:cs="Arial"/>
          <w:b/>
          <w:color w:val="000000"/>
          <w:sz w:val="22"/>
          <w:szCs w:val="22"/>
          <w:lang w:eastAsia="es-CO"/>
        </w:rPr>
        <w:t>Incapacidad permanente:</w:t>
      </w:r>
      <w:r w:rsidRPr="006E2A94">
        <w:rPr>
          <w:rFonts w:ascii="Nunito Sans" w:eastAsia="Times New Roman" w:hAnsi="Nunito Sans" w:cs="Arial"/>
          <w:color w:val="000000"/>
          <w:sz w:val="22"/>
          <w:szCs w:val="22"/>
          <w:lang w:eastAsia="es-CO"/>
        </w:rPr>
        <w:t xml:space="preserve"> Para la cobertura de incapacidad permanente se realizan las estimaciones de los valores finales a pagar en SMDLV por ocurrencias de siniestros en 202</w:t>
      </w:r>
      <w:r w:rsidR="00C25EF5" w:rsidRPr="006E2A94">
        <w:rPr>
          <w:rFonts w:ascii="Nunito Sans" w:eastAsia="Times New Roman" w:hAnsi="Nunito Sans" w:cs="Arial"/>
          <w:color w:val="000000"/>
          <w:sz w:val="22"/>
          <w:szCs w:val="22"/>
          <w:lang w:eastAsia="es-CO"/>
        </w:rPr>
        <w:t>4</w:t>
      </w:r>
      <w:r w:rsidRPr="006E2A94">
        <w:rPr>
          <w:rFonts w:ascii="Nunito Sans" w:eastAsia="Times New Roman" w:hAnsi="Nunito Sans" w:cs="Arial"/>
          <w:color w:val="000000"/>
          <w:sz w:val="22"/>
          <w:szCs w:val="22"/>
          <w:lang w:eastAsia="es-CO"/>
        </w:rPr>
        <w:t xml:space="preserve"> para los </w:t>
      </w:r>
      <w:r w:rsidR="00E134A8">
        <w:rPr>
          <w:rFonts w:ascii="Nunito Sans" w:eastAsia="Times New Roman" w:hAnsi="Nunito Sans" w:cs="Arial"/>
          <w:color w:val="000000"/>
          <w:sz w:val="22"/>
          <w:szCs w:val="22"/>
          <w:lang w:eastAsia="es-CO"/>
        </w:rPr>
        <w:t>nueve (</w:t>
      </w:r>
      <w:r w:rsidRPr="006E2A94">
        <w:rPr>
          <w:rFonts w:ascii="Nunito Sans" w:eastAsia="Times New Roman" w:hAnsi="Nunito Sans" w:cs="Arial"/>
          <w:color w:val="000000"/>
          <w:sz w:val="22"/>
          <w:szCs w:val="22"/>
          <w:lang w:eastAsia="es-CO"/>
        </w:rPr>
        <w:t>9</w:t>
      </w:r>
      <w:r w:rsidR="00E134A8">
        <w:rPr>
          <w:rFonts w:ascii="Nunito Sans" w:eastAsia="Times New Roman" w:hAnsi="Nunito Sans" w:cs="Arial"/>
          <w:color w:val="000000"/>
          <w:sz w:val="22"/>
          <w:szCs w:val="22"/>
          <w:lang w:eastAsia="es-CO"/>
        </w:rPr>
        <w:t>)</w:t>
      </w:r>
      <w:r w:rsidRPr="006E2A94">
        <w:rPr>
          <w:rFonts w:ascii="Nunito Sans" w:eastAsia="Times New Roman" w:hAnsi="Nunito Sans" w:cs="Arial"/>
          <w:color w:val="000000"/>
          <w:sz w:val="22"/>
          <w:szCs w:val="22"/>
          <w:lang w:eastAsia="es-CO"/>
        </w:rPr>
        <w:t xml:space="preserve"> tipos de vehículos y posteriormente</w:t>
      </w:r>
      <w:r w:rsidR="00E12D94" w:rsidRPr="006E2A94">
        <w:rPr>
          <w:rFonts w:ascii="Nunito Sans" w:eastAsia="Times New Roman" w:hAnsi="Nunito Sans" w:cs="Arial"/>
          <w:color w:val="000000"/>
          <w:sz w:val="22"/>
          <w:szCs w:val="22"/>
          <w:lang w:eastAsia="es-CO"/>
        </w:rPr>
        <w:t>,</w:t>
      </w:r>
      <w:r w:rsidRPr="006E2A94">
        <w:rPr>
          <w:rFonts w:ascii="Nunito Sans" w:eastAsia="Times New Roman" w:hAnsi="Nunito Sans" w:cs="Arial"/>
          <w:color w:val="000000"/>
          <w:sz w:val="22"/>
          <w:szCs w:val="22"/>
          <w:lang w:eastAsia="es-CO"/>
        </w:rPr>
        <w:t xml:space="preserve"> se distribuyen los resultados de forma proporcional por categoría de acuerdo con los montos pagados observados dentro del tipo de vehículo en cada categoría, </w:t>
      </w:r>
      <w:r w:rsidR="00E12D94" w:rsidRPr="006E2A94">
        <w:rPr>
          <w:rFonts w:ascii="Nunito Sans" w:eastAsia="Times New Roman" w:hAnsi="Nunito Sans" w:cs="Arial"/>
          <w:color w:val="000000"/>
          <w:sz w:val="22"/>
          <w:szCs w:val="22"/>
          <w:lang w:eastAsia="es-CO"/>
        </w:rPr>
        <w:t xml:space="preserve">dando como </w:t>
      </w:r>
      <w:r w:rsidRPr="006E2A94">
        <w:rPr>
          <w:rFonts w:ascii="Nunito Sans" w:eastAsia="Times New Roman" w:hAnsi="Nunito Sans" w:cs="Arial"/>
          <w:color w:val="000000"/>
          <w:sz w:val="22"/>
          <w:szCs w:val="22"/>
          <w:lang w:eastAsia="es-CO"/>
        </w:rPr>
        <w:t xml:space="preserve">resultado que para la cobertura de incapacidad permanente se espera pagar </w:t>
      </w:r>
      <w:r w:rsidR="00BC031A" w:rsidRPr="006E2A94">
        <w:rPr>
          <w:rFonts w:ascii="Nunito Sans" w:eastAsia="Times New Roman" w:hAnsi="Nunito Sans" w:cs="Arial"/>
          <w:color w:val="000000"/>
          <w:sz w:val="22"/>
          <w:szCs w:val="22"/>
          <w:lang w:eastAsia="es-CO"/>
        </w:rPr>
        <w:t>1</w:t>
      </w:r>
      <w:r w:rsidR="003D2C5B" w:rsidRPr="006E2A94">
        <w:rPr>
          <w:rFonts w:ascii="Nunito Sans" w:eastAsia="Times New Roman" w:hAnsi="Nunito Sans" w:cs="Arial"/>
          <w:color w:val="000000"/>
          <w:sz w:val="22"/>
          <w:szCs w:val="22"/>
          <w:lang w:eastAsia="es-CO"/>
        </w:rPr>
        <w:t>,</w:t>
      </w:r>
      <w:r w:rsidR="00BC031A" w:rsidRPr="006E2A94">
        <w:rPr>
          <w:rFonts w:ascii="Nunito Sans" w:eastAsia="Times New Roman" w:hAnsi="Nunito Sans" w:cs="Arial"/>
          <w:color w:val="000000"/>
          <w:sz w:val="22"/>
          <w:szCs w:val="22"/>
          <w:lang w:eastAsia="es-CO"/>
        </w:rPr>
        <w:t>14</w:t>
      </w:r>
      <w:r w:rsidRPr="006E2A94">
        <w:rPr>
          <w:rFonts w:ascii="Nunito Sans" w:eastAsia="Times New Roman" w:hAnsi="Nunito Sans" w:cs="Arial"/>
          <w:color w:val="000000"/>
          <w:sz w:val="22"/>
          <w:szCs w:val="22"/>
          <w:lang w:eastAsia="es-CO"/>
        </w:rPr>
        <w:t xml:space="preserve"> millones de SMDLV (</w:t>
      </w:r>
      <w:r w:rsidR="00E12D94" w:rsidRPr="006E2A94">
        <w:rPr>
          <w:rFonts w:ascii="Nunito Sans" w:eastAsia="Times New Roman" w:hAnsi="Nunito Sans" w:cs="Arial"/>
          <w:color w:val="000000"/>
          <w:sz w:val="22"/>
          <w:szCs w:val="22"/>
          <w:lang w:eastAsia="es-CO"/>
        </w:rPr>
        <w:t>G</w:t>
      </w:r>
      <w:r w:rsidRPr="006E2A94">
        <w:rPr>
          <w:rFonts w:ascii="Nunito Sans" w:eastAsia="Times New Roman" w:hAnsi="Nunito Sans" w:cs="Arial"/>
          <w:color w:val="000000"/>
          <w:sz w:val="22"/>
          <w:szCs w:val="22"/>
          <w:lang w:eastAsia="es-CO"/>
        </w:rPr>
        <w:t xml:space="preserve">ráfica </w:t>
      </w:r>
      <w:r w:rsidR="00C25EF5" w:rsidRPr="006E2A94">
        <w:rPr>
          <w:rFonts w:ascii="Nunito Sans" w:eastAsia="Times New Roman" w:hAnsi="Nunito Sans" w:cs="Arial"/>
          <w:color w:val="000000"/>
          <w:sz w:val="22"/>
          <w:szCs w:val="22"/>
          <w:lang w:eastAsia="es-CO"/>
        </w:rPr>
        <w:t>9</w:t>
      </w:r>
      <w:r w:rsidRPr="006E2A94">
        <w:rPr>
          <w:rFonts w:ascii="Nunito Sans" w:eastAsia="Times New Roman" w:hAnsi="Nunito Sans" w:cs="Arial"/>
          <w:color w:val="000000"/>
          <w:sz w:val="22"/>
          <w:szCs w:val="22"/>
          <w:lang w:eastAsia="es-CO"/>
        </w:rPr>
        <w:t xml:space="preserve">). En esta </w:t>
      </w:r>
      <w:r w:rsidR="00E12D94" w:rsidRPr="006E2A94">
        <w:rPr>
          <w:rFonts w:ascii="Nunito Sans" w:eastAsia="Times New Roman" w:hAnsi="Nunito Sans" w:cs="Arial"/>
          <w:color w:val="000000"/>
          <w:sz w:val="22"/>
          <w:szCs w:val="22"/>
          <w:lang w:eastAsia="es-CO"/>
        </w:rPr>
        <w:t xml:space="preserve">cobertura </w:t>
      </w:r>
      <w:r w:rsidRPr="006E2A94">
        <w:rPr>
          <w:rFonts w:ascii="Nunito Sans" w:eastAsia="Times New Roman" w:hAnsi="Nunito Sans" w:cs="Arial"/>
          <w:color w:val="000000"/>
          <w:sz w:val="22"/>
          <w:szCs w:val="22"/>
          <w:lang w:eastAsia="es-CO"/>
        </w:rPr>
        <w:t xml:space="preserve">en particular se </w:t>
      </w:r>
      <w:r w:rsidR="00E12D94" w:rsidRPr="006E2A94">
        <w:rPr>
          <w:rFonts w:ascii="Nunito Sans" w:eastAsia="Times New Roman" w:hAnsi="Nunito Sans" w:cs="Arial"/>
          <w:color w:val="000000"/>
          <w:sz w:val="22"/>
          <w:szCs w:val="22"/>
          <w:lang w:eastAsia="es-CO"/>
        </w:rPr>
        <w:t xml:space="preserve">evidencia </w:t>
      </w:r>
      <w:r w:rsidRPr="006E2A94">
        <w:rPr>
          <w:rFonts w:ascii="Nunito Sans" w:eastAsia="Times New Roman" w:hAnsi="Nunito Sans" w:cs="Arial"/>
          <w:color w:val="000000"/>
          <w:sz w:val="22"/>
          <w:szCs w:val="22"/>
          <w:lang w:eastAsia="es-CO"/>
        </w:rPr>
        <w:t xml:space="preserve">un incremento en el valor </w:t>
      </w:r>
      <w:r w:rsidR="009F1685" w:rsidRPr="006E2A94">
        <w:rPr>
          <w:rFonts w:ascii="Nunito Sans" w:eastAsia="Times New Roman" w:hAnsi="Nunito Sans" w:cs="Arial"/>
          <w:color w:val="000000"/>
          <w:sz w:val="22"/>
          <w:szCs w:val="22"/>
          <w:lang w:eastAsia="es-CO"/>
        </w:rPr>
        <w:t>pagado</w:t>
      </w:r>
      <w:r w:rsidRPr="006E2A94">
        <w:rPr>
          <w:rFonts w:ascii="Nunito Sans" w:eastAsia="Times New Roman" w:hAnsi="Nunito Sans" w:cs="Arial"/>
          <w:color w:val="000000"/>
          <w:sz w:val="22"/>
          <w:szCs w:val="22"/>
          <w:lang w:eastAsia="es-CO"/>
        </w:rPr>
        <w:t xml:space="preserve">, pues de acuerdo con los datos </w:t>
      </w:r>
      <w:r w:rsidR="00701A95" w:rsidRPr="006E2A94">
        <w:rPr>
          <w:rFonts w:ascii="Nunito Sans" w:eastAsia="Times New Roman" w:hAnsi="Nunito Sans" w:cs="Arial"/>
          <w:color w:val="000000"/>
          <w:sz w:val="22"/>
          <w:szCs w:val="22"/>
          <w:lang w:eastAsia="es-CO"/>
        </w:rPr>
        <w:t>observados</w:t>
      </w:r>
      <w:r w:rsidRPr="006E2A94">
        <w:rPr>
          <w:rFonts w:ascii="Nunito Sans" w:eastAsia="Times New Roman" w:hAnsi="Nunito Sans" w:cs="Arial"/>
          <w:color w:val="000000"/>
          <w:sz w:val="22"/>
          <w:szCs w:val="22"/>
          <w:lang w:eastAsia="es-CO"/>
        </w:rPr>
        <w:t xml:space="preserve"> el </w:t>
      </w:r>
      <w:r w:rsidR="00E84624" w:rsidRPr="006E2A94">
        <w:rPr>
          <w:rFonts w:ascii="Nunito Sans" w:eastAsia="Times New Roman" w:hAnsi="Nunito Sans" w:cs="Arial"/>
          <w:color w:val="000000"/>
          <w:sz w:val="22"/>
          <w:szCs w:val="22"/>
          <w:lang w:eastAsia="es-CO"/>
        </w:rPr>
        <w:t>monto pa</w:t>
      </w:r>
      <w:r w:rsidR="00CF3011" w:rsidRPr="006E2A94">
        <w:rPr>
          <w:rFonts w:ascii="Nunito Sans" w:eastAsia="Times New Roman" w:hAnsi="Nunito Sans" w:cs="Arial"/>
          <w:color w:val="000000"/>
          <w:sz w:val="22"/>
          <w:szCs w:val="22"/>
          <w:lang w:eastAsia="es-CO"/>
        </w:rPr>
        <w:t xml:space="preserve">gado </w:t>
      </w:r>
      <w:r w:rsidR="00203EB5" w:rsidRPr="006E2A94">
        <w:rPr>
          <w:rFonts w:ascii="Nunito Sans" w:eastAsia="Times New Roman" w:hAnsi="Nunito Sans" w:cs="Arial"/>
          <w:color w:val="000000"/>
          <w:sz w:val="22"/>
          <w:szCs w:val="22"/>
          <w:lang w:eastAsia="es-CO"/>
        </w:rPr>
        <w:t>en SMDLV</w:t>
      </w:r>
      <w:r w:rsidRPr="006E2A94">
        <w:rPr>
          <w:rFonts w:ascii="Nunito Sans" w:eastAsia="Times New Roman" w:hAnsi="Nunito Sans" w:cs="Arial"/>
          <w:color w:val="000000"/>
          <w:sz w:val="22"/>
          <w:szCs w:val="22"/>
          <w:lang w:eastAsia="es-CO"/>
        </w:rPr>
        <w:t xml:space="preserve"> de incapacidades permanente creció el </w:t>
      </w:r>
      <w:r w:rsidR="00B11B92" w:rsidRPr="006E2A94">
        <w:rPr>
          <w:rFonts w:ascii="Nunito Sans" w:eastAsia="Times New Roman" w:hAnsi="Nunito Sans" w:cs="Arial"/>
          <w:color w:val="000000"/>
          <w:sz w:val="22"/>
          <w:szCs w:val="22"/>
          <w:lang w:eastAsia="es-CO"/>
        </w:rPr>
        <w:t>76</w:t>
      </w:r>
      <w:r w:rsidRPr="006E2A94">
        <w:rPr>
          <w:rFonts w:ascii="Nunito Sans" w:eastAsia="Times New Roman" w:hAnsi="Nunito Sans" w:cs="Arial"/>
          <w:color w:val="000000"/>
          <w:sz w:val="22"/>
          <w:szCs w:val="22"/>
          <w:lang w:eastAsia="es-CO"/>
        </w:rPr>
        <w:t xml:space="preserve">% entre los años 2020 y </w:t>
      </w:r>
      <w:r w:rsidR="006333E8" w:rsidRPr="006E2A94">
        <w:rPr>
          <w:rFonts w:ascii="Nunito Sans" w:eastAsia="Times New Roman" w:hAnsi="Nunito Sans" w:cs="Arial"/>
          <w:color w:val="000000"/>
          <w:sz w:val="22"/>
          <w:szCs w:val="22"/>
          <w:lang w:eastAsia="es-CO"/>
        </w:rPr>
        <w:t>2023</w:t>
      </w:r>
      <w:r w:rsidRPr="006E2A94">
        <w:rPr>
          <w:rFonts w:ascii="Nunito Sans" w:eastAsia="Times New Roman" w:hAnsi="Nunito Sans" w:cs="Arial"/>
          <w:color w:val="000000"/>
          <w:sz w:val="22"/>
          <w:szCs w:val="22"/>
          <w:lang w:eastAsia="es-CO"/>
        </w:rPr>
        <w:t>.</w:t>
      </w:r>
    </w:p>
    <w:p w14:paraId="2B5E46E4" w14:textId="77777777" w:rsidR="00A20884" w:rsidRDefault="00A20884" w:rsidP="00A20884">
      <w:pPr>
        <w:spacing w:after="0" w:line="240" w:lineRule="auto"/>
        <w:rPr>
          <w:rFonts w:ascii="Nunito Sans" w:hAnsi="Nunito Sans" w:cs="Arial"/>
          <w:sz w:val="16"/>
          <w:szCs w:val="16"/>
        </w:rPr>
      </w:pPr>
    </w:p>
    <w:p w14:paraId="34872CBD" w14:textId="77777777" w:rsidR="00B732BC" w:rsidRDefault="00B732BC" w:rsidP="00A20884">
      <w:pPr>
        <w:spacing w:after="0" w:line="240" w:lineRule="auto"/>
        <w:rPr>
          <w:rFonts w:ascii="Nunito Sans" w:hAnsi="Nunito Sans" w:cs="Arial"/>
          <w:sz w:val="16"/>
          <w:szCs w:val="16"/>
        </w:rPr>
      </w:pPr>
    </w:p>
    <w:p w14:paraId="3405B699" w14:textId="77777777" w:rsidR="00B732BC" w:rsidRDefault="00B732BC" w:rsidP="00A20884">
      <w:pPr>
        <w:spacing w:after="0" w:line="240" w:lineRule="auto"/>
        <w:rPr>
          <w:rFonts w:ascii="Nunito Sans" w:hAnsi="Nunito Sans" w:cs="Arial"/>
          <w:sz w:val="16"/>
          <w:szCs w:val="16"/>
        </w:rPr>
      </w:pPr>
    </w:p>
    <w:p w14:paraId="1F553F5C" w14:textId="77777777" w:rsidR="00B732BC" w:rsidRDefault="00B732BC" w:rsidP="00A20884">
      <w:pPr>
        <w:spacing w:after="0" w:line="240" w:lineRule="auto"/>
        <w:rPr>
          <w:rFonts w:ascii="Nunito Sans" w:hAnsi="Nunito Sans" w:cs="Arial"/>
          <w:sz w:val="16"/>
          <w:szCs w:val="16"/>
        </w:rPr>
      </w:pPr>
    </w:p>
    <w:p w14:paraId="6D93819F" w14:textId="77777777" w:rsidR="00B732BC" w:rsidRDefault="00B732BC" w:rsidP="00A20884">
      <w:pPr>
        <w:spacing w:after="0" w:line="240" w:lineRule="auto"/>
        <w:rPr>
          <w:rFonts w:ascii="Nunito Sans" w:hAnsi="Nunito Sans" w:cs="Arial"/>
          <w:sz w:val="16"/>
          <w:szCs w:val="16"/>
        </w:rPr>
      </w:pPr>
    </w:p>
    <w:p w14:paraId="183A7BCC" w14:textId="77777777" w:rsidR="00B732BC" w:rsidRDefault="00B732BC" w:rsidP="00A20884">
      <w:pPr>
        <w:spacing w:after="0" w:line="240" w:lineRule="auto"/>
        <w:rPr>
          <w:rFonts w:ascii="Nunito Sans" w:hAnsi="Nunito Sans" w:cs="Arial"/>
          <w:sz w:val="16"/>
          <w:szCs w:val="16"/>
        </w:rPr>
      </w:pPr>
    </w:p>
    <w:p w14:paraId="5F797D27" w14:textId="77777777" w:rsidR="00B732BC" w:rsidRDefault="00B732BC" w:rsidP="00A20884">
      <w:pPr>
        <w:spacing w:after="0" w:line="240" w:lineRule="auto"/>
        <w:rPr>
          <w:rFonts w:ascii="Nunito Sans" w:hAnsi="Nunito Sans" w:cs="Arial"/>
          <w:sz w:val="16"/>
          <w:szCs w:val="16"/>
        </w:rPr>
      </w:pPr>
    </w:p>
    <w:p w14:paraId="23124057" w14:textId="77777777" w:rsidR="00B732BC" w:rsidRDefault="00B732BC" w:rsidP="00A20884">
      <w:pPr>
        <w:spacing w:after="0" w:line="240" w:lineRule="auto"/>
        <w:rPr>
          <w:rFonts w:ascii="Nunito Sans" w:hAnsi="Nunito Sans" w:cs="Arial"/>
          <w:sz w:val="16"/>
          <w:szCs w:val="16"/>
        </w:rPr>
      </w:pPr>
    </w:p>
    <w:p w14:paraId="08D7F71F" w14:textId="77777777" w:rsidR="00B732BC" w:rsidRDefault="00B732BC" w:rsidP="00A20884">
      <w:pPr>
        <w:spacing w:after="0" w:line="240" w:lineRule="auto"/>
        <w:rPr>
          <w:rFonts w:ascii="Nunito Sans" w:hAnsi="Nunito Sans" w:cs="Arial"/>
          <w:sz w:val="16"/>
          <w:szCs w:val="16"/>
        </w:rPr>
      </w:pPr>
    </w:p>
    <w:p w14:paraId="3185D368" w14:textId="77777777" w:rsidR="00B732BC" w:rsidRDefault="00B732BC" w:rsidP="00A20884">
      <w:pPr>
        <w:spacing w:after="0" w:line="240" w:lineRule="auto"/>
        <w:rPr>
          <w:rFonts w:ascii="Nunito Sans" w:hAnsi="Nunito Sans" w:cs="Arial"/>
          <w:sz w:val="16"/>
          <w:szCs w:val="16"/>
        </w:rPr>
      </w:pPr>
    </w:p>
    <w:p w14:paraId="49763BCE" w14:textId="77777777" w:rsidR="00B732BC" w:rsidRDefault="00B732BC" w:rsidP="00A20884">
      <w:pPr>
        <w:spacing w:after="0" w:line="240" w:lineRule="auto"/>
        <w:rPr>
          <w:rFonts w:ascii="Nunito Sans" w:hAnsi="Nunito Sans" w:cs="Arial"/>
          <w:sz w:val="16"/>
          <w:szCs w:val="16"/>
        </w:rPr>
      </w:pPr>
    </w:p>
    <w:p w14:paraId="71BC4089" w14:textId="77777777" w:rsidR="00B732BC" w:rsidRDefault="00B732BC" w:rsidP="00A20884">
      <w:pPr>
        <w:spacing w:after="0" w:line="240" w:lineRule="auto"/>
        <w:rPr>
          <w:rFonts w:ascii="Nunito Sans" w:hAnsi="Nunito Sans" w:cs="Arial"/>
          <w:sz w:val="16"/>
          <w:szCs w:val="16"/>
        </w:rPr>
      </w:pPr>
    </w:p>
    <w:p w14:paraId="791965F5" w14:textId="77777777" w:rsidR="00B732BC" w:rsidRDefault="00B732BC" w:rsidP="00A20884">
      <w:pPr>
        <w:spacing w:after="0" w:line="240" w:lineRule="auto"/>
        <w:rPr>
          <w:rFonts w:ascii="Nunito Sans" w:hAnsi="Nunito Sans" w:cs="Arial"/>
          <w:sz w:val="16"/>
          <w:szCs w:val="16"/>
        </w:rPr>
      </w:pPr>
    </w:p>
    <w:p w14:paraId="0DB2A0DD" w14:textId="77777777" w:rsidR="00B732BC" w:rsidRDefault="00B732BC" w:rsidP="00A20884">
      <w:pPr>
        <w:spacing w:after="0" w:line="240" w:lineRule="auto"/>
        <w:rPr>
          <w:rFonts w:ascii="Nunito Sans" w:hAnsi="Nunito Sans" w:cs="Arial"/>
          <w:sz w:val="16"/>
          <w:szCs w:val="16"/>
        </w:rPr>
      </w:pPr>
    </w:p>
    <w:p w14:paraId="486E406F" w14:textId="77777777" w:rsidR="00B732BC" w:rsidRPr="006E2A94" w:rsidRDefault="00B732BC" w:rsidP="00A20884">
      <w:pPr>
        <w:spacing w:after="0" w:line="240" w:lineRule="auto"/>
        <w:rPr>
          <w:rFonts w:ascii="Nunito Sans" w:hAnsi="Nunito Sans" w:cs="Arial"/>
          <w:sz w:val="16"/>
          <w:szCs w:val="16"/>
        </w:rPr>
      </w:pPr>
    </w:p>
    <w:p w14:paraId="5AD25C1D" w14:textId="77777777" w:rsidR="00A20884" w:rsidRPr="006E2A94" w:rsidRDefault="00A20884" w:rsidP="00A20884">
      <w:pPr>
        <w:spacing w:after="0" w:line="240" w:lineRule="auto"/>
        <w:jc w:val="center"/>
        <w:rPr>
          <w:rFonts w:ascii="Nunito Sans" w:hAnsi="Nunito Sans" w:cs="Arial"/>
          <w:sz w:val="16"/>
          <w:szCs w:val="16"/>
        </w:rPr>
      </w:pPr>
    </w:p>
    <w:p w14:paraId="5324A2B8" w14:textId="40212D44" w:rsidR="00A20884" w:rsidRPr="006E2A94" w:rsidRDefault="00A20884" w:rsidP="00A20884">
      <w:pPr>
        <w:spacing w:after="0" w:line="240" w:lineRule="auto"/>
        <w:jc w:val="center"/>
        <w:rPr>
          <w:rFonts w:ascii="Nunito Sans" w:hAnsi="Nunito Sans" w:cs="Arial"/>
          <w:sz w:val="16"/>
          <w:szCs w:val="16"/>
        </w:rPr>
      </w:pPr>
      <w:r w:rsidRPr="006E2A94">
        <w:rPr>
          <w:rFonts w:ascii="Nunito Sans" w:hAnsi="Nunito Sans" w:cs="Arial"/>
          <w:b/>
          <w:sz w:val="22"/>
          <w:szCs w:val="22"/>
        </w:rPr>
        <w:lastRenderedPageBreak/>
        <w:t xml:space="preserve">Gráfica </w:t>
      </w:r>
      <w:r w:rsidR="00C25EF5" w:rsidRPr="006E2A94">
        <w:rPr>
          <w:rFonts w:ascii="Nunito Sans" w:hAnsi="Nunito Sans" w:cs="Arial"/>
          <w:b/>
          <w:sz w:val="22"/>
          <w:szCs w:val="22"/>
        </w:rPr>
        <w:t>9</w:t>
      </w:r>
      <w:r w:rsidRPr="006E2A94">
        <w:rPr>
          <w:rFonts w:ascii="Nunito Sans" w:hAnsi="Nunito Sans" w:cs="Arial"/>
          <w:b/>
          <w:sz w:val="22"/>
          <w:szCs w:val="22"/>
        </w:rPr>
        <w:t xml:space="preserve">. </w:t>
      </w:r>
      <w:r w:rsidR="007F171A" w:rsidRPr="006E2A94">
        <w:rPr>
          <w:rFonts w:ascii="Nunito Sans" w:hAnsi="Nunito Sans" w:cs="Arial"/>
          <w:b/>
          <w:sz w:val="22"/>
          <w:szCs w:val="22"/>
        </w:rPr>
        <w:t>Incapacidad permanente</w:t>
      </w:r>
      <w:r w:rsidRPr="006E2A94">
        <w:rPr>
          <w:rFonts w:ascii="Nunito Sans" w:hAnsi="Nunito Sans" w:cs="Arial"/>
          <w:b/>
          <w:sz w:val="22"/>
          <w:szCs w:val="22"/>
        </w:rPr>
        <w:t xml:space="preserve"> </w:t>
      </w:r>
      <w:r w:rsidR="007F171A" w:rsidRPr="006E2A94">
        <w:rPr>
          <w:rFonts w:ascii="Nunito Sans" w:hAnsi="Nunito Sans" w:cs="Arial"/>
          <w:b/>
          <w:sz w:val="22"/>
          <w:szCs w:val="22"/>
        </w:rPr>
        <w:t>expresados</w:t>
      </w:r>
      <w:r w:rsidRPr="006E2A94">
        <w:rPr>
          <w:rFonts w:ascii="Nunito Sans" w:hAnsi="Nunito Sans" w:cs="Arial"/>
          <w:b/>
          <w:sz w:val="22"/>
          <w:szCs w:val="22"/>
        </w:rPr>
        <w:t xml:space="preserve"> en millones de SMDLV</w:t>
      </w:r>
    </w:p>
    <w:p w14:paraId="3F83530C" w14:textId="477E11CE" w:rsidR="00A20884" w:rsidRDefault="00477427" w:rsidP="00A20884">
      <w:pPr>
        <w:spacing w:after="0" w:line="240" w:lineRule="auto"/>
        <w:jc w:val="center"/>
        <w:rPr>
          <w:rFonts w:ascii="Arial" w:hAnsi="Arial" w:cs="Arial"/>
          <w:sz w:val="16"/>
          <w:szCs w:val="16"/>
        </w:rPr>
      </w:pPr>
      <w:r>
        <w:rPr>
          <w:noProof/>
          <w14:ligatures w14:val="standardContextual"/>
        </w:rPr>
        <w:drawing>
          <wp:inline distT="0" distB="0" distL="0" distR="0" wp14:anchorId="4A7DE4A0" wp14:editId="3F3BCD27">
            <wp:extent cx="5612130" cy="2152650"/>
            <wp:effectExtent l="0" t="0" r="7620" b="0"/>
            <wp:docPr id="832381614" name="Gráfico 1">
              <a:extLst xmlns:a="http://schemas.openxmlformats.org/drawingml/2006/main">
                <a:ext uri="{FF2B5EF4-FFF2-40B4-BE49-F238E27FC236}">
                  <a16:creationId xmlns:a16="http://schemas.microsoft.com/office/drawing/2014/main" id="{A7277729-5210-4C0F-8361-3A9CCF44275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2C15C3E9" w14:textId="71CB7730" w:rsidR="00A20884" w:rsidRPr="006E2A94" w:rsidRDefault="00C96E2A" w:rsidP="00A20884">
      <w:pPr>
        <w:spacing w:after="0" w:line="240" w:lineRule="auto"/>
        <w:jc w:val="center"/>
        <w:rPr>
          <w:rFonts w:ascii="Nunito Sans" w:hAnsi="Nunito Sans" w:cs="Arial"/>
          <w:sz w:val="16"/>
          <w:szCs w:val="16"/>
        </w:rPr>
      </w:pPr>
      <w:r w:rsidRPr="006E2A94">
        <w:rPr>
          <w:rFonts w:ascii="Nunito Sans" w:hAnsi="Nunito Sans" w:cs="Arial"/>
          <w:sz w:val="16"/>
          <w:szCs w:val="16"/>
        </w:rPr>
        <w:t xml:space="preserve">Fuente: F-364. </w:t>
      </w:r>
      <w:r w:rsidR="006401D9" w:rsidRPr="006E2A94">
        <w:rPr>
          <w:rFonts w:ascii="Nunito Sans" w:hAnsi="Nunito Sans" w:cs="Arial"/>
          <w:sz w:val="16"/>
          <w:szCs w:val="16"/>
        </w:rPr>
        <w:t>*</w:t>
      </w:r>
      <w:r w:rsidR="00A20884" w:rsidRPr="006E2A94">
        <w:rPr>
          <w:rFonts w:ascii="Nunito Sans" w:hAnsi="Nunito Sans" w:cs="Arial"/>
          <w:sz w:val="16"/>
          <w:szCs w:val="16"/>
        </w:rPr>
        <w:t>Estos datos incluyen la estimación de octubre, noviembre y diciembre de 202</w:t>
      </w:r>
      <w:r w:rsidR="006401D9" w:rsidRPr="006E2A94">
        <w:rPr>
          <w:rFonts w:ascii="Nunito Sans" w:hAnsi="Nunito Sans" w:cs="Arial"/>
          <w:sz w:val="16"/>
          <w:szCs w:val="16"/>
        </w:rPr>
        <w:t>4</w:t>
      </w:r>
      <w:r w:rsidR="00A20884" w:rsidRPr="006E2A94">
        <w:rPr>
          <w:rFonts w:ascii="Nunito Sans" w:hAnsi="Nunito Sans" w:cs="Arial"/>
          <w:sz w:val="16"/>
          <w:szCs w:val="16"/>
        </w:rPr>
        <w:t xml:space="preserve"> y de los siniestros pendientes de pago</w:t>
      </w:r>
    </w:p>
    <w:p w14:paraId="5A097F3C" w14:textId="77777777" w:rsidR="00A20884" w:rsidRDefault="00A20884" w:rsidP="00A20884">
      <w:pPr>
        <w:spacing w:after="0" w:line="240" w:lineRule="auto"/>
        <w:jc w:val="center"/>
        <w:rPr>
          <w:rFonts w:ascii="Arial" w:hAnsi="Arial" w:cs="Arial"/>
          <w:sz w:val="16"/>
          <w:szCs w:val="16"/>
        </w:rPr>
      </w:pPr>
    </w:p>
    <w:p w14:paraId="3963067A" w14:textId="77777777" w:rsidR="00A20884" w:rsidRDefault="00A20884" w:rsidP="00A20884">
      <w:pPr>
        <w:spacing w:after="0" w:line="240" w:lineRule="auto"/>
        <w:jc w:val="center"/>
        <w:rPr>
          <w:rFonts w:ascii="Arial" w:hAnsi="Arial" w:cs="Arial"/>
          <w:sz w:val="22"/>
          <w:szCs w:val="22"/>
        </w:rPr>
      </w:pPr>
    </w:p>
    <w:p w14:paraId="26FC3C74" w14:textId="08CE2A53" w:rsidR="00A20884" w:rsidRPr="006E2A94" w:rsidRDefault="00A20884" w:rsidP="00915434">
      <w:pPr>
        <w:spacing w:after="0" w:line="240" w:lineRule="auto"/>
        <w:jc w:val="both"/>
        <w:rPr>
          <w:rFonts w:ascii="Nunito Sans" w:hAnsi="Nunito Sans" w:cs="Arial"/>
          <w:sz w:val="22"/>
          <w:szCs w:val="22"/>
        </w:rPr>
      </w:pPr>
      <w:r w:rsidRPr="006E2A94">
        <w:rPr>
          <w:rFonts w:ascii="Nunito Sans" w:hAnsi="Nunito Sans" w:cs="Arial"/>
          <w:sz w:val="22"/>
          <w:szCs w:val="22"/>
        </w:rPr>
        <w:t xml:space="preserve">La </w:t>
      </w:r>
      <w:r w:rsidR="00E12D94" w:rsidRPr="006E2A94">
        <w:rPr>
          <w:rFonts w:ascii="Nunito Sans" w:hAnsi="Nunito Sans" w:cs="Arial"/>
          <w:sz w:val="22"/>
          <w:szCs w:val="22"/>
        </w:rPr>
        <w:t>T</w:t>
      </w:r>
      <w:r w:rsidRPr="006E2A94">
        <w:rPr>
          <w:rFonts w:ascii="Nunito Sans" w:hAnsi="Nunito Sans" w:cs="Arial"/>
          <w:sz w:val="22"/>
          <w:szCs w:val="22"/>
        </w:rPr>
        <w:t xml:space="preserve">abla 2 presenta el resumen de los valores a pagar de acuerdo </w:t>
      </w:r>
      <w:r w:rsidR="003B2341" w:rsidRPr="006E2A94">
        <w:rPr>
          <w:rFonts w:ascii="Nunito Sans" w:hAnsi="Nunito Sans" w:cs="Arial"/>
          <w:sz w:val="22"/>
          <w:szCs w:val="22"/>
        </w:rPr>
        <w:t>con</w:t>
      </w:r>
      <w:r w:rsidRPr="006E2A94">
        <w:rPr>
          <w:rFonts w:ascii="Nunito Sans" w:hAnsi="Nunito Sans" w:cs="Arial"/>
          <w:sz w:val="22"/>
          <w:szCs w:val="22"/>
        </w:rPr>
        <w:t xml:space="preserve"> la </w:t>
      </w:r>
      <w:r w:rsidR="00E12D94" w:rsidRPr="006E2A94">
        <w:rPr>
          <w:rFonts w:ascii="Nunito Sans" w:hAnsi="Nunito Sans" w:cs="Arial"/>
          <w:sz w:val="22"/>
          <w:szCs w:val="22"/>
        </w:rPr>
        <w:t>unidad de</w:t>
      </w:r>
      <w:r w:rsidRPr="006E2A94">
        <w:rPr>
          <w:rFonts w:ascii="Nunito Sans" w:hAnsi="Nunito Sans" w:cs="Arial"/>
          <w:sz w:val="22"/>
          <w:szCs w:val="22"/>
        </w:rPr>
        <w:t xml:space="preserve"> indexación </w:t>
      </w:r>
      <w:r w:rsidR="00E12D94" w:rsidRPr="006E2A94">
        <w:rPr>
          <w:rFonts w:ascii="Nunito Sans" w:hAnsi="Nunito Sans" w:cs="Arial"/>
          <w:sz w:val="22"/>
          <w:szCs w:val="22"/>
        </w:rPr>
        <w:t>aplicable a</w:t>
      </w:r>
      <w:r w:rsidRPr="006E2A94">
        <w:rPr>
          <w:rFonts w:ascii="Nunito Sans" w:hAnsi="Nunito Sans" w:cs="Arial"/>
          <w:sz w:val="22"/>
          <w:szCs w:val="22"/>
        </w:rPr>
        <w:t xml:space="preserve"> cada cobertura.</w:t>
      </w:r>
    </w:p>
    <w:p w14:paraId="35A80894" w14:textId="77777777" w:rsidR="00A20884" w:rsidRPr="006E2A94" w:rsidRDefault="00A20884" w:rsidP="00A20884">
      <w:pPr>
        <w:spacing w:after="0" w:line="240" w:lineRule="auto"/>
        <w:jc w:val="center"/>
        <w:rPr>
          <w:rFonts w:ascii="Nunito Sans" w:hAnsi="Nunito Sans" w:cs="Arial"/>
          <w:sz w:val="22"/>
          <w:szCs w:val="22"/>
        </w:rPr>
      </w:pPr>
    </w:p>
    <w:p w14:paraId="19D96214" w14:textId="771E1417" w:rsidR="001600E4" w:rsidRPr="006E2A94" w:rsidRDefault="00A20884" w:rsidP="00A20884">
      <w:pPr>
        <w:spacing w:after="0" w:line="240" w:lineRule="auto"/>
        <w:jc w:val="center"/>
        <w:rPr>
          <w:rFonts w:ascii="Nunito Sans" w:eastAsiaTheme="minorHAnsi" w:hAnsi="Nunito Sans"/>
          <w:kern w:val="2"/>
          <w:sz w:val="22"/>
          <w:szCs w:val="22"/>
          <w14:ligatures w14:val="standardContextual"/>
        </w:rPr>
      </w:pPr>
      <w:r w:rsidRPr="006E2A94">
        <w:rPr>
          <w:rFonts w:ascii="Nunito Sans" w:hAnsi="Nunito Sans" w:cs="Arial"/>
          <w:b/>
          <w:sz w:val="24"/>
        </w:rPr>
        <w:t>Tabla 2: Valores últimos a pagar por ocurrencias de 202</w:t>
      </w:r>
      <w:r w:rsidR="006E546C" w:rsidRPr="006E2A94">
        <w:rPr>
          <w:rFonts w:ascii="Nunito Sans" w:hAnsi="Nunito Sans" w:cs="Arial"/>
          <w:b/>
          <w:sz w:val="24"/>
        </w:rPr>
        <w:t>4</w:t>
      </w:r>
      <w:r w:rsidR="001D2FF7" w:rsidRPr="006E2A94">
        <w:rPr>
          <w:rFonts w:ascii="Nunito Sans" w:hAnsi="Nunito Sans"/>
        </w:rPr>
        <w:fldChar w:fldCharType="begin"/>
      </w:r>
      <w:r w:rsidR="001D2FF7" w:rsidRPr="006E2A94">
        <w:rPr>
          <w:rFonts w:ascii="Nunito Sans" w:hAnsi="Nunito Sans"/>
        </w:rPr>
        <w:instrText xml:space="preserve"> LINK </w:instrText>
      </w:r>
      <w:r w:rsidR="00B732BC">
        <w:rPr>
          <w:rFonts w:ascii="Nunito Sans" w:hAnsi="Nunito Sans"/>
        </w:rPr>
        <w:instrText xml:space="preserve">Excel.Sheet.12 https://superfinanciera.sharepoint.com/sites/SEGUROS-SIA/Shared%20Documents/General/SOAT/2024/Tarifa%20SOAT%202025/Ultimates%20-%20graficas.xlsx Graficas!F117C2:F121C8 </w:instrText>
      </w:r>
      <w:r w:rsidR="001D2FF7" w:rsidRPr="006E2A94">
        <w:rPr>
          <w:rFonts w:ascii="Nunito Sans" w:hAnsi="Nunito Sans"/>
        </w:rPr>
        <w:instrText xml:space="preserve">\a \f 4 \h  \* MERGEFORMAT </w:instrText>
      </w:r>
      <w:r w:rsidR="001D2FF7" w:rsidRPr="006E2A94">
        <w:rPr>
          <w:rFonts w:ascii="Nunito Sans" w:hAnsi="Nunito Sans"/>
        </w:rPr>
        <w:fldChar w:fldCharType="separate"/>
      </w:r>
    </w:p>
    <w:tbl>
      <w:tblPr>
        <w:tblW w:w="9500" w:type="dxa"/>
        <w:tblCellMar>
          <w:left w:w="70" w:type="dxa"/>
          <w:right w:w="70" w:type="dxa"/>
        </w:tblCellMar>
        <w:tblLook w:val="04A0" w:firstRow="1" w:lastRow="0" w:firstColumn="1" w:lastColumn="0" w:noHBand="0" w:noVBand="1"/>
      </w:tblPr>
      <w:tblGrid>
        <w:gridCol w:w="1257"/>
        <w:gridCol w:w="1296"/>
        <w:gridCol w:w="1231"/>
        <w:gridCol w:w="1185"/>
        <w:gridCol w:w="1825"/>
        <w:gridCol w:w="1564"/>
        <w:gridCol w:w="704"/>
        <w:gridCol w:w="438"/>
      </w:tblGrid>
      <w:tr w:rsidR="001600E4" w:rsidRPr="006E2A94" w14:paraId="142C9920" w14:textId="77777777" w:rsidTr="006E2A94">
        <w:trPr>
          <w:gridAfter w:val="1"/>
          <w:divId w:val="474877350"/>
          <w:wAfter w:w="438" w:type="dxa"/>
          <w:trHeight w:val="295"/>
        </w:trPr>
        <w:tc>
          <w:tcPr>
            <w:tcW w:w="1257" w:type="dxa"/>
            <w:vMerge w:val="restart"/>
            <w:tcBorders>
              <w:top w:val="single" w:sz="8" w:space="0" w:color="000000"/>
              <w:left w:val="single" w:sz="8" w:space="0" w:color="000000"/>
              <w:bottom w:val="single" w:sz="8" w:space="0" w:color="000000"/>
              <w:right w:val="single" w:sz="8" w:space="0" w:color="000000"/>
            </w:tcBorders>
            <w:shd w:val="clear" w:color="000000" w:fill="D9D9D9"/>
            <w:vAlign w:val="center"/>
            <w:hideMark/>
          </w:tcPr>
          <w:p w14:paraId="32732058" w14:textId="639658CB" w:rsidR="001600E4" w:rsidRPr="006E2A94" w:rsidRDefault="001600E4" w:rsidP="006E2A94">
            <w:pPr>
              <w:spacing w:after="0" w:line="240" w:lineRule="auto"/>
              <w:jc w:val="center"/>
              <w:rPr>
                <w:rFonts w:ascii="Nunito Sans" w:eastAsia="Times New Roman" w:hAnsi="Nunito Sans" w:cs="Arial"/>
                <w:b/>
                <w:bCs/>
                <w:color w:val="000000"/>
                <w:sz w:val="20"/>
                <w:szCs w:val="20"/>
                <w:lang w:eastAsia="es-CO"/>
              </w:rPr>
            </w:pPr>
            <w:r w:rsidRPr="006E2A94">
              <w:rPr>
                <w:rFonts w:ascii="Nunito Sans" w:eastAsia="Times New Roman" w:hAnsi="Nunito Sans" w:cs="Arial"/>
                <w:b/>
                <w:bCs/>
                <w:color w:val="000000"/>
                <w:sz w:val="20"/>
                <w:szCs w:val="20"/>
                <w:lang w:eastAsia="es-CO"/>
              </w:rPr>
              <w:t xml:space="preserve">Indexación </w:t>
            </w:r>
          </w:p>
        </w:tc>
        <w:tc>
          <w:tcPr>
            <w:tcW w:w="1296" w:type="dxa"/>
            <w:vMerge w:val="restart"/>
            <w:tcBorders>
              <w:top w:val="single" w:sz="8" w:space="0" w:color="000000"/>
              <w:left w:val="single" w:sz="8" w:space="0" w:color="000000"/>
              <w:bottom w:val="single" w:sz="8" w:space="0" w:color="000000"/>
              <w:right w:val="single" w:sz="8" w:space="0" w:color="000000"/>
            </w:tcBorders>
            <w:shd w:val="clear" w:color="000000" w:fill="D9D9D9"/>
            <w:vAlign w:val="center"/>
            <w:hideMark/>
          </w:tcPr>
          <w:p w14:paraId="05ACAE3C" w14:textId="77777777" w:rsidR="001600E4" w:rsidRPr="006E2A94" w:rsidRDefault="001600E4" w:rsidP="006E2A94">
            <w:pPr>
              <w:spacing w:after="0" w:line="240" w:lineRule="auto"/>
              <w:jc w:val="center"/>
              <w:rPr>
                <w:rFonts w:ascii="Nunito Sans" w:eastAsia="Times New Roman" w:hAnsi="Nunito Sans" w:cs="Arial"/>
                <w:b/>
                <w:bCs/>
                <w:color w:val="000000"/>
                <w:sz w:val="20"/>
                <w:szCs w:val="20"/>
                <w:lang w:eastAsia="es-CO"/>
              </w:rPr>
            </w:pPr>
            <w:r w:rsidRPr="006E2A94">
              <w:rPr>
                <w:rFonts w:ascii="Nunito Sans" w:eastAsia="Times New Roman" w:hAnsi="Nunito Sans" w:cs="Arial"/>
                <w:b/>
                <w:bCs/>
                <w:color w:val="000000"/>
                <w:sz w:val="20"/>
                <w:szCs w:val="20"/>
                <w:lang w:eastAsia="es-CO"/>
              </w:rPr>
              <w:t>Incapacidad Permanente</w:t>
            </w:r>
          </w:p>
        </w:tc>
        <w:tc>
          <w:tcPr>
            <w:tcW w:w="1231" w:type="dxa"/>
            <w:vMerge w:val="restart"/>
            <w:tcBorders>
              <w:top w:val="single" w:sz="8" w:space="0" w:color="000000"/>
              <w:left w:val="single" w:sz="8" w:space="0" w:color="000000"/>
              <w:bottom w:val="single" w:sz="8" w:space="0" w:color="000000"/>
              <w:right w:val="single" w:sz="8" w:space="0" w:color="000000"/>
            </w:tcBorders>
            <w:shd w:val="clear" w:color="000000" w:fill="D9D9D9"/>
            <w:vAlign w:val="center"/>
            <w:hideMark/>
          </w:tcPr>
          <w:p w14:paraId="4CA4D43E" w14:textId="77777777" w:rsidR="001600E4" w:rsidRPr="006E2A94" w:rsidRDefault="001600E4" w:rsidP="006E2A94">
            <w:pPr>
              <w:spacing w:after="0" w:line="240" w:lineRule="auto"/>
              <w:jc w:val="center"/>
              <w:rPr>
                <w:rFonts w:ascii="Nunito Sans" w:eastAsia="Times New Roman" w:hAnsi="Nunito Sans" w:cs="Arial"/>
                <w:b/>
                <w:bCs/>
                <w:color w:val="000000"/>
                <w:sz w:val="20"/>
                <w:szCs w:val="20"/>
                <w:lang w:eastAsia="es-CO"/>
              </w:rPr>
            </w:pPr>
            <w:r w:rsidRPr="006E2A94">
              <w:rPr>
                <w:rFonts w:ascii="Nunito Sans" w:eastAsia="Times New Roman" w:hAnsi="Nunito Sans" w:cs="Arial"/>
                <w:b/>
                <w:bCs/>
                <w:color w:val="000000"/>
                <w:sz w:val="20"/>
                <w:szCs w:val="20"/>
                <w:lang w:eastAsia="es-CO"/>
              </w:rPr>
              <w:t>Muerte y Auxilio funerario</w:t>
            </w:r>
          </w:p>
        </w:tc>
        <w:tc>
          <w:tcPr>
            <w:tcW w:w="1185" w:type="dxa"/>
            <w:vMerge w:val="restart"/>
            <w:tcBorders>
              <w:top w:val="single" w:sz="8" w:space="0" w:color="000000"/>
              <w:left w:val="single" w:sz="8" w:space="0" w:color="000000"/>
              <w:bottom w:val="single" w:sz="8" w:space="0" w:color="000000"/>
              <w:right w:val="single" w:sz="8" w:space="0" w:color="000000"/>
            </w:tcBorders>
            <w:shd w:val="clear" w:color="000000" w:fill="D9D9D9"/>
            <w:vAlign w:val="center"/>
            <w:hideMark/>
          </w:tcPr>
          <w:p w14:paraId="6A6F1AF3" w14:textId="77777777" w:rsidR="001600E4" w:rsidRPr="006E2A94" w:rsidRDefault="001600E4" w:rsidP="006E2A94">
            <w:pPr>
              <w:spacing w:after="0" w:line="240" w:lineRule="auto"/>
              <w:jc w:val="center"/>
              <w:rPr>
                <w:rFonts w:ascii="Nunito Sans" w:eastAsia="Times New Roman" w:hAnsi="Nunito Sans" w:cs="Arial"/>
                <w:b/>
                <w:bCs/>
                <w:color w:val="000000"/>
                <w:sz w:val="20"/>
                <w:szCs w:val="20"/>
                <w:lang w:eastAsia="es-CO"/>
              </w:rPr>
            </w:pPr>
            <w:r w:rsidRPr="006E2A94">
              <w:rPr>
                <w:rFonts w:ascii="Nunito Sans" w:eastAsia="Times New Roman" w:hAnsi="Nunito Sans" w:cs="Arial"/>
                <w:b/>
                <w:bCs/>
                <w:color w:val="000000"/>
                <w:sz w:val="20"/>
                <w:szCs w:val="20"/>
                <w:lang w:eastAsia="es-CO"/>
              </w:rPr>
              <w:t>Transporte</w:t>
            </w:r>
          </w:p>
        </w:tc>
        <w:tc>
          <w:tcPr>
            <w:tcW w:w="3389" w:type="dxa"/>
            <w:gridSpan w:val="2"/>
            <w:tcBorders>
              <w:top w:val="single" w:sz="8" w:space="0" w:color="000000"/>
              <w:left w:val="nil"/>
              <w:bottom w:val="single" w:sz="8" w:space="0" w:color="000000"/>
              <w:right w:val="single" w:sz="8" w:space="0" w:color="000000"/>
            </w:tcBorders>
            <w:shd w:val="clear" w:color="000000" w:fill="D9D9D9"/>
            <w:vAlign w:val="center"/>
            <w:hideMark/>
          </w:tcPr>
          <w:p w14:paraId="4369C09B" w14:textId="77777777" w:rsidR="001600E4" w:rsidRPr="006E2A94" w:rsidRDefault="001600E4" w:rsidP="006E2A94">
            <w:pPr>
              <w:spacing w:after="0" w:line="240" w:lineRule="auto"/>
              <w:jc w:val="center"/>
              <w:rPr>
                <w:rFonts w:ascii="Nunito Sans" w:eastAsia="Times New Roman" w:hAnsi="Nunito Sans" w:cs="Arial"/>
                <w:b/>
                <w:bCs/>
                <w:color w:val="000000"/>
                <w:sz w:val="20"/>
                <w:szCs w:val="20"/>
                <w:lang w:eastAsia="es-CO"/>
              </w:rPr>
            </w:pPr>
            <w:r w:rsidRPr="006E2A94">
              <w:rPr>
                <w:rFonts w:ascii="Nunito Sans" w:eastAsia="Times New Roman" w:hAnsi="Nunito Sans" w:cs="Arial"/>
                <w:b/>
                <w:bCs/>
                <w:color w:val="000000"/>
                <w:sz w:val="20"/>
                <w:szCs w:val="20"/>
                <w:lang w:eastAsia="es-CO"/>
              </w:rPr>
              <w:t>Gastos Médicos</w:t>
            </w:r>
          </w:p>
        </w:tc>
        <w:tc>
          <w:tcPr>
            <w:tcW w:w="704" w:type="dxa"/>
            <w:vMerge w:val="restart"/>
            <w:tcBorders>
              <w:top w:val="single" w:sz="8" w:space="0" w:color="000000"/>
              <w:left w:val="single" w:sz="8" w:space="0" w:color="000000"/>
              <w:bottom w:val="single" w:sz="8" w:space="0" w:color="000000"/>
              <w:right w:val="single" w:sz="8" w:space="0" w:color="000000"/>
            </w:tcBorders>
            <w:shd w:val="clear" w:color="000000" w:fill="D9D9D9"/>
            <w:vAlign w:val="center"/>
            <w:hideMark/>
          </w:tcPr>
          <w:p w14:paraId="4B0EDC77" w14:textId="77777777" w:rsidR="001600E4" w:rsidRPr="006E2A94" w:rsidRDefault="001600E4" w:rsidP="006E2A94">
            <w:pPr>
              <w:spacing w:after="0" w:line="240" w:lineRule="auto"/>
              <w:jc w:val="center"/>
              <w:rPr>
                <w:rFonts w:ascii="Nunito Sans" w:eastAsia="Times New Roman" w:hAnsi="Nunito Sans" w:cs="Arial"/>
                <w:b/>
                <w:bCs/>
                <w:color w:val="000000"/>
                <w:sz w:val="20"/>
                <w:szCs w:val="20"/>
                <w:lang w:eastAsia="es-CO"/>
              </w:rPr>
            </w:pPr>
            <w:r w:rsidRPr="006E2A94">
              <w:rPr>
                <w:rFonts w:ascii="Nunito Sans" w:eastAsia="Times New Roman" w:hAnsi="Nunito Sans" w:cs="Arial"/>
                <w:b/>
                <w:bCs/>
                <w:color w:val="000000"/>
                <w:sz w:val="20"/>
                <w:szCs w:val="20"/>
                <w:lang w:eastAsia="es-CO"/>
              </w:rPr>
              <w:t>Total</w:t>
            </w:r>
          </w:p>
        </w:tc>
      </w:tr>
      <w:tr w:rsidR="001600E4" w:rsidRPr="006E2A94" w14:paraId="4890A685" w14:textId="77777777" w:rsidTr="006E2A94">
        <w:trPr>
          <w:gridAfter w:val="1"/>
          <w:divId w:val="474877350"/>
          <w:wAfter w:w="438" w:type="dxa"/>
          <w:trHeight w:val="562"/>
        </w:trPr>
        <w:tc>
          <w:tcPr>
            <w:tcW w:w="1257" w:type="dxa"/>
            <w:vMerge/>
            <w:tcBorders>
              <w:top w:val="single" w:sz="8" w:space="0" w:color="000000"/>
              <w:left w:val="single" w:sz="8" w:space="0" w:color="000000"/>
              <w:bottom w:val="single" w:sz="8" w:space="0" w:color="000000"/>
              <w:right w:val="single" w:sz="8" w:space="0" w:color="000000"/>
            </w:tcBorders>
            <w:vAlign w:val="center"/>
            <w:hideMark/>
          </w:tcPr>
          <w:p w14:paraId="0DFB1694" w14:textId="77777777" w:rsidR="001600E4" w:rsidRPr="006E2A94" w:rsidRDefault="001600E4" w:rsidP="006E2A94">
            <w:pPr>
              <w:spacing w:after="0" w:line="240" w:lineRule="auto"/>
              <w:rPr>
                <w:rFonts w:ascii="Nunito Sans" w:eastAsia="Times New Roman" w:hAnsi="Nunito Sans" w:cs="Arial"/>
                <w:b/>
                <w:bCs/>
                <w:color w:val="000000"/>
                <w:sz w:val="20"/>
                <w:szCs w:val="20"/>
                <w:lang w:eastAsia="es-CO"/>
              </w:rPr>
            </w:pPr>
          </w:p>
        </w:tc>
        <w:tc>
          <w:tcPr>
            <w:tcW w:w="1296" w:type="dxa"/>
            <w:vMerge/>
            <w:tcBorders>
              <w:top w:val="single" w:sz="8" w:space="0" w:color="000000"/>
              <w:left w:val="single" w:sz="8" w:space="0" w:color="000000"/>
              <w:bottom w:val="single" w:sz="8" w:space="0" w:color="000000"/>
              <w:right w:val="single" w:sz="8" w:space="0" w:color="000000"/>
            </w:tcBorders>
            <w:vAlign w:val="center"/>
            <w:hideMark/>
          </w:tcPr>
          <w:p w14:paraId="749DD6D9" w14:textId="77777777" w:rsidR="001600E4" w:rsidRPr="006E2A94" w:rsidRDefault="001600E4" w:rsidP="006E2A94">
            <w:pPr>
              <w:spacing w:after="0" w:line="240" w:lineRule="auto"/>
              <w:rPr>
                <w:rFonts w:ascii="Nunito Sans" w:eastAsia="Times New Roman" w:hAnsi="Nunito Sans" w:cs="Arial"/>
                <w:b/>
                <w:bCs/>
                <w:color w:val="000000"/>
                <w:sz w:val="20"/>
                <w:szCs w:val="20"/>
                <w:lang w:eastAsia="es-CO"/>
              </w:rPr>
            </w:pPr>
          </w:p>
        </w:tc>
        <w:tc>
          <w:tcPr>
            <w:tcW w:w="1231" w:type="dxa"/>
            <w:vMerge/>
            <w:tcBorders>
              <w:top w:val="single" w:sz="8" w:space="0" w:color="000000"/>
              <w:left w:val="single" w:sz="8" w:space="0" w:color="000000"/>
              <w:bottom w:val="single" w:sz="8" w:space="0" w:color="000000"/>
              <w:right w:val="single" w:sz="8" w:space="0" w:color="000000"/>
            </w:tcBorders>
            <w:vAlign w:val="center"/>
            <w:hideMark/>
          </w:tcPr>
          <w:p w14:paraId="66482DAE" w14:textId="77777777" w:rsidR="001600E4" w:rsidRPr="006E2A94" w:rsidRDefault="001600E4" w:rsidP="006E2A94">
            <w:pPr>
              <w:spacing w:after="0" w:line="240" w:lineRule="auto"/>
              <w:rPr>
                <w:rFonts w:ascii="Nunito Sans" w:eastAsia="Times New Roman" w:hAnsi="Nunito Sans" w:cs="Arial"/>
                <w:b/>
                <w:bCs/>
                <w:color w:val="000000"/>
                <w:sz w:val="20"/>
                <w:szCs w:val="20"/>
                <w:lang w:eastAsia="es-CO"/>
              </w:rPr>
            </w:pPr>
          </w:p>
        </w:tc>
        <w:tc>
          <w:tcPr>
            <w:tcW w:w="1185" w:type="dxa"/>
            <w:vMerge/>
            <w:tcBorders>
              <w:top w:val="single" w:sz="8" w:space="0" w:color="000000"/>
              <w:left w:val="single" w:sz="8" w:space="0" w:color="000000"/>
              <w:bottom w:val="single" w:sz="8" w:space="0" w:color="000000"/>
              <w:right w:val="single" w:sz="8" w:space="0" w:color="000000"/>
            </w:tcBorders>
            <w:vAlign w:val="center"/>
            <w:hideMark/>
          </w:tcPr>
          <w:p w14:paraId="7A0D46F2" w14:textId="77777777" w:rsidR="001600E4" w:rsidRPr="006E2A94" w:rsidRDefault="001600E4" w:rsidP="006E2A94">
            <w:pPr>
              <w:spacing w:after="0" w:line="240" w:lineRule="auto"/>
              <w:rPr>
                <w:rFonts w:ascii="Nunito Sans" w:eastAsia="Times New Roman" w:hAnsi="Nunito Sans" w:cs="Arial"/>
                <w:b/>
                <w:bCs/>
                <w:color w:val="000000"/>
                <w:sz w:val="20"/>
                <w:szCs w:val="20"/>
                <w:lang w:eastAsia="es-CO"/>
              </w:rPr>
            </w:pPr>
          </w:p>
        </w:tc>
        <w:tc>
          <w:tcPr>
            <w:tcW w:w="1825" w:type="dxa"/>
            <w:vMerge w:val="restart"/>
            <w:tcBorders>
              <w:top w:val="nil"/>
              <w:left w:val="single" w:sz="8" w:space="0" w:color="000000"/>
              <w:bottom w:val="single" w:sz="8" w:space="0" w:color="000000"/>
              <w:right w:val="single" w:sz="8" w:space="0" w:color="000000"/>
            </w:tcBorders>
            <w:shd w:val="clear" w:color="000000" w:fill="D9D9D9"/>
            <w:vAlign w:val="center"/>
            <w:hideMark/>
          </w:tcPr>
          <w:p w14:paraId="6A67B0D7" w14:textId="77777777" w:rsidR="001600E4" w:rsidRPr="006E2A94" w:rsidRDefault="001600E4" w:rsidP="006E2A94">
            <w:pPr>
              <w:spacing w:after="0" w:line="240" w:lineRule="auto"/>
              <w:jc w:val="center"/>
              <w:rPr>
                <w:rFonts w:ascii="Nunito Sans" w:eastAsia="Times New Roman" w:hAnsi="Nunito Sans" w:cs="Arial"/>
                <w:b/>
                <w:bCs/>
                <w:color w:val="000000"/>
                <w:sz w:val="20"/>
                <w:szCs w:val="20"/>
                <w:lang w:eastAsia="es-CO"/>
              </w:rPr>
            </w:pPr>
            <w:r w:rsidRPr="006E2A94">
              <w:rPr>
                <w:rFonts w:ascii="Nunito Sans" w:eastAsia="Times New Roman" w:hAnsi="Nunito Sans" w:cs="Arial"/>
                <w:b/>
                <w:bCs/>
                <w:color w:val="000000"/>
                <w:sz w:val="20"/>
                <w:szCs w:val="20"/>
                <w:lang w:eastAsia="es-CO"/>
              </w:rPr>
              <w:t>Sin Rango Diferencial (0 -701,68 UVT)</w:t>
            </w:r>
          </w:p>
        </w:tc>
        <w:tc>
          <w:tcPr>
            <w:tcW w:w="1564" w:type="dxa"/>
            <w:vMerge w:val="restart"/>
            <w:tcBorders>
              <w:top w:val="nil"/>
              <w:left w:val="single" w:sz="8" w:space="0" w:color="000000"/>
              <w:bottom w:val="single" w:sz="8" w:space="0" w:color="000000"/>
              <w:right w:val="single" w:sz="8" w:space="0" w:color="000000"/>
            </w:tcBorders>
            <w:shd w:val="clear" w:color="000000" w:fill="D9D9D9"/>
            <w:vAlign w:val="center"/>
            <w:hideMark/>
          </w:tcPr>
          <w:p w14:paraId="26F81CEC" w14:textId="77777777" w:rsidR="001600E4" w:rsidRPr="006E2A94" w:rsidRDefault="001600E4" w:rsidP="006E2A94">
            <w:pPr>
              <w:spacing w:after="0" w:line="240" w:lineRule="auto"/>
              <w:jc w:val="center"/>
              <w:rPr>
                <w:rFonts w:ascii="Nunito Sans" w:eastAsia="Times New Roman" w:hAnsi="Nunito Sans" w:cs="Arial"/>
                <w:b/>
                <w:bCs/>
                <w:color w:val="000000"/>
                <w:sz w:val="20"/>
                <w:szCs w:val="20"/>
                <w:lang w:eastAsia="es-CO"/>
              </w:rPr>
            </w:pPr>
            <w:r w:rsidRPr="006E2A94">
              <w:rPr>
                <w:rFonts w:ascii="Nunito Sans" w:eastAsia="Times New Roman" w:hAnsi="Nunito Sans" w:cs="Arial"/>
                <w:b/>
                <w:bCs/>
                <w:color w:val="000000"/>
                <w:sz w:val="20"/>
                <w:szCs w:val="20"/>
                <w:lang w:eastAsia="es-CO"/>
              </w:rPr>
              <w:t>Rango diferencial entre (0 - 263,13 UVT)</w:t>
            </w:r>
          </w:p>
        </w:tc>
        <w:tc>
          <w:tcPr>
            <w:tcW w:w="704" w:type="dxa"/>
            <w:vMerge/>
            <w:tcBorders>
              <w:top w:val="single" w:sz="8" w:space="0" w:color="000000"/>
              <w:left w:val="single" w:sz="8" w:space="0" w:color="000000"/>
              <w:bottom w:val="single" w:sz="8" w:space="0" w:color="000000"/>
              <w:right w:val="single" w:sz="8" w:space="0" w:color="000000"/>
            </w:tcBorders>
            <w:vAlign w:val="center"/>
            <w:hideMark/>
          </w:tcPr>
          <w:p w14:paraId="177A4408" w14:textId="77777777" w:rsidR="001600E4" w:rsidRPr="006E2A94" w:rsidRDefault="001600E4" w:rsidP="006E2A94">
            <w:pPr>
              <w:spacing w:after="0" w:line="240" w:lineRule="auto"/>
              <w:rPr>
                <w:rFonts w:ascii="Nunito Sans" w:eastAsia="Times New Roman" w:hAnsi="Nunito Sans" w:cs="Arial"/>
                <w:b/>
                <w:bCs/>
                <w:color w:val="000000"/>
                <w:sz w:val="20"/>
                <w:szCs w:val="20"/>
                <w:lang w:eastAsia="es-CO"/>
              </w:rPr>
            </w:pPr>
          </w:p>
        </w:tc>
      </w:tr>
      <w:tr w:rsidR="001600E4" w:rsidRPr="006E2A94" w14:paraId="3144EF03" w14:textId="77777777" w:rsidTr="001600E4">
        <w:trPr>
          <w:divId w:val="474877350"/>
          <w:trHeight w:val="399"/>
        </w:trPr>
        <w:tc>
          <w:tcPr>
            <w:tcW w:w="1257" w:type="dxa"/>
            <w:vMerge/>
            <w:tcBorders>
              <w:top w:val="single" w:sz="8" w:space="0" w:color="000000"/>
              <w:left w:val="single" w:sz="8" w:space="0" w:color="000000"/>
              <w:bottom w:val="single" w:sz="8" w:space="0" w:color="000000"/>
              <w:right w:val="single" w:sz="8" w:space="0" w:color="000000"/>
            </w:tcBorders>
            <w:vAlign w:val="center"/>
            <w:hideMark/>
          </w:tcPr>
          <w:p w14:paraId="70511E52" w14:textId="77777777" w:rsidR="001600E4" w:rsidRPr="006E2A94" w:rsidRDefault="001600E4" w:rsidP="006E2A94">
            <w:pPr>
              <w:spacing w:after="0" w:line="240" w:lineRule="auto"/>
              <w:rPr>
                <w:rFonts w:ascii="Nunito Sans" w:eastAsia="Times New Roman" w:hAnsi="Nunito Sans" w:cs="Arial"/>
                <w:b/>
                <w:bCs/>
                <w:color w:val="000000"/>
                <w:sz w:val="20"/>
                <w:szCs w:val="20"/>
                <w:lang w:eastAsia="es-CO"/>
              </w:rPr>
            </w:pPr>
          </w:p>
        </w:tc>
        <w:tc>
          <w:tcPr>
            <w:tcW w:w="1296" w:type="dxa"/>
            <w:vMerge/>
            <w:tcBorders>
              <w:top w:val="single" w:sz="8" w:space="0" w:color="000000"/>
              <w:left w:val="single" w:sz="8" w:space="0" w:color="000000"/>
              <w:bottom w:val="single" w:sz="8" w:space="0" w:color="000000"/>
              <w:right w:val="single" w:sz="8" w:space="0" w:color="000000"/>
            </w:tcBorders>
            <w:vAlign w:val="center"/>
            <w:hideMark/>
          </w:tcPr>
          <w:p w14:paraId="7305201B" w14:textId="77777777" w:rsidR="001600E4" w:rsidRPr="006E2A94" w:rsidRDefault="001600E4" w:rsidP="006E2A94">
            <w:pPr>
              <w:spacing w:after="0" w:line="240" w:lineRule="auto"/>
              <w:rPr>
                <w:rFonts w:ascii="Nunito Sans" w:eastAsia="Times New Roman" w:hAnsi="Nunito Sans" w:cs="Arial"/>
                <w:b/>
                <w:bCs/>
                <w:color w:val="000000"/>
                <w:sz w:val="20"/>
                <w:szCs w:val="20"/>
                <w:lang w:eastAsia="es-CO"/>
              </w:rPr>
            </w:pPr>
          </w:p>
        </w:tc>
        <w:tc>
          <w:tcPr>
            <w:tcW w:w="1231" w:type="dxa"/>
            <w:vMerge/>
            <w:tcBorders>
              <w:top w:val="single" w:sz="8" w:space="0" w:color="000000"/>
              <w:left w:val="single" w:sz="8" w:space="0" w:color="000000"/>
              <w:bottom w:val="single" w:sz="8" w:space="0" w:color="000000"/>
              <w:right w:val="single" w:sz="8" w:space="0" w:color="000000"/>
            </w:tcBorders>
            <w:vAlign w:val="center"/>
            <w:hideMark/>
          </w:tcPr>
          <w:p w14:paraId="26AD9070" w14:textId="77777777" w:rsidR="001600E4" w:rsidRPr="006E2A94" w:rsidRDefault="001600E4" w:rsidP="006E2A94">
            <w:pPr>
              <w:spacing w:after="0" w:line="240" w:lineRule="auto"/>
              <w:rPr>
                <w:rFonts w:ascii="Nunito Sans" w:eastAsia="Times New Roman" w:hAnsi="Nunito Sans" w:cs="Arial"/>
                <w:b/>
                <w:bCs/>
                <w:color w:val="000000"/>
                <w:sz w:val="20"/>
                <w:szCs w:val="20"/>
                <w:lang w:eastAsia="es-CO"/>
              </w:rPr>
            </w:pPr>
          </w:p>
        </w:tc>
        <w:tc>
          <w:tcPr>
            <w:tcW w:w="1185" w:type="dxa"/>
            <w:vMerge/>
            <w:tcBorders>
              <w:top w:val="single" w:sz="8" w:space="0" w:color="000000"/>
              <w:left w:val="single" w:sz="8" w:space="0" w:color="000000"/>
              <w:bottom w:val="single" w:sz="8" w:space="0" w:color="000000"/>
              <w:right w:val="single" w:sz="8" w:space="0" w:color="000000"/>
            </w:tcBorders>
            <w:vAlign w:val="center"/>
            <w:hideMark/>
          </w:tcPr>
          <w:p w14:paraId="6B8AF06D" w14:textId="77777777" w:rsidR="001600E4" w:rsidRPr="006E2A94" w:rsidRDefault="001600E4" w:rsidP="006E2A94">
            <w:pPr>
              <w:spacing w:after="0" w:line="240" w:lineRule="auto"/>
              <w:rPr>
                <w:rFonts w:ascii="Nunito Sans" w:eastAsia="Times New Roman" w:hAnsi="Nunito Sans" w:cs="Arial"/>
                <w:b/>
                <w:bCs/>
                <w:color w:val="000000"/>
                <w:sz w:val="20"/>
                <w:szCs w:val="20"/>
                <w:lang w:eastAsia="es-CO"/>
              </w:rPr>
            </w:pPr>
          </w:p>
        </w:tc>
        <w:tc>
          <w:tcPr>
            <w:tcW w:w="1825" w:type="dxa"/>
            <w:vMerge/>
            <w:tcBorders>
              <w:top w:val="nil"/>
              <w:left w:val="single" w:sz="8" w:space="0" w:color="000000"/>
              <w:bottom w:val="single" w:sz="8" w:space="0" w:color="000000"/>
              <w:right w:val="single" w:sz="8" w:space="0" w:color="000000"/>
            </w:tcBorders>
            <w:vAlign w:val="center"/>
            <w:hideMark/>
          </w:tcPr>
          <w:p w14:paraId="4C367A56" w14:textId="77777777" w:rsidR="001600E4" w:rsidRPr="006E2A94" w:rsidRDefault="001600E4" w:rsidP="006E2A94">
            <w:pPr>
              <w:spacing w:after="0" w:line="240" w:lineRule="auto"/>
              <w:rPr>
                <w:rFonts w:ascii="Nunito Sans" w:eastAsia="Times New Roman" w:hAnsi="Nunito Sans" w:cs="Arial"/>
                <w:b/>
                <w:bCs/>
                <w:color w:val="000000"/>
                <w:sz w:val="20"/>
                <w:szCs w:val="20"/>
                <w:lang w:eastAsia="es-CO"/>
              </w:rPr>
            </w:pPr>
          </w:p>
        </w:tc>
        <w:tc>
          <w:tcPr>
            <w:tcW w:w="1564" w:type="dxa"/>
            <w:vMerge/>
            <w:tcBorders>
              <w:top w:val="nil"/>
              <w:left w:val="single" w:sz="8" w:space="0" w:color="000000"/>
              <w:bottom w:val="single" w:sz="8" w:space="0" w:color="000000"/>
              <w:right w:val="single" w:sz="8" w:space="0" w:color="000000"/>
            </w:tcBorders>
            <w:vAlign w:val="center"/>
            <w:hideMark/>
          </w:tcPr>
          <w:p w14:paraId="61000F14" w14:textId="77777777" w:rsidR="001600E4" w:rsidRPr="006E2A94" w:rsidRDefault="001600E4" w:rsidP="006E2A94">
            <w:pPr>
              <w:spacing w:after="0" w:line="240" w:lineRule="auto"/>
              <w:rPr>
                <w:rFonts w:ascii="Nunito Sans" w:eastAsia="Times New Roman" w:hAnsi="Nunito Sans" w:cs="Arial"/>
                <w:b/>
                <w:bCs/>
                <w:color w:val="000000"/>
                <w:sz w:val="20"/>
                <w:szCs w:val="20"/>
                <w:lang w:eastAsia="es-CO"/>
              </w:rPr>
            </w:pPr>
          </w:p>
        </w:tc>
        <w:tc>
          <w:tcPr>
            <w:tcW w:w="704" w:type="dxa"/>
            <w:vMerge/>
            <w:tcBorders>
              <w:top w:val="single" w:sz="8" w:space="0" w:color="000000"/>
              <w:left w:val="single" w:sz="8" w:space="0" w:color="000000"/>
              <w:bottom w:val="single" w:sz="8" w:space="0" w:color="000000"/>
              <w:right w:val="single" w:sz="8" w:space="0" w:color="000000"/>
            </w:tcBorders>
            <w:vAlign w:val="center"/>
            <w:hideMark/>
          </w:tcPr>
          <w:p w14:paraId="5A4F6A4D" w14:textId="77777777" w:rsidR="001600E4" w:rsidRPr="006E2A94" w:rsidRDefault="001600E4" w:rsidP="006E2A94">
            <w:pPr>
              <w:spacing w:after="0" w:line="240" w:lineRule="auto"/>
              <w:rPr>
                <w:rFonts w:ascii="Nunito Sans" w:eastAsia="Times New Roman" w:hAnsi="Nunito Sans" w:cs="Arial"/>
                <w:b/>
                <w:bCs/>
                <w:color w:val="000000"/>
                <w:sz w:val="20"/>
                <w:szCs w:val="20"/>
                <w:lang w:eastAsia="es-CO"/>
              </w:rPr>
            </w:pPr>
          </w:p>
        </w:tc>
        <w:tc>
          <w:tcPr>
            <w:tcW w:w="438" w:type="dxa"/>
            <w:tcBorders>
              <w:top w:val="nil"/>
              <w:left w:val="nil"/>
              <w:bottom w:val="nil"/>
              <w:right w:val="nil"/>
            </w:tcBorders>
            <w:shd w:val="clear" w:color="auto" w:fill="auto"/>
            <w:noWrap/>
            <w:vAlign w:val="bottom"/>
            <w:hideMark/>
          </w:tcPr>
          <w:p w14:paraId="33ADE55D" w14:textId="77777777" w:rsidR="001600E4" w:rsidRPr="006E2A94" w:rsidRDefault="001600E4" w:rsidP="006E2A94">
            <w:pPr>
              <w:spacing w:after="0" w:line="240" w:lineRule="auto"/>
              <w:jc w:val="center"/>
              <w:rPr>
                <w:rFonts w:ascii="Nunito Sans" w:eastAsia="Times New Roman" w:hAnsi="Nunito Sans" w:cs="Arial"/>
                <w:b/>
                <w:bCs/>
                <w:color w:val="000000"/>
                <w:sz w:val="20"/>
                <w:szCs w:val="20"/>
                <w:lang w:eastAsia="es-CO"/>
              </w:rPr>
            </w:pPr>
          </w:p>
        </w:tc>
      </w:tr>
      <w:tr w:rsidR="001600E4" w:rsidRPr="006E2A94" w14:paraId="5F444062" w14:textId="77777777" w:rsidTr="001600E4">
        <w:trPr>
          <w:divId w:val="474877350"/>
          <w:trHeight w:val="295"/>
        </w:trPr>
        <w:tc>
          <w:tcPr>
            <w:tcW w:w="1257" w:type="dxa"/>
            <w:tcBorders>
              <w:top w:val="nil"/>
              <w:left w:val="single" w:sz="8" w:space="0" w:color="000000"/>
              <w:bottom w:val="single" w:sz="8" w:space="0" w:color="000000"/>
              <w:right w:val="single" w:sz="8" w:space="0" w:color="000000"/>
            </w:tcBorders>
            <w:shd w:val="clear" w:color="auto" w:fill="auto"/>
            <w:vAlign w:val="center"/>
            <w:hideMark/>
          </w:tcPr>
          <w:p w14:paraId="3C9211D8" w14:textId="77777777" w:rsidR="001600E4" w:rsidRPr="006E2A94" w:rsidRDefault="001600E4" w:rsidP="006E2A94">
            <w:pPr>
              <w:spacing w:after="0" w:line="240" w:lineRule="auto"/>
              <w:jc w:val="center"/>
              <w:rPr>
                <w:rFonts w:ascii="Nunito Sans" w:eastAsia="Times New Roman" w:hAnsi="Nunito Sans" w:cs="Arial"/>
                <w:color w:val="000000"/>
                <w:sz w:val="20"/>
                <w:szCs w:val="20"/>
                <w:lang w:eastAsia="es-CO"/>
              </w:rPr>
            </w:pPr>
            <w:r w:rsidRPr="006E2A94">
              <w:rPr>
                <w:rFonts w:ascii="Nunito Sans" w:eastAsia="Times New Roman" w:hAnsi="Nunito Sans" w:cs="Arial"/>
                <w:color w:val="000000"/>
                <w:sz w:val="20"/>
                <w:szCs w:val="20"/>
                <w:lang w:eastAsia="es-CO"/>
              </w:rPr>
              <w:t>UVT</w:t>
            </w:r>
          </w:p>
        </w:tc>
        <w:tc>
          <w:tcPr>
            <w:tcW w:w="2527" w:type="dxa"/>
            <w:gridSpan w:val="2"/>
            <w:tcBorders>
              <w:top w:val="single" w:sz="8" w:space="0" w:color="000000"/>
              <w:left w:val="nil"/>
              <w:bottom w:val="single" w:sz="8" w:space="0" w:color="000000"/>
              <w:right w:val="single" w:sz="8" w:space="0" w:color="000000"/>
            </w:tcBorders>
            <w:shd w:val="clear" w:color="000000" w:fill="F2F2F2"/>
            <w:vAlign w:val="center"/>
            <w:hideMark/>
          </w:tcPr>
          <w:p w14:paraId="4AC35772" w14:textId="77777777" w:rsidR="001600E4" w:rsidRPr="006E2A94" w:rsidRDefault="001600E4" w:rsidP="006E2A94">
            <w:pPr>
              <w:spacing w:after="0" w:line="240" w:lineRule="auto"/>
              <w:jc w:val="center"/>
              <w:rPr>
                <w:rFonts w:ascii="Nunito Sans" w:eastAsia="Times New Roman" w:hAnsi="Nunito Sans" w:cs="Arial"/>
                <w:color w:val="000000"/>
                <w:sz w:val="20"/>
                <w:szCs w:val="20"/>
                <w:lang w:eastAsia="es-CO"/>
              </w:rPr>
            </w:pPr>
            <w:r w:rsidRPr="006E2A94">
              <w:rPr>
                <w:rFonts w:ascii="Nunito Sans" w:eastAsia="Times New Roman" w:hAnsi="Nunito Sans" w:cs="Arial"/>
                <w:color w:val="000000"/>
                <w:sz w:val="20"/>
                <w:szCs w:val="20"/>
                <w:lang w:eastAsia="es-CO"/>
              </w:rPr>
              <w:t> </w:t>
            </w:r>
          </w:p>
        </w:tc>
        <w:tc>
          <w:tcPr>
            <w:tcW w:w="1185" w:type="dxa"/>
            <w:tcBorders>
              <w:top w:val="nil"/>
              <w:left w:val="nil"/>
              <w:bottom w:val="single" w:sz="8" w:space="0" w:color="000000"/>
              <w:right w:val="single" w:sz="8" w:space="0" w:color="000000"/>
            </w:tcBorders>
            <w:shd w:val="clear" w:color="auto" w:fill="auto"/>
            <w:vAlign w:val="center"/>
            <w:hideMark/>
          </w:tcPr>
          <w:p w14:paraId="42FE914C" w14:textId="77777777" w:rsidR="001600E4" w:rsidRPr="006E2A94" w:rsidRDefault="001600E4" w:rsidP="006E2A94">
            <w:pPr>
              <w:spacing w:after="0" w:line="240" w:lineRule="auto"/>
              <w:jc w:val="center"/>
              <w:rPr>
                <w:rFonts w:ascii="Nunito Sans" w:eastAsia="Times New Roman" w:hAnsi="Nunito Sans" w:cs="Arial"/>
                <w:color w:val="000000"/>
                <w:sz w:val="20"/>
                <w:szCs w:val="20"/>
                <w:lang w:eastAsia="es-CO"/>
              </w:rPr>
            </w:pPr>
            <w:r w:rsidRPr="006E2A94">
              <w:rPr>
                <w:rFonts w:ascii="Nunito Sans" w:eastAsia="Times New Roman" w:hAnsi="Nunito Sans" w:cs="Arial"/>
                <w:color w:val="000000"/>
                <w:sz w:val="20"/>
                <w:szCs w:val="20"/>
                <w:lang w:eastAsia="es-CO"/>
              </w:rPr>
              <w:t>2,76</w:t>
            </w:r>
          </w:p>
        </w:tc>
        <w:tc>
          <w:tcPr>
            <w:tcW w:w="1825" w:type="dxa"/>
            <w:tcBorders>
              <w:top w:val="nil"/>
              <w:left w:val="nil"/>
              <w:bottom w:val="single" w:sz="8" w:space="0" w:color="000000"/>
              <w:right w:val="single" w:sz="8" w:space="0" w:color="000000"/>
            </w:tcBorders>
            <w:shd w:val="clear" w:color="auto" w:fill="auto"/>
            <w:vAlign w:val="center"/>
            <w:hideMark/>
          </w:tcPr>
          <w:p w14:paraId="3B18E521" w14:textId="77777777" w:rsidR="001600E4" w:rsidRPr="006E2A94" w:rsidRDefault="001600E4" w:rsidP="006E2A94">
            <w:pPr>
              <w:spacing w:after="0" w:line="240" w:lineRule="auto"/>
              <w:jc w:val="center"/>
              <w:rPr>
                <w:rFonts w:ascii="Nunito Sans" w:eastAsia="Times New Roman" w:hAnsi="Nunito Sans" w:cs="Arial"/>
                <w:color w:val="000000"/>
                <w:sz w:val="20"/>
                <w:szCs w:val="20"/>
                <w:lang w:eastAsia="es-CO"/>
              </w:rPr>
            </w:pPr>
            <w:r w:rsidRPr="006E2A94">
              <w:rPr>
                <w:rFonts w:ascii="Nunito Sans" w:eastAsia="Times New Roman" w:hAnsi="Nunito Sans" w:cs="Arial"/>
                <w:color w:val="000000"/>
                <w:sz w:val="20"/>
                <w:szCs w:val="20"/>
                <w:lang w:eastAsia="es-CO"/>
              </w:rPr>
              <w:t>6,16</w:t>
            </w:r>
          </w:p>
        </w:tc>
        <w:tc>
          <w:tcPr>
            <w:tcW w:w="1564" w:type="dxa"/>
            <w:tcBorders>
              <w:top w:val="nil"/>
              <w:left w:val="nil"/>
              <w:bottom w:val="single" w:sz="8" w:space="0" w:color="000000"/>
              <w:right w:val="single" w:sz="8" w:space="0" w:color="000000"/>
            </w:tcBorders>
            <w:shd w:val="clear" w:color="auto" w:fill="auto"/>
            <w:vAlign w:val="center"/>
            <w:hideMark/>
          </w:tcPr>
          <w:p w14:paraId="451AF8A2" w14:textId="77777777" w:rsidR="001600E4" w:rsidRPr="006E2A94" w:rsidRDefault="001600E4" w:rsidP="006E2A94">
            <w:pPr>
              <w:spacing w:after="0" w:line="240" w:lineRule="auto"/>
              <w:jc w:val="center"/>
              <w:rPr>
                <w:rFonts w:ascii="Nunito Sans" w:eastAsia="Times New Roman" w:hAnsi="Nunito Sans" w:cs="Arial"/>
                <w:color w:val="000000"/>
                <w:sz w:val="20"/>
                <w:szCs w:val="20"/>
                <w:lang w:eastAsia="es-CO"/>
              </w:rPr>
            </w:pPr>
            <w:r w:rsidRPr="006E2A94">
              <w:rPr>
                <w:rFonts w:ascii="Nunito Sans" w:eastAsia="Times New Roman" w:hAnsi="Nunito Sans" w:cs="Arial"/>
                <w:color w:val="000000"/>
                <w:sz w:val="20"/>
                <w:szCs w:val="20"/>
                <w:lang w:eastAsia="es-CO"/>
              </w:rPr>
              <w:t>36,45</w:t>
            </w:r>
          </w:p>
        </w:tc>
        <w:tc>
          <w:tcPr>
            <w:tcW w:w="704" w:type="dxa"/>
            <w:tcBorders>
              <w:top w:val="nil"/>
              <w:left w:val="nil"/>
              <w:bottom w:val="nil"/>
              <w:right w:val="single" w:sz="8" w:space="0" w:color="000000"/>
            </w:tcBorders>
            <w:shd w:val="clear" w:color="auto" w:fill="auto"/>
            <w:vAlign w:val="center"/>
            <w:hideMark/>
          </w:tcPr>
          <w:p w14:paraId="36C129EE" w14:textId="77777777" w:rsidR="001600E4" w:rsidRPr="006E2A94" w:rsidRDefault="001600E4" w:rsidP="006E2A94">
            <w:pPr>
              <w:spacing w:after="0" w:line="240" w:lineRule="auto"/>
              <w:jc w:val="center"/>
              <w:rPr>
                <w:rFonts w:ascii="Nunito Sans" w:eastAsia="Times New Roman" w:hAnsi="Nunito Sans" w:cs="Arial"/>
                <w:b/>
                <w:bCs/>
                <w:color w:val="000000"/>
                <w:sz w:val="20"/>
                <w:szCs w:val="20"/>
                <w:lang w:eastAsia="es-CO"/>
              </w:rPr>
            </w:pPr>
            <w:r w:rsidRPr="006E2A94">
              <w:rPr>
                <w:rFonts w:ascii="Nunito Sans" w:eastAsia="Times New Roman" w:hAnsi="Nunito Sans" w:cs="Arial"/>
                <w:b/>
                <w:bCs/>
                <w:color w:val="000000"/>
                <w:sz w:val="20"/>
                <w:szCs w:val="20"/>
                <w:lang w:eastAsia="es-CO"/>
              </w:rPr>
              <w:t>45,37</w:t>
            </w:r>
          </w:p>
        </w:tc>
        <w:tc>
          <w:tcPr>
            <w:tcW w:w="438" w:type="dxa"/>
            <w:vAlign w:val="center"/>
            <w:hideMark/>
          </w:tcPr>
          <w:p w14:paraId="2B726974" w14:textId="77777777" w:rsidR="001600E4" w:rsidRPr="006E2A94" w:rsidRDefault="001600E4" w:rsidP="006E2A94">
            <w:pPr>
              <w:spacing w:after="0" w:line="240" w:lineRule="auto"/>
              <w:rPr>
                <w:rFonts w:ascii="Nunito Sans" w:eastAsia="Times New Roman" w:hAnsi="Nunito Sans" w:cs="Times New Roman"/>
                <w:sz w:val="20"/>
                <w:szCs w:val="20"/>
                <w:lang w:eastAsia="es-CO"/>
              </w:rPr>
            </w:pPr>
          </w:p>
        </w:tc>
      </w:tr>
      <w:tr w:rsidR="001600E4" w:rsidRPr="006E2A94" w14:paraId="70098769" w14:textId="77777777" w:rsidTr="006E2A94">
        <w:trPr>
          <w:divId w:val="474877350"/>
          <w:trHeight w:val="295"/>
        </w:trPr>
        <w:tc>
          <w:tcPr>
            <w:tcW w:w="1257" w:type="dxa"/>
            <w:tcBorders>
              <w:top w:val="nil"/>
              <w:left w:val="single" w:sz="8" w:space="0" w:color="000000"/>
              <w:bottom w:val="single" w:sz="8" w:space="0" w:color="000000"/>
              <w:right w:val="single" w:sz="8" w:space="0" w:color="000000"/>
            </w:tcBorders>
            <w:shd w:val="clear" w:color="auto" w:fill="auto"/>
            <w:vAlign w:val="center"/>
            <w:hideMark/>
          </w:tcPr>
          <w:p w14:paraId="5866E71C" w14:textId="77777777" w:rsidR="001600E4" w:rsidRPr="006E2A94" w:rsidRDefault="001600E4" w:rsidP="006E2A94">
            <w:pPr>
              <w:spacing w:after="0" w:line="240" w:lineRule="auto"/>
              <w:jc w:val="center"/>
              <w:rPr>
                <w:rFonts w:ascii="Nunito Sans" w:eastAsia="Times New Roman" w:hAnsi="Nunito Sans" w:cs="Arial"/>
                <w:color w:val="000000"/>
                <w:sz w:val="20"/>
                <w:szCs w:val="20"/>
                <w:lang w:eastAsia="es-CO"/>
              </w:rPr>
            </w:pPr>
            <w:r w:rsidRPr="006E2A94">
              <w:rPr>
                <w:rFonts w:ascii="Nunito Sans" w:eastAsia="Times New Roman" w:hAnsi="Nunito Sans" w:cs="Arial"/>
                <w:color w:val="000000"/>
                <w:sz w:val="20"/>
                <w:szCs w:val="20"/>
                <w:lang w:eastAsia="es-CO"/>
              </w:rPr>
              <w:t>SMDLV</w:t>
            </w:r>
          </w:p>
        </w:tc>
        <w:tc>
          <w:tcPr>
            <w:tcW w:w="1296" w:type="dxa"/>
            <w:tcBorders>
              <w:top w:val="nil"/>
              <w:left w:val="nil"/>
              <w:bottom w:val="single" w:sz="8" w:space="0" w:color="000000"/>
              <w:right w:val="single" w:sz="8" w:space="0" w:color="000000"/>
            </w:tcBorders>
            <w:shd w:val="clear" w:color="auto" w:fill="auto"/>
            <w:vAlign w:val="center"/>
            <w:hideMark/>
          </w:tcPr>
          <w:p w14:paraId="7EBD1282" w14:textId="77777777" w:rsidR="001600E4" w:rsidRPr="006E2A94" w:rsidRDefault="001600E4" w:rsidP="006E2A94">
            <w:pPr>
              <w:spacing w:after="0" w:line="240" w:lineRule="auto"/>
              <w:jc w:val="center"/>
              <w:rPr>
                <w:rFonts w:ascii="Nunito Sans" w:eastAsia="Times New Roman" w:hAnsi="Nunito Sans" w:cs="Arial"/>
                <w:color w:val="000000"/>
                <w:sz w:val="20"/>
                <w:szCs w:val="20"/>
                <w:lang w:eastAsia="es-CO"/>
              </w:rPr>
            </w:pPr>
            <w:r w:rsidRPr="006E2A94">
              <w:rPr>
                <w:rFonts w:ascii="Nunito Sans" w:eastAsia="Times New Roman" w:hAnsi="Nunito Sans" w:cs="Arial"/>
                <w:color w:val="000000"/>
                <w:sz w:val="20"/>
                <w:szCs w:val="20"/>
                <w:lang w:eastAsia="es-CO"/>
              </w:rPr>
              <w:t>1,14</w:t>
            </w:r>
          </w:p>
        </w:tc>
        <w:tc>
          <w:tcPr>
            <w:tcW w:w="1231" w:type="dxa"/>
            <w:tcBorders>
              <w:top w:val="nil"/>
              <w:left w:val="nil"/>
              <w:bottom w:val="single" w:sz="8" w:space="0" w:color="000000"/>
              <w:right w:val="single" w:sz="8" w:space="0" w:color="000000"/>
            </w:tcBorders>
            <w:shd w:val="clear" w:color="auto" w:fill="auto"/>
            <w:vAlign w:val="center"/>
            <w:hideMark/>
          </w:tcPr>
          <w:p w14:paraId="367BF04D" w14:textId="77777777" w:rsidR="001600E4" w:rsidRPr="006E2A94" w:rsidRDefault="001600E4" w:rsidP="006E2A94">
            <w:pPr>
              <w:spacing w:after="0" w:line="240" w:lineRule="auto"/>
              <w:jc w:val="center"/>
              <w:rPr>
                <w:rFonts w:ascii="Nunito Sans" w:eastAsia="Times New Roman" w:hAnsi="Nunito Sans" w:cs="Arial"/>
                <w:color w:val="000000"/>
                <w:sz w:val="20"/>
                <w:szCs w:val="20"/>
                <w:lang w:eastAsia="es-CO"/>
              </w:rPr>
            </w:pPr>
            <w:r w:rsidRPr="006E2A94">
              <w:rPr>
                <w:rFonts w:ascii="Nunito Sans" w:eastAsia="Times New Roman" w:hAnsi="Nunito Sans" w:cs="Arial"/>
                <w:color w:val="000000"/>
                <w:sz w:val="20"/>
                <w:szCs w:val="20"/>
                <w:lang w:eastAsia="es-CO"/>
              </w:rPr>
              <w:t>2,44</w:t>
            </w:r>
          </w:p>
        </w:tc>
        <w:tc>
          <w:tcPr>
            <w:tcW w:w="1185" w:type="dxa"/>
            <w:tcBorders>
              <w:top w:val="nil"/>
              <w:left w:val="nil"/>
              <w:bottom w:val="single" w:sz="8" w:space="0" w:color="000000"/>
              <w:right w:val="nil"/>
            </w:tcBorders>
            <w:shd w:val="clear" w:color="000000" w:fill="F2F2F2"/>
            <w:vAlign w:val="center"/>
            <w:hideMark/>
          </w:tcPr>
          <w:p w14:paraId="4BBE832D" w14:textId="77777777" w:rsidR="001600E4" w:rsidRPr="006E2A94" w:rsidRDefault="001600E4" w:rsidP="006E2A94">
            <w:pPr>
              <w:spacing w:after="0" w:line="240" w:lineRule="auto"/>
              <w:rPr>
                <w:rFonts w:ascii="Nunito Sans" w:eastAsia="Times New Roman" w:hAnsi="Nunito Sans" w:cs="Calibri"/>
                <w:color w:val="000000"/>
                <w:sz w:val="22"/>
                <w:szCs w:val="22"/>
                <w:lang w:eastAsia="es-CO"/>
              </w:rPr>
            </w:pPr>
            <w:r w:rsidRPr="006E2A94">
              <w:rPr>
                <w:rFonts w:ascii="Nunito Sans" w:eastAsia="Times New Roman" w:hAnsi="Nunito Sans" w:cs="Calibri"/>
                <w:color w:val="000000"/>
                <w:sz w:val="22"/>
                <w:szCs w:val="22"/>
                <w:lang w:eastAsia="es-CO"/>
              </w:rPr>
              <w:t> </w:t>
            </w:r>
          </w:p>
        </w:tc>
        <w:tc>
          <w:tcPr>
            <w:tcW w:w="1825" w:type="dxa"/>
            <w:tcBorders>
              <w:top w:val="nil"/>
              <w:left w:val="nil"/>
              <w:bottom w:val="single" w:sz="8" w:space="0" w:color="000000"/>
              <w:right w:val="nil"/>
            </w:tcBorders>
            <w:shd w:val="clear" w:color="000000" w:fill="F2F2F2"/>
            <w:vAlign w:val="center"/>
            <w:hideMark/>
          </w:tcPr>
          <w:p w14:paraId="66BB40F1" w14:textId="77777777" w:rsidR="001600E4" w:rsidRPr="006E2A94" w:rsidRDefault="001600E4" w:rsidP="006E2A94">
            <w:pPr>
              <w:spacing w:after="0" w:line="240" w:lineRule="auto"/>
              <w:rPr>
                <w:rFonts w:ascii="Nunito Sans" w:eastAsia="Times New Roman" w:hAnsi="Nunito Sans" w:cs="Calibri"/>
                <w:color w:val="000000"/>
                <w:sz w:val="22"/>
                <w:szCs w:val="22"/>
                <w:lang w:eastAsia="es-CO"/>
              </w:rPr>
            </w:pPr>
            <w:r w:rsidRPr="006E2A94">
              <w:rPr>
                <w:rFonts w:ascii="Nunito Sans" w:eastAsia="Times New Roman" w:hAnsi="Nunito Sans" w:cs="Calibri"/>
                <w:color w:val="000000"/>
                <w:sz w:val="22"/>
                <w:szCs w:val="22"/>
                <w:lang w:eastAsia="es-CO"/>
              </w:rPr>
              <w:t> </w:t>
            </w:r>
          </w:p>
        </w:tc>
        <w:tc>
          <w:tcPr>
            <w:tcW w:w="1564" w:type="dxa"/>
            <w:tcBorders>
              <w:top w:val="nil"/>
              <w:left w:val="nil"/>
              <w:bottom w:val="single" w:sz="8" w:space="0" w:color="000000"/>
              <w:right w:val="nil"/>
            </w:tcBorders>
            <w:shd w:val="clear" w:color="000000" w:fill="F2F2F2"/>
            <w:vAlign w:val="center"/>
            <w:hideMark/>
          </w:tcPr>
          <w:p w14:paraId="38B75776" w14:textId="77777777" w:rsidR="001600E4" w:rsidRPr="006E2A94" w:rsidRDefault="001600E4" w:rsidP="006E2A94">
            <w:pPr>
              <w:spacing w:after="0" w:line="240" w:lineRule="auto"/>
              <w:rPr>
                <w:rFonts w:ascii="Nunito Sans" w:eastAsia="Times New Roman" w:hAnsi="Nunito Sans" w:cs="Calibri"/>
                <w:color w:val="000000"/>
                <w:sz w:val="22"/>
                <w:szCs w:val="22"/>
                <w:lang w:eastAsia="es-CO"/>
              </w:rPr>
            </w:pPr>
            <w:r w:rsidRPr="006E2A94">
              <w:rPr>
                <w:rFonts w:ascii="Nunito Sans" w:eastAsia="Times New Roman" w:hAnsi="Nunito Sans" w:cs="Calibri"/>
                <w:color w:val="000000"/>
                <w:sz w:val="22"/>
                <w:szCs w:val="22"/>
                <w:lang w:eastAsia="es-CO"/>
              </w:rPr>
              <w:t> </w:t>
            </w:r>
          </w:p>
        </w:tc>
        <w:tc>
          <w:tcPr>
            <w:tcW w:w="70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CA311A5" w14:textId="77777777" w:rsidR="001600E4" w:rsidRPr="006E2A94" w:rsidRDefault="001600E4" w:rsidP="006E2A94">
            <w:pPr>
              <w:spacing w:after="0" w:line="240" w:lineRule="auto"/>
              <w:jc w:val="center"/>
              <w:rPr>
                <w:rFonts w:ascii="Nunito Sans" w:eastAsia="Times New Roman" w:hAnsi="Nunito Sans" w:cs="Arial"/>
                <w:b/>
                <w:bCs/>
                <w:color w:val="000000"/>
                <w:sz w:val="20"/>
                <w:szCs w:val="20"/>
                <w:lang w:eastAsia="es-CO"/>
              </w:rPr>
            </w:pPr>
            <w:r w:rsidRPr="006E2A94">
              <w:rPr>
                <w:rFonts w:ascii="Nunito Sans" w:eastAsia="Times New Roman" w:hAnsi="Nunito Sans" w:cs="Arial"/>
                <w:b/>
                <w:bCs/>
                <w:color w:val="000000"/>
                <w:sz w:val="20"/>
                <w:szCs w:val="20"/>
                <w:lang w:eastAsia="es-CO"/>
              </w:rPr>
              <w:t>3,58</w:t>
            </w:r>
          </w:p>
        </w:tc>
        <w:tc>
          <w:tcPr>
            <w:tcW w:w="438" w:type="dxa"/>
            <w:vAlign w:val="center"/>
            <w:hideMark/>
          </w:tcPr>
          <w:p w14:paraId="46E8E798" w14:textId="77777777" w:rsidR="001600E4" w:rsidRPr="006E2A94" w:rsidRDefault="001600E4" w:rsidP="006E2A94">
            <w:pPr>
              <w:spacing w:after="0" w:line="240" w:lineRule="auto"/>
              <w:rPr>
                <w:rFonts w:ascii="Nunito Sans" w:eastAsia="Times New Roman" w:hAnsi="Nunito Sans" w:cs="Times New Roman"/>
                <w:sz w:val="20"/>
                <w:szCs w:val="20"/>
                <w:lang w:eastAsia="es-CO"/>
              </w:rPr>
            </w:pPr>
          </w:p>
        </w:tc>
      </w:tr>
    </w:tbl>
    <w:p w14:paraId="7551D346" w14:textId="0BF770A2" w:rsidR="00A20884" w:rsidRPr="006E2A94" w:rsidRDefault="001D2FF7" w:rsidP="00A20884">
      <w:pPr>
        <w:spacing w:after="0" w:line="240" w:lineRule="auto"/>
        <w:jc w:val="center"/>
        <w:rPr>
          <w:rFonts w:ascii="Nunito Sans" w:hAnsi="Nunito Sans" w:cs="Arial"/>
          <w:sz w:val="16"/>
          <w:szCs w:val="16"/>
        </w:rPr>
      </w:pPr>
      <w:r w:rsidRPr="006E2A94">
        <w:rPr>
          <w:rFonts w:ascii="Nunito Sans" w:hAnsi="Nunito Sans" w:cs="Arial"/>
          <w:sz w:val="22"/>
          <w:szCs w:val="22"/>
        </w:rPr>
        <w:fldChar w:fldCharType="end"/>
      </w:r>
      <w:r w:rsidR="00C96E2A" w:rsidRPr="006E2A94">
        <w:rPr>
          <w:rFonts w:ascii="Nunito Sans" w:hAnsi="Nunito Sans" w:cs="Arial"/>
          <w:sz w:val="16"/>
          <w:szCs w:val="16"/>
        </w:rPr>
        <w:t xml:space="preserve">Fuente: Estimaciones SFC. </w:t>
      </w:r>
      <w:r w:rsidR="00A20884" w:rsidRPr="006E2A94">
        <w:rPr>
          <w:rFonts w:ascii="Nunito Sans" w:hAnsi="Nunito Sans" w:cs="Arial"/>
          <w:sz w:val="16"/>
          <w:szCs w:val="16"/>
        </w:rPr>
        <w:t>Cifras en millones de UVT y SMDLV</w:t>
      </w:r>
    </w:p>
    <w:p w14:paraId="530F9AF8" w14:textId="77777777" w:rsidR="009746DF" w:rsidRPr="00E63729" w:rsidRDefault="009746DF" w:rsidP="00A20884">
      <w:pPr>
        <w:spacing w:after="0" w:line="240" w:lineRule="auto"/>
        <w:jc w:val="center"/>
        <w:rPr>
          <w:rFonts w:ascii="Arial" w:hAnsi="Arial" w:cs="Arial"/>
          <w:sz w:val="16"/>
          <w:szCs w:val="16"/>
        </w:rPr>
      </w:pPr>
    </w:p>
    <w:p w14:paraId="49A7D5CE" w14:textId="77777777" w:rsidR="009D7939" w:rsidRDefault="009D7939" w:rsidP="00A20884">
      <w:pPr>
        <w:spacing w:after="0" w:line="240" w:lineRule="auto"/>
        <w:jc w:val="center"/>
        <w:rPr>
          <w:rFonts w:ascii="Arial" w:hAnsi="Arial" w:cs="Arial"/>
          <w:sz w:val="16"/>
          <w:szCs w:val="16"/>
        </w:rPr>
      </w:pPr>
    </w:p>
    <w:p w14:paraId="23393E4F" w14:textId="77777777" w:rsidR="009D7939" w:rsidRDefault="009D7939" w:rsidP="00A20884">
      <w:pPr>
        <w:spacing w:after="0" w:line="240" w:lineRule="auto"/>
        <w:jc w:val="center"/>
        <w:rPr>
          <w:rFonts w:ascii="Arial" w:hAnsi="Arial" w:cs="Arial"/>
          <w:sz w:val="16"/>
          <w:szCs w:val="16"/>
        </w:rPr>
      </w:pPr>
    </w:p>
    <w:p w14:paraId="1EC55F42" w14:textId="77777777" w:rsidR="009D7939" w:rsidRPr="00E63729" w:rsidRDefault="009D7939" w:rsidP="00A20884">
      <w:pPr>
        <w:spacing w:after="0" w:line="240" w:lineRule="auto"/>
        <w:jc w:val="center"/>
        <w:rPr>
          <w:rFonts w:ascii="Arial" w:hAnsi="Arial" w:cs="Arial"/>
          <w:sz w:val="16"/>
          <w:szCs w:val="16"/>
        </w:rPr>
      </w:pPr>
    </w:p>
    <w:p w14:paraId="5F230DDA" w14:textId="3D3AFD21" w:rsidR="00A20884" w:rsidRPr="006E2A94" w:rsidRDefault="00A20884" w:rsidP="00E35D8C">
      <w:pPr>
        <w:pStyle w:val="Ttulo2"/>
        <w:numPr>
          <w:ilvl w:val="3"/>
          <w:numId w:val="16"/>
        </w:numPr>
        <w:rPr>
          <w:rFonts w:ascii="Nunito Sans" w:hAnsi="Nunito Sans" w:cs="Arial"/>
          <w:b/>
          <w:color w:val="000000" w:themeColor="text1"/>
          <w:sz w:val="22"/>
          <w:szCs w:val="22"/>
        </w:rPr>
      </w:pPr>
      <w:bookmarkStart w:id="43" w:name="_Toc184992700"/>
      <w:r w:rsidRPr="006E2A94">
        <w:rPr>
          <w:rFonts w:ascii="Nunito Sans" w:hAnsi="Nunito Sans" w:cs="Arial"/>
          <w:b/>
          <w:color w:val="000000" w:themeColor="text1"/>
          <w:sz w:val="22"/>
          <w:szCs w:val="22"/>
        </w:rPr>
        <w:t>Frecuencia y costo medio (severidad) estimados para 202</w:t>
      </w:r>
      <w:r w:rsidR="00A00C5F" w:rsidRPr="006E2A94">
        <w:rPr>
          <w:rFonts w:ascii="Nunito Sans" w:hAnsi="Nunito Sans" w:cs="Arial"/>
          <w:b/>
          <w:color w:val="000000" w:themeColor="text1"/>
          <w:sz w:val="22"/>
          <w:szCs w:val="22"/>
        </w:rPr>
        <w:t>5</w:t>
      </w:r>
      <w:r w:rsidRPr="006E2A94">
        <w:rPr>
          <w:rFonts w:ascii="Nunito Sans" w:hAnsi="Nunito Sans" w:cs="Arial"/>
          <w:b/>
          <w:color w:val="000000" w:themeColor="text1"/>
          <w:sz w:val="22"/>
          <w:szCs w:val="22"/>
        </w:rPr>
        <w:t>.</w:t>
      </w:r>
      <w:bookmarkEnd w:id="43"/>
    </w:p>
    <w:p w14:paraId="05BB0B2F" w14:textId="77777777" w:rsidR="00A20884" w:rsidRPr="006E2A94" w:rsidRDefault="00A20884" w:rsidP="00A20884">
      <w:pPr>
        <w:spacing w:after="0" w:line="240" w:lineRule="auto"/>
        <w:rPr>
          <w:rFonts w:ascii="Nunito Sans" w:hAnsi="Nunito Sans" w:cs="Arial"/>
          <w:sz w:val="16"/>
          <w:szCs w:val="16"/>
        </w:rPr>
      </w:pPr>
    </w:p>
    <w:p w14:paraId="73A8AF03" w14:textId="77777777" w:rsidR="00A20884" w:rsidRPr="006E2A94" w:rsidRDefault="00A20884" w:rsidP="00E35D8C">
      <w:pPr>
        <w:pStyle w:val="Ttulo2"/>
        <w:numPr>
          <w:ilvl w:val="4"/>
          <w:numId w:val="16"/>
        </w:numPr>
        <w:rPr>
          <w:rFonts w:ascii="Nunito Sans" w:hAnsi="Nunito Sans" w:cs="Arial"/>
          <w:b/>
          <w:color w:val="000000" w:themeColor="text1"/>
          <w:sz w:val="22"/>
          <w:szCs w:val="22"/>
        </w:rPr>
      </w:pPr>
      <w:bookmarkStart w:id="44" w:name="_Toc184992701"/>
      <w:r w:rsidRPr="006E2A94">
        <w:rPr>
          <w:rFonts w:ascii="Nunito Sans" w:hAnsi="Nunito Sans" w:cs="Arial"/>
          <w:b/>
          <w:color w:val="000000" w:themeColor="text1"/>
          <w:sz w:val="22"/>
          <w:szCs w:val="22"/>
        </w:rPr>
        <w:t>Frecuencia.</w:t>
      </w:r>
      <w:bookmarkEnd w:id="44"/>
    </w:p>
    <w:p w14:paraId="294EF4FC" w14:textId="77777777" w:rsidR="00A20884" w:rsidRPr="006E2A94" w:rsidRDefault="00A20884" w:rsidP="00A20884">
      <w:pPr>
        <w:spacing w:after="0" w:line="240" w:lineRule="auto"/>
        <w:jc w:val="center"/>
        <w:rPr>
          <w:rFonts w:ascii="Nunito Sans" w:hAnsi="Nunito Sans" w:cs="Arial"/>
          <w:sz w:val="22"/>
          <w:szCs w:val="22"/>
        </w:rPr>
      </w:pPr>
    </w:p>
    <w:p w14:paraId="55193ACB" w14:textId="5AA32074" w:rsidR="00A20884" w:rsidRPr="006E2A94" w:rsidRDefault="00A20884" w:rsidP="00A20884">
      <w:pPr>
        <w:jc w:val="both"/>
        <w:rPr>
          <w:rFonts w:ascii="Nunito Sans" w:hAnsi="Nunito Sans" w:cs="Arial"/>
          <w:sz w:val="22"/>
          <w:szCs w:val="22"/>
        </w:rPr>
      </w:pPr>
      <w:r w:rsidRPr="006E2A94">
        <w:rPr>
          <w:rFonts w:ascii="Nunito Sans" w:hAnsi="Nunito Sans" w:cs="Arial"/>
          <w:sz w:val="22"/>
          <w:szCs w:val="22"/>
        </w:rPr>
        <w:t>La frecuencia se calcula como el cociente entre el número de personas afectadas en accidentes de tránsitos amparados por el SOAT y el número de pólizas expuestas (expuestos). En otras palabras, para el caso de la frecuencia del ramo en 202</w:t>
      </w:r>
      <w:r w:rsidR="00DB43C6" w:rsidRPr="006E2A94">
        <w:rPr>
          <w:rFonts w:ascii="Nunito Sans" w:hAnsi="Nunito Sans" w:cs="Arial"/>
          <w:sz w:val="22"/>
          <w:szCs w:val="22"/>
        </w:rPr>
        <w:t>4</w:t>
      </w:r>
      <w:r w:rsidRPr="006E2A94">
        <w:rPr>
          <w:rFonts w:ascii="Nunito Sans" w:hAnsi="Nunito Sans" w:cs="Arial"/>
          <w:sz w:val="22"/>
          <w:szCs w:val="22"/>
        </w:rPr>
        <w:t xml:space="preserve">, por cada 100 pólizas expuestas en cada tipo de vehículo se indemnizan en promedio </w:t>
      </w:r>
      <w:r w:rsidR="00CA3115">
        <w:rPr>
          <w:rFonts w:ascii="Nunito Sans" w:hAnsi="Nunito Sans" w:cs="Arial"/>
          <w:sz w:val="22"/>
          <w:szCs w:val="22"/>
        </w:rPr>
        <w:t>ocho (</w:t>
      </w:r>
      <w:r w:rsidR="00166FC6" w:rsidRPr="006E2A94">
        <w:rPr>
          <w:rFonts w:ascii="Nunito Sans" w:hAnsi="Nunito Sans" w:cs="Arial"/>
          <w:sz w:val="22"/>
          <w:szCs w:val="22"/>
        </w:rPr>
        <w:t>8</w:t>
      </w:r>
      <w:r w:rsidR="00CA3115">
        <w:rPr>
          <w:rFonts w:ascii="Nunito Sans" w:hAnsi="Nunito Sans" w:cs="Arial"/>
          <w:sz w:val="22"/>
          <w:szCs w:val="22"/>
        </w:rPr>
        <w:t>)</w:t>
      </w:r>
      <w:r w:rsidR="00166FC6" w:rsidRPr="006E2A94">
        <w:rPr>
          <w:rFonts w:ascii="Nunito Sans" w:hAnsi="Nunito Sans" w:cs="Arial"/>
          <w:sz w:val="22"/>
          <w:szCs w:val="22"/>
        </w:rPr>
        <w:t xml:space="preserve"> </w:t>
      </w:r>
      <w:r w:rsidRPr="006E2A94">
        <w:rPr>
          <w:rFonts w:ascii="Nunito Sans" w:hAnsi="Nunito Sans" w:cs="Arial"/>
          <w:sz w:val="22"/>
          <w:szCs w:val="22"/>
        </w:rPr>
        <w:t>personas por la ocurrencia de siniestro</w:t>
      </w:r>
      <w:r w:rsidR="0011367E" w:rsidRPr="006E2A94">
        <w:rPr>
          <w:rFonts w:ascii="Nunito Sans" w:hAnsi="Nunito Sans" w:cs="Arial"/>
          <w:sz w:val="22"/>
          <w:szCs w:val="22"/>
        </w:rPr>
        <w:t>s</w:t>
      </w:r>
      <w:r w:rsidRPr="006E2A94">
        <w:rPr>
          <w:rFonts w:ascii="Nunito Sans" w:hAnsi="Nunito Sans" w:cs="Arial"/>
          <w:sz w:val="22"/>
          <w:szCs w:val="22"/>
        </w:rPr>
        <w:t xml:space="preserve"> producto de accidente</w:t>
      </w:r>
      <w:r w:rsidR="0011367E" w:rsidRPr="006E2A94">
        <w:rPr>
          <w:rFonts w:ascii="Nunito Sans" w:hAnsi="Nunito Sans" w:cs="Arial"/>
          <w:sz w:val="22"/>
          <w:szCs w:val="22"/>
        </w:rPr>
        <w:t>s</w:t>
      </w:r>
      <w:r w:rsidRPr="006E2A94">
        <w:rPr>
          <w:rFonts w:ascii="Nunito Sans" w:hAnsi="Nunito Sans" w:cs="Arial"/>
          <w:sz w:val="22"/>
          <w:szCs w:val="22"/>
        </w:rPr>
        <w:t xml:space="preserve"> de tránsito</w:t>
      </w:r>
      <w:r w:rsidR="0011367E" w:rsidRPr="006E2A94">
        <w:rPr>
          <w:rFonts w:ascii="Nunito Sans" w:hAnsi="Nunito Sans" w:cs="Arial"/>
          <w:sz w:val="22"/>
          <w:szCs w:val="22"/>
        </w:rPr>
        <w:t>s</w:t>
      </w:r>
      <w:r w:rsidRPr="006E2A94">
        <w:rPr>
          <w:rFonts w:ascii="Nunito Sans" w:hAnsi="Nunito Sans" w:cs="Arial"/>
          <w:sz w:val="22"/>
          <w:szCs w:val="22"/>
        </w:rPr>
        <w:t>. Este valor corresponde a una disminución frente a lo observado en 202</w:t>
      </w:r>
      <w:r w:rsidR="00A41064" w:rsidRPr="006E2A94">
        <w:rPr>
          <w:rFonts w:ascii="Nunito Sans" w:hAnsi="Nunito Sans" w:cs="Arial"/>
          <w:sz w:val="22"/>
          <w:szCs w:val="22"/>
        </w:rPr>
        <w:t>3</w:t>
      </w:r>
      <w:r w:rsidRPr="006E2A94">
        <w:rPr>
          <w:rFonts w:ascii="Nunito Sans" w:hAnsi="Nunito Sans" w:cs="Arial"/>
          <w:sz w:val="22"/>
          <w:szCs w:val="22"/>
        </w:rPr>
        <w:t xml:space="preserve"> (9 personas). </w:t>
      </w:r>
    </w:p>
    <w:p w14:paraId="5861F448" w14:textId="5373AC1C" w:rsidR="008E41A9" w:rsidRPr="006E2A94" w:rsidRDefault="00A20884" w:rsidP="00A20884">
      <w:pPr>
        <w:spacing w:after="0" w:line="276" w:lineRule="auto"/>
        <w:jc w:val="both"/>
        <w:rPr>
          <w:rFonts w:ascii="Nunito Sans" w:hAnsi="Nunito Sans" w:cs="Arial"/>
          <w:sz w:val="22"/>
          <w:szCs w:val="22"/>
        </w:rPr>
      </w:pPr>
      <w:r w:rsidRPr="006E2A94">
        <w:rPr>
          <w:rFonts w:ascii="Nunito Sans" w:hAnsi="Nunito Sans" w:cs="Arial"/>
          <w:sz w:val="22"/>
          <w:szCs w:val="22"/>
        </w:rPr>
        <w:t>Considerando que para 202</w:t>
      </w:r>
      <w:r w:rsidR="00703FAB" w:rsidRPr="006E2A94">
        <w:rPr>
          <w:rFonts w:ascii="Nunito Sans" w:hAnsi="Nunito Sans" w:cs="Arial"/>
          <w:sz w:val="22"/>
          <w:szCs w:val="22"/>
        </w:rPr>
        <w:t>5</w:t>
      </w:r>
      <w:r w:rsidRPr="006E2A94">
        <w:rPr>
          <w:rFonts w:ascii="Nunito Sans" w:hAnsi="Nunito Sans" w:cs="Arial"/>
          <w:sz w:val="22"/>
          <w:szCs w:val="22"/>
        </w:rPr>
        <w:t xml:space="preserve"> se espera la entrada de nuevos expuestos, </w:t>
      </w:r>
      <w:r w:rsidR="00DA320C" w:rsidRPr="006E2A94">
        <w:rPr>
          <w:rFonts w:ascii="Nunito Sans" w:hAnsi="Nunito Sans" w:cs="Arial"/>
          <w:sz w:val="22"/>
          <w:szCs w:val="22"/>
        </w:rPr>
        <w:t>dados factores como las ventas de vehículos nuevos</w:t>
      </w:r>
      <w:r w:rsidRPr="006E2A94">
        <w:rPr>
          <w:rFonts w:ascii="Nunito Sans" w:hAnsi="Nunito Sans" w:cs="Arial"/>
          <w:sz w:val="22"/>
          <w:szCs w:val="22"/>
        </w:rPr>
        <w:t xml:space="preserve">, se asume que estos reportarán siniestros con la </w:t>
      </w:r>
      <w:r w:rsidRPr="006E2A94">
        <w:rPr>
          <w:rFonts w:ascii="Nunito Sans" w:hAnsi="Nunito Sans" w:cs="Arial"/>
          <w:sz w:val="22"/>
          <w:szCs w:val="22"/>
        </w:rPr>
        <w:lastRenderedPageBreak/>
        <w:t>misma frecuencia observada y proyectada</w:t>
      </w:r>
      <w:r>
        <w:rPr>
          <w:rFonts w:ascii="Nunito Sans" w:hAnsi="Nunito Sans" w:cs="Arial"/>
          <w:sz w:val="22"/>
          <w:szCs w:val="22"/>
        </w:rPr>
        <w:t xml:space="preserve"> </w:t>
      </w:r>
      <w:r w:rsidR="00E21A11">
        <w:rPr>
          <w:rFonts w:ascii="Nunito Sans" w:hAnsi="Nunito Sans" w:cs="Arial"/>
          <w:sz w:val="22"/>
          <w:szCs w:val="22"/>
        </w:rPr>
        <w:t>que</w:t>
      </w:r>
      <w:r w:rsidRPr="006E2A94">
        <w:rPr>
          <w:rFonts w:ascii="Nunito Sans" w:hAnsi="Nunito Sans" w:cs="Arial"/>
          <w:sz w:val="22"/>
          <w:szCs w:val="22"/>
        </w:rPr>
        <w:t xml:space="preserve"> en 202</w:t>
      </w:r>
      <w:r w:rsidR="00635673" w:rsidRPr="006E2A94">
        <w:rPr>
          <w:rFonts w:ascii="Nunito Sans" w:hAnsi="Nunito Sans" w:cs="Arial"/>
          <w:sz w:val="22"/>
          <w:szCs w:val="22"/>
        </w:rPr>
        <w:t>4</w:t>
      </w:r>
      <w:r w:rsidRPr="006E2A94">
        <w:rPr>
          <w:rFonts w:ascii="Nunito Sans" w:hAnsi="Nunito Sans" w:cs="Arial"/>
          <w:sz w:val="22"/>
          <w:szCs w:val="22"/>
        </w:rPr>
        <w:t xml:space="preserve"> para cada una de las categorías, es decir que se comportarán de forma similar al parque automotor asegurado</w:t>
      </w:r>
      <w:r w:rsidR="00823406" w:rsidRPr="006E2A94">
        <w:rPr>
          <w:rFonts w:ascii="Nunito Sans" w:hAnsi="Nunito Sans" w:cs="Arial"/>
          <w:sz w:val="22"/>
          <w:szCs w:val="22"/>
        </w:rPr>
        <w:t xml:space="preserve"> en 202</w:t>
      </w:r>
      <w:r w:rsidR="00635673" w:rsidRPr="006E2A94">
        <w:rPr>
          <w:rFonts w:ascii="Nunito Sans" w:hAnsi="Nunito Sans" w:cs="Arial"/>
          <w:sz w:val="22"/>
          <w:szCs w:val="22"/>
        </w:rPr>
        <w:t>4</w:t>
      </w:r>
      <w:r w:rsidRPr="006E2A94">
        <w:rPr>
          <w:rFonts w:ascii="Nunito Sans" w:hAnsi="Nunito Sans" w:cs="Arial"/>
          <w:sz w:val="22"/>
          <w:szCs w:val="22"/>
        </w:rPr>
        <w:t xml:space="preserve">. </w:t>
      </w:r>
      <w:r w:rsidR="00574100" w:rsidRPr="006E2A94">
        <w:rPr>
          <w:rFonts w:ascii="Nunito Sans" w:hAnsi="Nunito Sans" w:cs="Arial"/>
          <w:sz w:val="22"/>
          <w:szCs w:val="22"/>
        </w:rPr>
        <w:t>Para la categoría de motos se observó un aumento en la exposición del 1% entre 2023 y 2024, siguiendo con esta tendencia, para 2025 se proyectó un aumento del 1% para este tipo de vehículos.</w:t>
      </w:r>
    </w:p>
    <w:p w14:paraId="21CCE538" w14:textId="77777777" w:rsidR="00574100" w:rsidRPr="006E2A94" w:rsidRDefault="00574100" w:rsidP="00A20884">
      <w:pPr>
        <w:spacing w:after="0" w:line="276" w:lineRule="auto"/>
        <w:jc w:val="both"/>
        <w:rPr>
          <w:rFonts w:ascii="Nunito Sans" w:hAnsi="Nunito Sans" w:cs="Arial"/>
          <w:sz w:val="22"/>
          <w:szCs w:val="22"/>
        </w:rPr>
      </w:pPr>
    </w:p>
    <w:p w14:paraId="43F15004" w14:textId="4D6D82D5" w:rsidR="00A20884" w:rsidRPr="006E2A94" w:rsidRDefault="00A20884" w:rsidP="00A20884">
      <w:pPr>
        <w:spacing w:after="0" w:line="276" w:lineRule="auto"/>
        <w:jc w:val="both"/>
        <w:rPr>
          <w:rFonts w:ascii="Nunito Sans" w:hAnsi="Nunito Sans" w:cs="Arial"/>
          <w:sz w:val="22"/>
          <w:szCs w:val="22"/>
        </w:rPr>
      </w:pPr>
      <w:r w:rsidRPr="006E2A94">
        <w:rPr>
          <w:rFonts w:ascii="Nunito Sans" w:hAnsi="Nunito Sans" w:cs="Arial"/>
          <w:sz w:val="22"/>
          <w:szCs w:val="22"/>
        </w:rPr>
        <w:t xml:space="preserve">Para determinar la frecuencia del ramo esperada se emplea la siguiente metodología que se encuentra descrita en la nota técnica. </w:t>
      </w:r>
    </w:p>
    <w:p w14:paraId="1B97943A" w14:textId="77777777" w:rsidR="00A20884" w:rsidRPr="006E2A94" w:rsidRDefault="00A20884" w:rsidP="00A20884">
      <w:pPr>
        <w:spacing w:after="0" w:line="276" w:lineRule="auto"/>
        <w:jc w:val="both"/>
        <w:rPr>
          <w:rFonts w:ascii="Nunito Sans" w:hAnsi="Nunito Sans" w:cs="Arial"/>
          <w:sz w:val="22"/>
          <w:szCs w:val="22"/>
        </w:rPr>
      </w:pPr>
    </w:p>
    <w:p w14:paraId="211E48B1" w14:textId="7CAA5174" w:rsidR="00A20884" w:rsidRPr="006E2A94" w:rsidRDefault="00A20884" w:rsidP="00A20884">
      <w:pPr>
        <w:spacing w:after="0" w:line="276" w:lineRule="auto"/>
        <w:jc w:val="both"/>
        <w:rPr>
          <w:rFonts w:ascii="Nunito Sans" w:hAnsi="Nunito Sans" w:cs="Arial"/>
          <w:sz w:val="22"/>
          <w:szCs w:val="22"/>
        </w:rPr>
      </w:pPr>
      <w:r w:rsidRPr="006E2A94">
        <w:rPr>
          <w:rFonts w:ascii="Nunito Sans" w:hAnsi="Nunito Sans" w:cs="Arial"/>
          <w:sz w:val="22"/>
          <w:szCs w:val="22"/>
        </w:rPr>
        <w:t>Primero se calcula la frecuencia de 202</w:t>
      </w:r>
      <w:r w:rsidR="00FC6A38" w:rsidRPr="006E2A94">
        <w:rPr>
          <w:rFonts w:ascii="Nunito Sans" w:hAnsi="Nunito Sans" w:cs="Arial"/>
          <w:sz w:val="22"/>
          <w:szCs w:val="22"/>
        </w:rPr>
        <w:t>4</w:t>
      </w:r>
      <w:r w:rsidRPr="006E2A94">
        <w:rPr>
          <w:rFonts w:ascii="Nunito Sans" w:hAnsi="Nunito Sans" w:cs="Arial"/>
          <w:sz w:val="22"/>
          <w:szCs w:val="22"/>
        </w:rPr>
        <w:t xml:space="preserve"> para cada categoría de la siguiente manera:</w:t>
      </w:r>
    </w:p>
    <w:p w14:paraId="21D77D0D" w14:textId="77777777" w:rsidR="00A20884" w:rsidRPr="006E2A94" w:rsidRDefault="00A20884" w:rsidP="00A20884">
      <w:pPr>
        <w:spacing w:after="0" w:line="276" w:lineRule="auto"/>
        <w:jc w:val="both"/>
        <w:rPr>
          <w:rFonts w:ascii="Nunito Sans" w:hAnsi="Nunito Sans" w:cs="Arial"/>
          <w:sz w:val="22"/>
          <w:szCs w:val="22"/>
        </w:rPr>
      </w:pPr>
    </w:p>
    <w:p w14:paraId="62E531E3" w14:textId="77777777" w:rsidR="00A20884" w:rsidRPr="006E2A94" w:rsidRDefault="00000000" w:rsidP="00A20884">
      <w:pPr>
        <w:spacing w:after="0" w:line="276" w:lineRule="auto"/>
        <w:jc w:val="both"/>
        <w:rPr>
          <w:rFonts w:ascii="Nunito Sans" w:hAnsi="Nunito Sans" w:cs="Arial"/>
          <w:sz w:val="22"/>
          <w:szCs w:val="22"/>
        </w:rPr>
      </w:pPr>
      <m:oMathPara>
        <m:oMath>
          <m:sSub>
            <m:sSubPr>
              <m:ctrlPr>
                <w:rPr>
                  <w:rFonts w:ascii="Cambria Math" w:hAnsi="Cambria Math" w:cs="Arial"/>
                  <w:i/>
                  <w:sz w:val="22"/>
                  <w:szCs w:val="22"/>
                </w:rPr>
              </m:ctrlPr>
            </m:sSubPr>
            <m:e>
              <m:r>
                <w:rPr>
                  <w:rFonts w:ascii="Cambria Math" w:hAnsi="Cambria Math" w:cs="Arial"/>
                  <w:sz w:val="22"/>
                  <w:szCs w:val="22"/>
                </w:rPr>
                <m:t>FR</m:t>
              </m:r>
            </m:e>
            <m:sub>
              <m:r>
                <w:rPr>
                  <w:rFonts w:ascii="Cambria Math" w:hAnsi="Cambria Math" w:cs="Arial"/>
                  <w:sz w:val="22"/>
                  <w:szCs w:val="22"/>
                </w:rPr>
                <m:t>t</m:t>
              </m:r>
            </m:sub>
          </m:sSub>
          <m:d>
            <m:dPr>
              <m:ctrlPr>
                <w:rPr>
                  <w:rFonts w:ascii="Cambria Math" w:hAnsi="Cambria Math" w:cs="Arial"/>
                  <w:i/>
                  <w:sz w:val="22"/>
                  <w:szCs w:val="22"/>
                </w:rPr>
              </m:ctrlPr>
            </m:dPr>
            <m:e>
              <m:r>
                <w:rPr>
                  <w:rFonts w:ascii="Cambria Math" w:hAnsi="Cambria Math" w:cs="Arial"/>
                  <w:sz w:val="22"/>
                  <w:szCs w:val="22"/>
                </w:rPr>
                <m:t>c</m:t>
              </m:r>
            </m:e>
          </m:d>
          <m:r>
            <w:rPr>
              <w:rFonts w:ascii="Cambria Math" w:hAnsi="Cambria Math" w:cs="Arial"/>
              <w:sz w:val="22"/>
              <w:szCs w:val="22"/>
            </w:rPr>
            <m:t>=</m:t>
          </m:r>
          <m:f>
            <m:fPr>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N</m:t>
                  </m:r>
                </m:e>
                <m:sub>
                  <m:r>
                    <w:rPr>
                      <w:rFonts w:ascii="Cambria Math" w:hAnsi="Cambria Math" w:cs="Arial"/>
                      <w:sz w:val="22"/>
                      <w:szCs w:val="22"/>
                    </w:rPr>
                    <m:t>t</m:t>
                  </m:r>
                </m:sub>
              </m:sSub>
              <m:r>
                <w:rPr>
                  <w:rFonts w:ascii="Cambria Math" w:hAnsi="Cambria Math" w:cs="Arial"/>
                  <w:sz w:val="22"/>
                  <w:szCs w:val="22"/>
                </w:rPr>
                <m:t>(c)</m:t>
              </m:r>
            </m:num>
            <m:den>
              <m:sSub>
                <m:sSubPr>
                  <m:ctrlPr>
                    <w:rPr>
                      <w:rFonts w:ascii="Cambria Math" w:hAnsi="Cambria Math" w:cs="Arial"/>
                      <w:i/>
                      <w:sz w:val="22"/>
                      <w:szCs w:val="22"/>
                    </w:rPr>
                  </m:ctrlPr>
                </m:sSubPr>
                <m:e>
                  <m:r>
                    <w:rPr>
                      <w:rFonts w:ascii="Cambria Math" w:hAnsi="Cambria Math" w:cs="Arial"/>
                      <w:sz w:val="22"/>
                      <w:szCs w:val="22"/>
                    </w:rPr>
                    <m:t>Exp</m:t>
                  </m:r>
                </m:e>
                <m:sub>
                  <m:r>
                    <w:rPr>
                      <w:rFonts w:ascii="Cambria Math" w:hAnsi="Cambria Math" w:cs="Arial"/>
                      <w:sz w:val="22"/>
                      <w:szCs w:val="22"/>
                    </w:rPr>
                    <m:t>t</m:t>
                  </m:r>
                </m:sub>
              </m:sSub>
              <m:r>
                <w:rPr>
                  <w:rFonts w:ascii="Cambria Math" w:hAnsi="Cambria Math" w:cs="Arial"/>
                  <w:sz w:val="22"/>
                  <w:szCs w:val="22"/>
                </w:rPr>
                <m:t>(c)</m:t>
              </m:r>
            </m:den>
          </m:f>
        </m:oMath>
      </m:oMathPara>
    </w:p>
    <w:p w14:paraId="0DB7CD53" w14:textId="77777777" w:rsidR="00A20884" w:rsidRPr="006E2A94" w:rsidRDefault="00A20884" w:rsidP="00A20884">
      <w:pPr>
        <w:spacing w:after="0" w:line="276" w:lineRule="auto"/>
        <w:jc w:val="both"/>
        <w:rPr>
          <w:rFonts w:ascii="Nunito Sans" w:hAnsi="Nunito Sans" w:cs="Arial"/>
          <w:sz w:val="22"/>
          <w:szCs w:val="22"/>
        </w:rPr>
      </w:pPr>
      <w:r w:rsidRPr="006E2A94">
        <w:rPr>
          <w:rFonts w:ascii="Nunito Sans" w:hAnsi="Nunito Sans" w:cs="Arial"/>
          <w:sz w:val="22"/>
          <w:szCs w:val="22"/>
        </w:rPr>
        <w:t>Donde,</w:t>
      </w:r>
    </w:p>
    <w:p w14:paraId="5F4CA64B" w14:textId="77777777" w:rsidR="00A20884" w:rsidRPr="006E2A94" w:rsidRDefault="00A20884" w:rsidP="00A20884">
      <w:pPr>
        <w:spacing w:after="0" w:line="276" w:lineRule="auto"/>
        <w:jc w:val="both"/>
        <w:rPr>
          <w:rFonts w:ascii="Nunito Sans" w:hAnsi="Nunito Sans" w:cs="Arial"/>
          <w:sz w:val="22"/>
          <w:szCs w:val="22"/>
        </w:rPr>
      </w:pPr>
    </w:p>
    <w:p w14:paraId="1A946D7B" w14:textId="2D03BE1C" w:rsidR="00A20884" w:rsidRPr="006E2A94" w:rsidRDefault="00000000" w:rsidP="00A20884">
      <w:pPr>
        <w:spacing w:after="0" w:line="276" w:lineRule="auto"/>
        <w:jc w:val="both"/>
        <w:rPr>
          <w:rFonts w:ascii="Nunito Sans" w:hAnsi="Nunito Sans" w:cs="Arial"/>
          <w:sz w:val="22"/>
          <w:szCs w:val="22"/>
        </w:rPr>
      </w:pPr>
      <m:oMath>
        <m:sSub>
          <m:sSubPr>
            <m:ctrlPr>
              <w:rPr>
                <w:rFonts w:ascii="Cambria Math" w:hAnsi="Cambria Math" w:cs="Arial"/>
                <w:i/>
                <w:sz w:val="22"/>
                <w:szCs w:val="22"/>
              </w:rPr>
            </m:ctrlPr>
          </m:sSubPr>
          <m:e>
            <m:r>
              <w:rPr>
                <w:rFonts w:ascii="Cambria Math" w:hAnsi="Cambria Math" w:cs="Arial"/>
                <w:sz w:val="22"/>
                <w:szCs w:val="22"/>
              </w:rPr>
              <m:t>FR</m:t>
            </m:r>
          </m:e>
          <m:sub>
            <m:r>
              <w:rPr>
                <w:rFonts w:ascii="Cambria Math" w:hAnsi="Cambria Math" w:cs="Arial"/>
                <w:sz w:val="22"/>
                <w:szCs w:val="22"/>
              </w:rPr>
              <m:t>t</m:t>
            </m:r>
          </m:sub>
        </m:sSub>
        <m:d>
          <m:dPr>
            <m:ctrlPr>
              <w:rPr>
                <w:rFonts w:ascii="Cambria Math" w:hAnsi="Cambria Math" w:cs="Arial"/>
                <w:i/>
                <w:sz w:val="22"/>
                <w:szCs w:val="22"/>
              </w:rPr>
            </m:ctrlPr>
          </m:dPr>
          <m:e>
            <m:r>
              <w:rPr>
                <w:rFonts w:ascii="Cambria Math" w:hAnsi="Cambria Math" w:cs="Arial"/>
                <w:sz w:val="22"/>
                <w:szCs w:val="22"/>
              </w:rPr>
              <m:t>c</m:t>
            </m:r>
          </m:e>
        </m:d>
        <m:r>
          <w:rPr>
            <w:rFonts w:ascii="Cambria Math" w:hAnsi="Cambria Math" w:cs="Arial"/>
            <w:sz w:val="22"/>
            <w:szCs w:val="22"/>
          </w:rPr>
          <m:t>:</m:t>
        </m:r>
      </m:oMath>
      <w:r w:rsidR="00A20884" w:rsidRPr="006E2A94">
        <w:rPr>
          <w:rFonts w:ascii="Nunito Sans" w:hAnsi="Nunito Sans" w:cs="Arial"/>
          <w:sz w:val="22"/>
          <w:szCs w:val="22"/>
        </w:rPr>
        <w:t xml:space="preserve"> Frecuencia anual de reclamación para la categoría </w:t>
      </w:r>
      <m:oMath>
        <m:r>
          <w:rPr>
            <w:rFonts w:ascii="Cambria Math" w:hAnsi="Cambria Math" w:cs="Arial"/>
            <w:sz w:val="22"/>
            <w:szCs w:val="22"/>
          </w:rPr>
          <m:t>c</m:t>
        </m:r>
      </m:oMath>
      <w:r w:rsidR="00A20884" w:rsidRPr="006E2A94">
        <w:rPr>
          <w:rFonts w:ascii="Nunito Sans" w:hAnsi="Nunito Sans" w:cs="Arial"/>
          <w:sz w:val="22"/>
          <w:szCs w:val="22"/>
        </w:rPr>
        <w:t xml:space="preserve"> en 202</w:t>
      </w:r>
      <w:r w:rsidR="00FC6A38" w:rsidRPr="006E2A94">
        <w:rPr>
          <w:rFonts w:ascii="Nunito Sans" w:hAnsi="Nunito Sans" w:cs="Arial"/>
          <w:sz w:val="22"/>
          <w:szCs w:val="22"/>
        </w:rPr>
        <w:t>4</w:t>
      </w:r>
      <w:r w:rsidR="00A20884" w:rsidRPr="006E2A94">
        <w:rPr>
          <w:rFonts w:ascii="Nunito Sans" w:hAnsi="Nunito Sans" w:cs="Arial"/>
          <w:sz w:val="22"/>
          <w:szCs w:val="22"/>
        </w:rPr>
        <w:t>.</w:t>
      </w:r>
    </w:p>
    <w:p w14:paraId="4B38C02E" w14:textId="77777777" w:rsidR="00A20884" w:rsidRPr="006E2A94" w:rsidRDefault="00A20884" w:rsidP="00A20884">
      <w:pPr>
        <w:spacing w:after="0" w:line="276" w:lineRule="auto"/>
        <w:jc w:val="both"/>
        <w:rPr>
          <w:rFonts w:ascii="Nunito Sans" w:hAnsi="Nunito Sans" w:cs="Arial"/>
          <w:sz w:val="22"/>
          <w:szCs w:val="22"/>
        </w:rPr>
      </w:pPr>
    </w:p>
    <w:p w14:paraId="5B317CE6" w14:textId="4FA8F28B" w:rsidR="00A20884" w:rsidRPr="006E2A94" w:rsidRDefault="00000000" w:rsidP="00A20884">
      <w:pPr>
        <w:spacing w:after="0" w:line="276" w:lineRule="auto"/>
        <w:jc w:val="both"/>
        <w:rPr>
          <w:rFonts w:ascii="Nunito Sans" w:hAnsi="Nunito Sans" w:cs="Arial"/>
          <w:sz w:val="22"/>
          <w:szCs w:val="22"/>
        </w:rPr>
      </w:pPr>
      <m:oMath>
        <m:sSub>
          <m:sSubPr>
            <m:ctrlPr>
              <w:rPr>
                <w:rFonts w:ascii="Cambria Math" w:hAnsi="Cambria Math" w:cs="Arial"/>
                <w:i/>
                <w:sz w:val="22"/>
                <w:szCs w:val="22"/>
              </w:rPr>
            </m:ctrlPr>
          </m:sSubPr>
          <m:e>
            <m:r>
              <w:rPr>
                <w:rFonts w:ascii="Cambria Math" w:hAnsi="Cambria Math" w:cs="Arial"/>
                <w:sz w:val="22"/>
                <w:szCs w:val="22"/>
              </w:rPr>
              <m:t>N</m:t>
            </m:r>
          </m:e>
          <m:sub>
            <m:r>
              <w:rPr>
                <w:rFonts w:ascii="Cambria Math" w:hAnsi="Cambria Math" w:cs="Arial"/>
                <w:sz w:val="22"/>
                <w:szCs w:val="22"/>
              </w:rPr>
              <m:t>t</m:t>
            </m:r>
          </m:sub>
        </m:sSub>
        <m:r>
          <w:rPr>
            <w:rFonts w:ascii="Cambria Math" w:hAnsi="Cambria Math" w:cs="Arial"/>
            <w:sz w:val="22"/>
            <w:szCs w:val="22"/>
          </w:rPr>
          <m:t>(c):</m:t>
        </m:r>
      </m:oMath>
      <w:r w:rsidR="00A20884" w:rsidRPr="006E2A94">
        <w:rPr>
          <w:rFonts w:ascii="Nunito Sans" w:hAnsi="Nunito Sans" w:cs="Arial"/>
          <w:sz w:val="22"/>
          <w:szCs w:val="22"/>
        </w:rPr>
        <w:t xml:space="preserve"> Número de siniestros ocurridos para la exposición de la categoría </w:t>
      </w:r>
      <m:oMath>
        <m:r>
          <w:rPr>
            <w:rFonts w:ascii="Cambria Math" w:hAnsi="Cambria Math" w:cs="Arial"/>
            <w:sz w:val="22"/>
            <w:szCs w:val="22"/>
          </w:rPr>
          <m:t>c</m:t>
        </m:r>
      </m:oMath>
      <w:r w:rsidR="00A20884" w:rsidRPr="006E2A94">
        <w:rPr>
          <w:rFonts w:ascii="Nunito Sans" w:hAnsi="Nunito Sans" w:cs="Arial"/>
          <w:sz w:val="22"/>
          <w:szCs w:val="22"/>
        </w:rPr>
        <w:t xml:space="preserve"> en 202</w:t>
      </w:r>
      <w:r w:rsidR="00FC6A38" w:rsidRPr="006E2A94">
        <w:rPr>
          <w:rFonts w:ascii="Nunito Sans" w:hAnsi="Nunito Sans" w:cs="Arial"/>
          <w:sz w:val="22"/>
          <w:szCs w:val="22"/>
        </w:rPr>
        <w:t>4</w:t>
      </w:r>
      <w:r w:rsidR="008833B1">
        <w:rPr>
          <w:rFonts w:ascii="Nunito Sans" w:hAnsi="Nunito Sans" w:cs="Arial"/>
          <w:sz w:val="22"/>
          <w:szCs w:val="22"/>
        </w:rPr>
        <w:t>.</w:t>
      </w:r>
    </w:p>
    <w:p w14:paraId="14917BBE" w14:textId="77777777" w:rsidR="00A20884" w:rsidRPr="006E2A94" w:rsidRDefault="00A20884" w:rsidP="00A20884">
      <w:pPr>
        <w:spacing w:after="0" w:line="276" w:lineRule="auto"/>
        <w:jc w:val="both"/>
        <w:rPr>
          <w:rFonts w:ascii="Nunito Sans" w:hAnsi="Nunito Sans" w:cs="Arial"/>
          <w:sz w:val="22"/>
          <w:szCs w:val="22"/>
        </w:rPr>
      </w:pPr>
    </w:p>
    <w:p w14:paraId="2C44E8FD" w14:textId="5BC3E563" w:rsidR="00A20884" w:rsidRPr="006E2A94" w:rsidRDefault="00000000" w:rsidP="00A20884">
      <w:pPr>
        <w:spacing w:after="0" w:line="276" w:lineRule="auto"/>
        <w:jc w:val="both"/>
        <w:rPr>
          <w:rFonts w:ascii="Nunito Sans" w:hAnsi="Nunito Sans" w:cs="Arial"/>
          <w:sz w:val="22"/>
          <w:szCs w:val="22"/>
        </w:rPr>
      </w:pPr>
      <m:oMath>
        <m:sSub>
          <m:sSubPr>
            <m:ctrlPr>
              <w:rPr>
                <w:rFonts w:ascii="Cambria Math" w:hAnsi="Cambria Math" w:cs="Arial"/>
                <w:i/>
                <w:sz w:val="22"/>
                <w:szCs w:val="22"/>
              </w:rPr>
            </m:ctrlPr>
          </m:sSubPr>
          <m:e>
            <m:r>
              <w:rPr>
                <w:rFonts w:ascii="Cambria Math" w:hAnsi="Cambria Math" w:cs="Arial"/>
                <w:sz w:val="22"/>
                <w:szCs w:val="22"/>
              </w:rPr>
              <m:t>Exp</m:t>
            </m:r>
          </m:e>
          <m:sub>
            <m:r>
              <w:rPr>
                <w:rFonts w:ascii="Cambria Math" w:hAnsi="Cambria Math" w:cs="Arial"/>
                <w:sz w:val="22"/>
                <w:szCs w:val="22"/>
              </w:rPr>
              <m:t>t</m:t>
            </m:r>
          </m:sub>
        </m:sSub>
        <m:r>
          <w:rPr>
            <w:rFonts w:ascii="Cambria Math" w:hAnsi="Cambria Math" w:cs="Arial"/>
            <w:sz w:val="22"/>
            <w:szCs w:val="22"/>
          </w:rPr>
          <m:t>(c):</m:t>
        </m:r>
      </m:oMath>
      <w:r w:rsidR="00A20884" w:rsidRPr="006E2A94">
        <w:rPr>
          <w:rFonts w:ascii="Nunito Sans" w:hAnsi="Nunito Sans" w:cs="Arial"/>
          <w:sz w:val="22"/>
          <w:szCs w:val="22"/>
        </w:rPr>
        <w:t xml:space="preserve"> Número de expuestos para la categoría </w:t>
      </w:r>
      <m:oMath>
        <m:r>
          <w:rPr>
            <w:rFonts w:ascii="Cambria Math" w:hAnsi="Cambria Math" w:cs="Arial"/>
            <w:sz w:val="22"/>
            <w:szCs w:val="22"/>
          </w:rPr>
          <m:t>c</m:t>
        </m:r>
      </m:oMath>
      <w:r w:rsidR="00A20884" w:rsidRPr="006E2A94">
        <w:rPr>
          <w:rFonts w:ascii="Nunito Sans" w:hAnsi="Nunito Sans" w:cs="Arial"/>
          <w:sz w:val="22"/>
          <w:szCs w:val="22"/>
        </w:rPr>
        <w:t xml:space="preserve"> en 202</w:t>
      </w:r>
      <w:r w:rsidR="00FC6A38" w:rsidRPr="006E2A94">
        <w:rPr>
          <w:rFonts w:ascii="Nunito Sans" w:hAnsi="Nunito Sans" w:cs="Arial"/>
          <w:sz w:val="22"/>
          <w:szCs w:val="22"/>
        </w:rPr>
        <w:t>4</w:t>
      </w:r>
      <w:r w:rsidR="00A20884" w:rsidRPr="006E2A94">
        <w:rPr>
          <w:rFonts w:ascii="Nunito Sans" w:hAnsi="Nunito Sans" w:cs="Arial"/>
          <w:sz w:val="22"/>
          <w:szCs w:val="22"/>
        </w:rPr>
        <w:t>.</w:t>
      </w:r>
      <w:r w:rsidR="005B35D5">
        <w:rPr>
          <w:rFonts w:ascii="Nunito Sans" w:hAnsi="Nunito Sans" w:cs="Arial"/>
          <w:sz w:val="22"/>
          <w:szCs w:val="22"/>
        </w:rPr>
        <w:t xml:space="preserve"> Correspondiente al </w:t>
      </w:r>
      <w:r w:rsidR="005B35D5" w:rsidRPr="005B35D5">
        <w:rPr>
          <w:rFonts w:ascii="Nunito Sans" w:hAnsi="Nunito Sans" w:cs="Arial"/>
          <w:sz w:val="22"/>
          <w:szCs w:val="22"/>
          <w:lang w:val="es-ES"/>
        </w:rPr>
        <w:t>conjunto de pólizas que pueden sufrir un siniestro.</w:t>
      </w:r>
    </w:p>
    <w:p w14:paraId="6AAAF7E4" w14:textId="77777777" w:rsidR="00A20884" w:rsidRPr="006E2A94" w:rsidRDefault="00A20884" w:rsidP="00A20884">
      <w:pPr>
        <w:spacing w:after="0" w:line="276" w:lineRule="auto"/>
        <w:jc w:val="both"/>
        <w:rPr>
          <w:rFonts w:ascii="Nunito Sans" w:hAnsi="Nunito Sans" w:cs="Arial"/>
          <w:sz w:val="22"/>
          <w:szCs w:val="22"/>
        </w:rPr>
      </w:pPr>
    </w:p>
    <w:p w14:paraId="3BF4D8B2" w14:textId="4EA7CEE0" w:rsidR="00A20884" w:rsidRPr="006E2A94" w:rsidRDefault="00A20884" w:rsidP="00A20884">
      <w:pPr>
        <w:spacing w:after="0" w:line="276" w:lineRule="auto"/>
        <w:jc w:val="both"/>
        <w:rPr>
          <w:rFonts w:ascii="Nunito Sans" w:hAnsi="Nunito Sans" w:cs="Arial"/>
          <w:sz w:val="22"/>
          <w:szCs w:val="22"/>
        </w:rPr>
      </w:pPr>
      <w:r w:rsidRPr="006E2A94">
        <w:rPr>
          <w:rFonts w:ascii="Nunito Sans" w:hAnsi="Nunito Sans" w:cs="Arial"/>
          <w:sz w:val="22"/>
          <w:szCs w:val="22"/>
        </w:rPr>
        <w:t xml:space="preserve">Posteriormente se calcula la frecuencia de cada categoría </w:t>
      </w:r>
      <m:oMath>
        <m:r>
          <w:rPr>
            <w:rFonts w:ascii="Cambria Math" w:hAnsi="Cambria Math" w:cs="Arial"/>
            <w:sz w:val="22"/>
            <w:szCs w:val="22"/>
          </w:rPr>
          <m:t>c</m:t>
        </m:r>
      </m:oMath>
      <w:r w:rsidRPr="006E2A94">
        <w:rPr>
          <w:rFonts w:ascii="Nunito Sans" w:hAnsi="Nunito Sans" w:cs="Arial"/>
          <w:sz w:val="22"/>
          <w:szCs w:val="22"/>
        </w:rPr>
        <w:t xml:space="preserve"> para 202</w:t>
      </w:r>
      <w:r w:rsidR="00FC6A38" w:rsidRPr="006E2A94">
        <w:rPr>
          <w:rFonts w:ascii="Nunito Sans" w:hAnsi="Nunito Sans" w:cs="Arial"/>
          <w:sz w:val="22"/>
          <w:szCs w:val="22"/>
        </w:rPr>
        <w:t>5</w:t>
      </w:r>
      <w:r w:rsidRPr="006E2A94">
        <w:rPr>
          <w:rFonts w:ascii="Nunito Sans" w:hAnsi="Nunito Sans" w:cs="Arial"/>
          <w:sz w:val="22"/>
          <w:szCs w:val="22"/>
        </w:rPr>
        <w:t xml:space="preserve"> </w:t>
      </w:r>
      <m:oMath>
        <m:sSub>
          <m:sSubPr>
            <m:ctrlPr>
              <w:rPr>
                <w:rFonts w:ascii="Cambria Math" w:hAnsi="Cambria Math" w:cs="Arial"/>
                <w:i/>
                <w:sz w:val="22"/>
                <w:szCs w:val="22"/>
              </w:rPr>
            </m:ctrlPr>
          </m:sSubPr>
          <m:e>
            <m:r>
              <w:rPr>
                <w:rFonts w:ascii="Cambria Math" w:hAnsi="Cambria Math" w:cs="Arial"/>
                <w:sz w:val="22"/>
                <w:szCs w:val="22"/>
              </w:rPr>
              <m:t>FR</m:t>
            </m:r>
          </m:e>
          <m:sub>
            <m:r>
              <w:rPr>
                <w:rFonts w:ascii="Cambria Math" w:hAnsi="Cambria Math" w:cs="Arial"/>
                <w:sz w:val="22"/>
                <w:szCs w:val="22"/>
              </w:rPr>
              <m:t>t+1</m:t>
            </m:r>
          </m:sub>
        </m:sSub>
        <m:d>
          <m:dPr>
            <m:ctrlPr>
              <w:rPr>
                <w:rFonts w:ascii="Cambria Math" w:hAnsi="Cambria Math" w:cs="Arial"/>
                <w:i/>
                <w:sz w:val="22"/>
                <w:szCs w:val="22"/>
              </w:rPr>
            </m:ctrlPr>
          </m:dPr>
          <m:e>
            <m:r>
              <w:rPr>
                <w:rFonts w:ascii="Cambria Math" w:hAnsi="Cambria Math" w:cs="Arial"/>
                <w:sz w:val="22"/>
                <w:szCs w:val="22"/>
              </w:rPr>
              <m:t>c</m:t>
            </m:r>
          </m:e>
        </m:d>
      </m:oMath>
      <w:r w:rsidRPr="006E2A94">
        <w:rPr>
          <w:rFonts w:ascii="Nunito Sans" w:hAnsi="Nunito Sans" w:cs="Arial"/>
          <w:sz w:val="22"/>
          <w:szCs w:val="22"/>
        </w:rPr>
        <w:t>, bajo el supuesto que por cada 100 pólizas expuestas el número de siniestros será el mismo que el 202</w:t>
      </w:r>
      <w:r w:rsidR="000C5AF8" w:rsidRPr="006E2A94">
        <w:rPr>
          <w:rFonts w:ascii="Nunito Sans" w:hAnsi="Nunito Sans" w:cs="Arial"/>
          <w:sz w:val="22"/>
          <w:szCs w:val="22"/>
        </w:rPr>
        <w:t>4</w:t>
      </w:r>
      <w:r w:rsidRPr="006E2A94">
        <w:rPr>
          <w:rFonts w:ascii="Nunito Sans" w:hAnsi="Nunito Sans" w:cs="Arial"/>
          <w:sz w:val="22"/>
          <w:szCs w:val="22"/>
        </w:rPr>
        <w:t xml:space="preserve"> en cada categoría, es decir:</w:t>
      </w:r>
    </w:p>
    <w:p w14:paraId="3B29E999" w14:textId="77777777" w:rsidR="00A20884" w:rsidRPr="006E2A94" w:rsidRDefault="00000000" w:rsidP="00A20884">
      <w:pPr>
        <w:spacing w:after="0" w:line="276" w:lineRule="auto"/>
        <w:jc w:val="both"/>
        <w:rPr>
          <w:rFonts w:ascii="Nunito Sans" w:hAnsi="Nunito Sans" w:cs="Arial"/>
          <w:sz w:val="22"/>
          <w:szCs w:val="22"/>
        </w:rPr>
      </w:pPr>
      <m:oMathPara>
        <m:oMath>
          <m:sSub>
            <m:sSubPr>
              <m:ctrlPr>
                <w:rPr>
                  <w:rFonts w:ascii="Cambria Math" w:hAnsi="Cambria Math" w:cs="Arial"/>
                  <w:i/>
                  <w:sz w:val="22"/>
                  <w:szCs w:val="22"/>
                </w:rPr>
              </m:ctrlPr>
            </m:sSubPr>
            <m:e>
              <m:r>
                <w:rPr>
                  <w:rFonts w:ascii="Cambria Math" w:hAnsi="Cambria Math" w:cs="Arial"/>
                  <w:sz w:val="22"/>
                  <w:szCs w:val="22"/>
                </w:rPr>
                <m:t>FR</m:t>
              </m:r>
            </m:e>
            <m:sub>
              <m:r>
                <w:rPr>
                  <w:rFonts w:ascii="Cambria Math" w:hAnsi="Cambria Math" w:cs="Arial"/>
                  <w:sz w:val="22"/>
                  <w:szCs w:val="22"/>
                </w:rPr>
                <m:t>t+1</m:t>
              </m:r>
            </m:sub>
          </m:sSub>
          <m:d>
            <m:dPr>
              <m:ctrlPr>
                <w:rPr>
                  <w:rFonts w:ascii="Cambria Math" w:hAnsi="Cambria Math" w:cs="Arial"/>
                  <w:i/>
                  <w:sz w:val="22"/>
                  <w:szCs w:val="22"/>
                </w:rPr>
              </m:ctrlPr>
            </m:dPr>
            <m:e>
              <m:r>
                <w:rPr>
                  <w:rFonts w:ascii="Cambria Math" w:hAnsi="Cambria Math" w:cs="Arial"/>
                  <w:sz w:val="22"/>
                  <w:szCs w:val="22"/>
                </w:rPr>
                <m:t>c</m:t>
              </m:r>
            </m:e>
          </m:d>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FR</m:t>
              </m:r>
            </m:e>
            <m:sub>
              <m:r>
                <w:rPr>
                  <w:rFonts w:ascii="Cambria Math" w:hAnsi="Cambria Math" w:cs="Arial"/>
                  <w:sz w:val="22"/>
                  <w:szCs w:val="22"/>
                </w:rPr>
                <m:t>t</m:t>
              </m:r>
            </m:sub>
          </m:sSub>
          <m:d>
            <m:dPr>
              <m:ctrlPr>
                <w:rPr>
                  <w:rFonts w:ascii="Cambria Math" w:hAnsi="Cambria Math" w:cs="Arial"/>
                  <w:i/>
                  <w:sz w:val="22"/>
                  <w:szCs w:val="22"/>
                </w:rPr>
              </m:ctrlPr>
            </m:dPr>
            <m:e>
              <m:r>
                <w:rPr>
                  <w:rFonts w:ascii="Cambria Math" w:hAnsi="Cambria Math" w:cs="Arial"/>
                  <w:sz w:val="22"/>
                  <w:szCs w:val="22"/>
                </w:rPr>
                <m:t>c</m:t>
              </m:r>
            </m:e>
          </m:d>
        </m:oMath>
      </m:oMathPara>
    </w:p>
    <w:p w14:paraId="51F3709E" w14:textId="77777777" w:rsidR="00A20884" w:rsidRPr="006E2A94" w:rsidRDefault="00A20884" w:rsidP="00A20884">
      <w:pPr>
        <w:spacing w:after="0" w:line="276" w:lineRule="auto"/>
        <w:jc w:val="both"/>
        <w:rPr>
          <w:rFonts w:ascii="Nunito Sans" w:hAnsi="Nunito Sans" w:cs="Arial"/>
          <w:sz w:val="22"/>
          <w:szCs w:val="22"/>
        </w:rPr>
      </w:pPr>
    </w:p>
    <w:p w14:paraId="033435AB" w14:textId="2E4BF225" w:rsidR="00A20884" w:rsidRPr="006E2A94" w:rsidRDefault="00A20884" w:rsidP="00A20884">
      <w:pPr>
        <w:spacing w:after="0" w:line="276" w:lineRule="auto"/>
        <w:jc w:val="both"/>
        <w:rPr>
          <w:rFonts w:ascii="Nunito Sans" w:hAnsi="Nunito Sans" w:cs="Arial"/>
          <w:sz w:val="22"/>
          <w:szCs w:val="22"/>
        </w:rPr>
      </w:pPr>
      <w:r w:rsidRPr="006E2A94">
        <w:rPr>
          <w:rFonts w:ascii="Nunito Sans" w:hAnsi="Nunito Sans" w:cs="Arial"/>
          <w:sz w:val="22"/>
          <w:szCs w:val="22"/>
        </w:rPr>
        <w:t>Lo anterior da como resultado que para 202</w:t>
      </w:r>
      <w:r w:rsidR="00FC06E9" w:rsidRPr="006E2A94">
        <w:rPr>
          <w:rFonts w:ascii="Nunito Sans" w:hAnsi="Nunito Sans" w:cs="Arial"/>
          <w:sz w:val="22"/>
          <w:szCs w:val="22"/>
        </w:rPr>
        <w:t>5</w:t>
      </w:r>
      <w:r w:rsidRPr="006E2A94">
        <w:rPr>
          <w:rFonts w:ascii="Nunito Sans" w:hAnsi="Nunito Sans" w:cs="Arial"/>
          <w:sz w:val="22"/>
          <w:szCs w:val="22"/>
        </w:rPr>
        <w:t xml:space="preserve"> se espera que por cada 100 pólizas expuestas </w:t>
      </w:r>
      <w:r w:rsidR="0084522C">
        <w:rPr>
          <w:rFonts w:ascii="Nunito Sans" w:hAnsi="Nunito Sans" w:cs="Arial"/>
          <w:sz w:val="22"/>
          <w:szCs w:val="22"/>
        </w:rPr>
        <w:t>ocho (</w:t>
      </w:r>
      <w:r w:rsidRPr="006E2A94">
        <w:rPr>
          <w:rFonts w:ascii="Nunito Sans" w:hAnsi="Nunito Sans" w:cs="Arial"/>
          <w:sz w:val="22"/>
          <w:szCs w:val="22"/>
        </w:rPr>
        <w:t>8</w:t>
      </w:r>
      <w:r w:rsidR="0084522C">
        <w:rPr>
          <w:rFonts w:ascii="Nunito Sans" w:hAnsi="Nunito Sans" w:cs="Arial"/>
          <w:sz w:val="22"/>
          <w:szCs w:val="22"/>
        </w:rPr>
        <w:t>)</w:t>
      </w:r>
      <w:r w:rsidRPr="006E2A94">
        <w:rPr>
          <w:rFonts w:ascii="Nunito Sans" w:hAnsi="Nunito Sans" w:cs="Arial"/>
          <w:sz w:val="22"/>
          <w:szCs w:val="22"/>
        </w:rPr>
        <w:t xml:space="preserve"> personas resultarán involucradas en un accidente de tránsito con cargo al SOAT, donde las categorías de mayor crecimiento son aquellas que se siniestran con mayor frecuencia.</w:t>
      </w:r>
    </w:p>
    <w:p w14:paraId="04FB938D" w14:textId="77777777" w:rsidR="00A20884" w:rsidRPr="006E2A94" w:rsidRDefault="00A20884" w:rsidP="00A20884">
      <w:pPr>
        <w:spacing w:after="0" w:line="276" w:lineRule="auto"/>
        <w:jc w:val="both"/>
        <w:rPr>
          <w:rFonts w:ascii="Nunito Sans" w:hAnsi="Nunito Sans" w:cs="Arial"/>
          <w:sz w:val="22"/>
          <w:szCs w:val="22"/>
        </w:rPr>
      </w:pPr>
    </w:p>
    <w:p w14:paraId="40F9B0BF" w14:textId="4FC20319" w:rsidR="00A20884" w:rsidRPr="006E2A94" w:rsidRDefault="00A20884" w:rsidP="00A20884">
      <w:pPr>
        <w:spacing w:after="0" w:line="276" w:lineRule="auto"/>
        <w:rPr>
          <w:rFonts w:ascii="Nunito Sans" w:hAnsi="Nunito Sans" w:cs="Arial"/>
          <w:b/>
          <w:sz w:val="22"/>
          <w:szCs w:val="22"/>
        </w:rPr>
      </w:pPr>
      <w:r w:rsidRPr="006E2A94">
        <w:rPr>
          <w:rFonts w:ascii="Nunito Sans" w:hAnsi="Nunito Sans" w:cs="Arial"/>
          <w:sz w:val="22"/>
          <w:szCs w:val="22"/>
        </w:rPr>
        <w:t xml:space="preserve">La </w:t>
      </w:r>
      <w:r w:rsidR="00443189" w:rsidRPr="006E2A94">
        <w:rPr>
          <w:rFonts w:ascii="Nunito Sans" w:hAnsi="Nunito Sans" w:cs="Arial"/>
          <w:sz w:val="22"/>
          <w:szCs w:val="22"/>
        </w:rPr>
        <w:t>G</w:t>
      </w:r>
      <w:r w:rsidRPr="006E2A94">
        <w:rPr>
          <w:rFonts w:ascii="Nunito Sans" w:hAnsi="Nunito Sans" w:cs="Arial"/>
          <w:sz w:val="22"/>
          <w:szCs w:val="22"/>
        </w:rPr>
        <w:t xml:space="preserve">rafica </w:t>
      </w:r>
      <w:r w:rsidR="00047EDE" w:rsidRPr="006E2A94">
        <w:rPr>
          <w:rFonts w:ascii="Nunito Sans" w:hAnsi="Nunito Sans" w:cs="Arial"/>
          <w:sz w:val="22"/>
          <w:szCs w:val="22"/>
        </w:rPr>
        <w:t xml:space="preserve">10 </w:t>
      </w:r>
      <w:r w:rsidRPr="006E2A94">
        <w:rPr>
          <w:rFonts w:ascii="Nunito Sans" w:hAnsi="Nunito Sans" w:cs="Arial"/>
          <w:sz w:val="22"/>
          <w:szCs w:val="22"/>
        </w:rPr>
        <w:t>muestra el comportamiento de la frecuencia desde el 2020 hasta el 202</w:t>
      </w:r>
      <w:r w:rsidR="00047EDE" w:rsidRPr="006E2A94">
        <w:rPr>
          <w:rFonts w:ascii="Nunito Sans" w:hAnsi="Nunito Sans" w:cs="Arial"/>
          <w:sz w:val="22"/>
          <w:szCs w:val="22"/>
        </w:rPr>
        <w:t>5</w:t>
      </w:r>
      <w:r w:rsidRPr="006E2A94">
        <w:rPr>
          <w:rFonts w:ascii="Nunito Sans" w:hAnsi="Nunito Sans" w:cs="Arial"/>
          <w:sz w:val="22"/>
          <w:szCs w:val="22"/>
        </w:rPr>
        <w:t>.</w:t>
      </w:r>
    </w:p>
    <w:p w14:paraId="19F0E0E0" w14:textId="77777777" w:rsidR="00A20884" w:rsidRDefault="00A20884" w:rsidP="00A20884">
      <w:pPr>
        <w:spacing w:after="0" w:line="276" w:lineRule="auto"/>
        <w:rPr>
          <w:rFonts w:ascii="Nunito Sans" w:hAnsi="Nunito Sans" w:cs="Arial"/>
          <w:b/>
          <w:sz w:val="22"/>
          <w:szCs w:val="22"/>
        </w:rPr>
      </w:pPr>
    </w:p>
    <w:p w14:paraId="5B4EAE6B" w14:textId="77777777" w:rsidR="00B732BC" w:rsidRDefault="00B732BC" w:rsidP="00A20884">
      <w:pPr>
        <w:spacing w:after="0" w:line="276" w:lineRule="auto"/>
        <w:rPr>
          <w:rFonts w:ascii="Nunito Sans" w:hAnsi="Nunito Sans" w:cs="Arial"/>
          <w:b/>
          <w:sz w:val="22"/>
          <w:szCs w:val="22"/>
        </w:rPr>
      </w:pPr>
    </w:p>
    <w:p w14:paraId="573DF1FD" w14:textId="77777777" w:rsidR="00B732BC" w:rsidRDefault="00B732BC" w:rsidP="00A20884">
      <w:pPr>
        <w:spacing w:after="0" w:line="276" w:lineRule="auto"/>
        <w:rPr>
          <w:rFonts w:ascii="Nunito Sans" w:hAnsi="Nunito Sans" w:cs="Arial"/>
          <w:b/>
          <w:sz w:val="22"/>
          <w:szCs w:val="22"/>
        </w:rPr>
      </w:pPr>
    </w:p>
    <w:p w14:paraId="0E0D7395" w14:textId="77777777" w:rsidR="00B732BC" w:rsidRDefault="00B732BC" w:rsidP="00A20884">
      <w:pPr>
        <w:spacing w:after="0" w:line="276" w:lineRule="auto"/>
        <w:rPr>
          <w:rFonts w:ascii="Nunito Sans" w:hAnsi="Nunito Sans" w:cs="Arial"/>
          <w:b/>
          <w:sz w:val="22"/>
          <w:szCs w:val="22"/>
        </w:rPr>
      </w:pPr>
    </w:p>
    <w:p w14:paraId="6DDC5C4A" w14:textId="77777777" w:rsidR="00B732BC" w:rsidRPr="006E2A94" w:rsidRDefault="00B732BC" w:rsidP="00A20884">
      <w:pPr>
        <w:spacing w:after="0" w:line="276" w:lineRule="auto"/>
        <w:rPr>
          <w:rFonts w:ascii="Nunito Sans" w:hAnsi="Nunito Sans" w:cs="Arial"/>
          <w:b/>
          <w:sz w:val="22"/>
          <w:szCs w:val="22"/>
        </w:rPr>
      </w:pPr>
    </w:p>
    <w:p w14:paraId="164CE663" w14:textId="60FDB2FE" w:rsidR="00A20884" w:rsidRPr="006E2A94" w:rsidRDefault="00A20884" w:rsidP="00E35D8C">
      <w:pPr>
        <w:spacing w:after="0" w:line="276" w:lineRule="auto"/>
        <w:jc w:val="center"/>
        <w:rPr>
          <w:rFonts w:ascii="Nunito Sans" w:hAnsi="Nunito Sans" w:cs="Arial"/>
          <w:sz w:val="22"/>
          <w:szCs w:val="22"/>
        </w:rPr>
      </w:pPr>
      <w:r w:rsidRPr="006E2A94">
        <w:rPr>
          <w:rFonts w:ascii="Nunito Sans" w:hAnsi="Nunito Sans" w:cs="Arial"/>
          <w:b/>
          <w:sz w:val="22"/>
          <w:szCs w:val="22"/>
        </w:rPr>
        <w:lastRenderedPageBreak/>
        <w:t>Gráfica 1</w:t>
      </w:r>
      <w:r w:rsidR="00047EDE" w:rsidRPr="006E2A94">
        <w:rPr>
          <w:rFonts w:ascii="Nunito Sans" w:hAnsi="Nunito Sans" w:cs="Arial"/>
          <w:b/>
          <w:sz w:val="22"/>
          <w:szCs w:val="22"/>
        </w:rPr>
        <w:t>0</w:t>
      </w:r>
      <w:r w:rsidRPr="006E2A94">
        <w:rPr>
          <w:rFonts w:ascii="Nunito Sans" w:hAnsi="Nunito Sans" w:cs="Arial"/>
          <w:b/>
          <w:sz w:val="22"/>
          <w:szCs w:val="22"/>
        </w:rPr>
        <w:t>. Frecuencia del ramo y por tipo de vehículo</w:t>
      </w:r>
    </w:p>
    <w:p w14:paraId="6E60A7AD" w14:textId="6A2677A0" w:rsidR="00A20884" w:rsidRDefault="00A20884" w:rsidP="00A20884">
      <w:pPr>
        <w:spacing w:after="0" w:line="240" w:lineRule="auto"/>
        <w:jc w:val="center"/>
        <w:rPr>
          <w:rFonts w:ascii="Arial" w:hAnsi="Arial" w:cs="Arial"/>
          <w:sz w:val="22"/>
          <w:szCs w:val="22"/>
        </w:rPr>
      </w:pPr>
    </w:p>
    <w:p w14:paraId="061FFE26" w14:textId="4D77035F" w:rsidR="00C3616A" w:rsidRDefault="00C3616A" w:rsidP="00A20884">
      <w:pPr>
        <w:spacing w:after="0" w:line="240" w:lineRule="auto"/>
        <w:jc w:val="center"/>
        <w:rPr>
          <w:rFonts w:ascii="Arial" w:hAnsi="Arial" w:cs="Arial"/>
          <w:sz w:val="22"/>
          <w:szCs w:val="22"/>
        </w:rPr>
      </w:pPr>
      <w:r>
        <w:rPr>
          <w:noProof/>
          <w14:ligatures w14:val="standardContextual"/>
        </w:rPr>
        <w:drawing>
          <wp:inline distT="0" distB="0" distL="0" distR="0" wp14:anchorId="69C92A5A" wp14:editId="09F86A1F">
            <wp:extent cx="4755911" cy="2179122"/>
            <wp:effectExtent l="0" t="0" r="6985" b="0"/>
            <wp:docPr id="330377460" name="Gráfico 1">
              <a:extLst xmlns:a="http://schemas.openxmlformats.org/drawingml/2006/main">
                <a:ext uri="{FF2B5EF4-FFF2-40B4-BE49-F238E27FC236}">
                  <a16:creationId xmlns:a16="http://schemas.microsoft.com/office/drawing/2014/main" id="{A13D841A-F408-5958-4E2E-A385D4A194F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0D0D7EA7" w14:textId="498FC31C" w:rsidR="00A20884" w:rsidRPr="00980D96" w:rsidRDefault="00A20884" w:rsidP="00A20884">
      <w:pPr>
        <w:spacing w:after="0" w:line="240" w:lineRule="auto"/>
        <w:jc w:val="center"/>
        <w:rPr>
          <w:rFonts w:ascii="Nunito Sans" w:hAnsi="Nunito Sans" w:cs="Arial"/>
          <w:sz w:val="16"/>
          <w:szCs w:val="16"/>
        </w:rPr>
      </w:pPr>
      <w:r w:rsidRPr="00980D96">
        <w:rPr>
          <w:rFonts w:ascii="Nunito Sans" w:hAnsi="Nunito Sans" w:cs="Arial"/>
          <w:sz w:val="16"/>
          <w:szCs w:val="16"/>
        </w:rPr>
        <w:t>Fuente: F-363 y F-364.  Datos incluyen las estimaciones de octubre, noviembre y diciembre de 202</w:t>
      </w:r>
      <w:r w:rsidR="00047EDE" w:rsidRPr="00980D96">
        <w:rPr>
          <w:rFonts w:ascii="Nunito Sans" w:hAnsi="Nunito Sans" w:cs="Arial"/>
          <w:sz w:val="16"/>
          <w:szCs w:val="16"/>
        </w:rPr>
        <w:t>4</w:t>
      </w:r>
      <w:r w:rsidRPr="00980D96">
        <w:rPr>
          <w:rFonts w:ascii="Nunito Sans" w:hAnsi="Nunito Sans" w:cs="Arial"/>
          <w:sz w:val="16"/>
          <w:szCs w:val="16"/>
        </w:rPr>
        <w:t xml:space="preserve"> y de los siniestros pendientes de pago</w:t>
      </w:r>
      <w:r w:rsidR="00980D96" w:rsidRPr="00980D96">
        <w:rPr>
          <w:rFonts w:ascii="Nunito Sans" w:hAnsi="Nunito Sans" w:cs="Arial"/>
          <w:sz w:val="16"/>
          <w:szCs w:val="16"/>
        </w:rPr>
        <w:t>. *</w:t>
      </w:r>
      <w:r w:rsidRPr="00980D96">
        <w:rPr>
          <w:rFonts w:ascii="Nunito Sans" w:hAnsi="Nunito Sans" w:cs="Arial"/>
          <w:sz w:val="16"/>
          <w:szCs w:val="16"/>
        </w:rPr>
        <w:t xml:space="preserve"> para 202</w:t>
      </w:r>
      <w:r w:rsidR="00047EDE" w:rsidRPr="00980D96">
        <w:rPr>
          <w:rFonts w:ascii="Nunito Sans" w:hAnsi="Nunito Sans" w:cs="Arial"/>
          <w:sz w:val="16"/>
          <w:szCs w:val="16"/>
        </w:rPr>
        <w:t>5</w:t>
      </w:r>
      <w:r w:rsidRPr="00980D96">
        <w:rPr>
          <w:rFonts w:ascii="Nunito Sans" w:hAnsi="Nunito Sans" w:cs="Arial"/>
          <w:sz w:val="16"/>
          <w:szCs w:val="16"/>
        </w:rPr>
        <w:t>, se toma como referencia la frecuencia del 202</w:t>
      </w:r>
      <w:r w:rsidR="00047EDE" w:rsidRPr="00980D96">
        <w:rPr>
          <w:rFonts w:ascii="Nunito Sans" w:hAnsi="Nunito Sans" w:cs="Arial"/>
          <w:sz w:val="16"/>
          <w:szCs w:val="16"/>
        </w:rPr>
        <w:t>4</w:t>
      </w:r>
      <w:r w:rsidRPr="00980D96">
        <w:rPr>
          <w:rFonts w:ascii="Nunito Sans" w:hAnsi="Nunito Sans" w:cs="Arial"/>
          <w:sz w:val="16"/>
          <w:szCs w:val="16"/>
        </w:rPr>
        <w:t xml:space="preserve">. </w:t>
      </w:r>
    </w:p>
    <w:p w14:paraId="59C0883C" w14:textId="77777777" w:rsidR="00A20884" w:rsidRPr="003670D7" w:rsidRDefault="00A20884" w:rsidP="00A20884">
      <w:pPr>
        <w:spacing w:after="0" w:line="276" w:lineRule="auto"/>
        <w:jc w:val="center"/>
        <w:rPr>
          <w:rFonts w:ascii="Arial" w:hAnsi="Arial" w:cs="Arial"/>
          <w:b/>
          <w:sz w:val="22"/>
          <w:szCs w:val="22"/>
        </w:rPr>
      </w:pPr>
    </w:p>
    <w:p w14:paraId="4A374F25" w14:textId="77777777" w:rsidR="00A20884" w:rsidRPr="00980D96" w:rsidRDefault="00A20884" w:rsidP="00A20884">
      <w:pPr>
        <w:spacing w:after="0" w:line="240" w:lineRule="auto"/>
        <w:rPr>
          <w:rFonts w:ascii="Nunito Sans" w:hAnsi="Nunito Sans" w:cs="Arial"/>
          <w:sz w:val="22"/>
          <w:szCs w:val="22"/>
        </w:rPr>
      </w:pPr>
    </w:p>
    <w:p w14:paraId="46E4271E" w14:textId="2246F3BA" w:rsidR="00A20884" w:rsidRPr="00980D96" w:rsidRDefault="006C3FD9" w:rsidP="00E35D8C">
      <w:pPr>
        <w:pStyle w:val="Ttulo2"/>
        <w:numPr>
          <w:ilvl w:val="4"/>
          <w:numId w:val="16"/>
        </w:numPr>
        <w:rPr>
          <w:rFonts w:ascii="Nunito Sans" w:hAnsi="Nunito Sans" w:cs="Arial"/>
          <w:b/>
          <w:color w:val="000000" w:themeColor="text1"/>
          <w:sz w:val="22"/>
          <w:szCs w:val="22"/>
        </w:rPr>
      </w:pPr>
      <w:bookmarkStart w:id="45" w:name="_Toc184992702"/>
      <w:r>
        <w:rPr>
          <w:rFonts w:ascii="Nunito Sans" w:hAnsi="Nunito Sans" w:cs="Arial"/>
          <w:b/>
          <w:color w:val="000000" w:themeColor="text1"/>
          <w:sz w:val="22"/>
          <w:szCs w:val="22"/>
        </w:rPr>
        <w:t>Severidad (c</w:t>
      </w:r>
      <w:r w:rsidR="00A20884" w:rsidRPr="00980D96">
        <w:rPr>
          <w:rFonts w:ascii="Nunito Sans" w:hAnsi="Nunito Sans" w:cs="Arial"/>
          <w:b/>
          <w:color w:val="000000" w:themeColor="text1"/>
          <w:sz w:val="22"/>
          <w:szCs w:val="22"/>
        </w:rPr>
        <w:t>osto medio</w:t>
      </w:r>
      <w:r>
        <w:rPr>
          <w:rFonts w:ascii="Nunito Sans" w:hAnsi="Nunito Sans" w:cs="Arial"/>
          <w:b/>
          <w:color w:val="000000" w:themeColor="text1"/>
          <w:sz w:val="22"/>
          <w:szCs w:val="22"/>
        </w:rPr>
        <w:t>)</w:t>
      </w:r>
      <w:r w:rsidR="00A20884" w:rsidRPr="00980D96">
        <w:rPr>
          <w:rFonts w:ascii="Nunito Sans" w:hAnsi="Nunito Sans" w:cs="Arial"/>
          <w:b/>
          <w:color w:val="000000" w:themeColor="text1"/>
          <w:sz w:val="22"/>
          <w:szCs w:val="22"/>
        </w:rPr>
        <w:t>.</w:t>
      </w:r>
      <w:bookmarkEnd w:id="45"/>
    </w:p>
    <w:p w14:paraId="39BD7A39" w14:textId="77777777" w:rsidR="00A20884" w:rsidRPr="00980D96" w:rsidRDefault="00A20884" w:rsidP="00A20884">
      <w:pPr>
        <w:rPr>
          <w:rFonts w:ascii="Nunito Sans" w:hAnsi="Nunito Sans"/>
        </w:rPr>
      </w:pPr>
    </w:p>
    <w:p w14:paraId="3506ABC2" w14:textId="4710C5DF" w:rsidR="00A20884" w:rsidRPr="00980D96" w:rsidRDefault="006C3FD9" w:rsidP="00A20884">
      <w:pPr>
        <w:jc w:val="both"/>
        <w:rPr>
          <w:rFonts w:ascii="Nunito Sans" w:hAnsi="Nunito Sans" w:cs="Arial"/>
          <w:sz w:val="22"/>
          <w:szCs w:val="22"/>
        </w:rPr>
      </w:pPr>
      <w:r>
        <w:rPr>
          <w:rFonts w:ascii="Nunito Sans" w:hAnsi="Nunito Sans" w:cs="Arial"/>
          <w:sz w:val="22"/>
          <w:szCs w:val="22"/>
        </w:rPr>
        <w:t>La severidad o</w:t>
      </w:r>
      <w:r w:rsidR="00A20884" w:rsidRPr="00980D96">
        <w:rPr>
          <w:rFonts w:ascii="Nunito Sans" w:hAnsi="Nunito Sans" w:cs="Arial"/>
          <w:sz w:val="22"/>
          <w:szCs w:val="22"/>
        </w:rPr>
        <w:t xml:space="preserve"> costo promedio que pagan las entidades aseguradoras por siniestro </w:t>
      </w:r>
      <w:proofErr w:type="gramStart"/>
      <w:r w:rsidR="00A20884" w:rsidRPr="00980D96">
        <w:rPr>
          <w:rFonts w:ascii="Nunito Sans" w:hAnsi="Nunito Sans" w:cs="Arial"/>
          <w:sz w:val="22"/>
          <w:szCs w:val="22"/>
        </w:rPr>
        <w:t>reportado,</w:t>
      </w:r>
      <w:proofErr w:type="gramEnd"/>
      <w:r w:rsidR="00A20884" w:rsidRPr="00980D96">
        <w:rPr>
          <w:rFonts w:ascii="Nunito Sans" w:hAnsi="Nunito Sans" w:cs="Arial"/>
          <w:sz w:val="22"/>
          <w:szCs w:val="22"/>
        </w:rPr>
        <w:t xml:space="preserve"> se calcula como el cociente entre el valor pagado de los siniestros y el número total de siniestros. Definida como:</w:t>
      </w:r>
    </w:p>
    <w:p w14:paraId="5BF7FD27" w14:textId="77777777" w:rsidR="00A20884" w:rsidRPr="00980D96" w:rsidRDefault="00000000" w:rsidP="00A20884">
      <w:pPr>
        <w:rPr>
          <w:rFonts w:ascii="Nunito Sans" w:hAnsi="Nunito Sans"/>
          <w:sz w:val="24"/>
        </w:rPr>
      </w:pPr>
      <m:oMathPara>
        <m:oMath>
          <m:sSub>
            <m:sSubPr>
              <m:ctrlPr>
                <w:rPr>
                  <w:rFonts w:ascii="Cambria Math" w:hAnsi="Cambria Math"/>
                  <w:i/>
                  <w:sz w:val="24"/>
                </w:rPr>
              </m:ctrlPr>
            </m:sSubPr>
            <m:e>
              <m:acc>
                <m:accPr>
                  <m:chr m:val="̅"/>
                  <m:ctrlPr>
                    <w:rPr>
                      <w:rFonts w:ascii="Cambria Math" w:hAnsi="Cambria Math"/>
                      <w:i/>
                      <w:sz w:val="24"/>
                    </w:rPr>
                  </m:ctrlPr>
                </m:accPr>
                <m:e>
                  <m:r>
                    <w:rPr>
                      <w:rFonts w:ascii="Cambria Math" w:hAnsi="Cambria Math"/>
                      <w:sz w:val="24"/>
                    </w:rPr>
                    <m:t>S</m:t>
                  </m:r>
                </m:e>
              </m:acc>
            </m:e>
            <m:sub>
              <m:r>
                <w:rPr>
                  <w:rFonts w:ascii="Cambria Math" w:hAnsi="Cambria Math"/>
                  <w:sz w:val="24"/>
                </w:rPr>
                <m:t>t+1</m:t>
              </m:r>
            </m:sub>
          </m:sSub>
          <m:d>
            <m:dPr>
              <m:ctrlPr>
                <w:rPr>
                  <w:rFonts w:ascii="Cambria Math" w:hAnsi="Cambria Math"/>
                  <w:i/>
                  <w:sz w:val="24"/>
                </w:rPr>
              </m:ctrlPr>
            </m:dPr>
            <m:e>
              <m:r>
                <w:rPr>
                  <w:rFonts w:ascii="Cambria Math" w:hAnsi="Cambria Math"/>
                  <w:sz w:val="24"/>
                </w:rPr>
                <m:t>c</m:t>
              </m:r>
            </m:e>
          </m:d>
          <m:r>
            <w:rPr>
              <w:rFonts w:ascii="Cambria Math" w:hAnsi="Cambria Math"/>
              <w:sz w:val="24"/>
            </w:rPr>
            <m:t>=</m:t>
          </m:r>
          <m:f>
            <m:fPr>
              <m:ctrlPr>
                <w:rPr>
                  <w:rFonts w:ascii="Cambria Math" w:hAnsi="Cambria Math"/>
                  <w:i/>
                  <w:sz w:val="24"/>
                </w:rPr>
              </m:ctrlPr>
            </m:fPr>
            <m:num>
              <m:sSub>
                <m:sSubPr>
                  <m:ctrlPr>
                    <w:rPr>
                      <w:rFonts w:ascii="Cambria Math" w:hAnsi="Cambria Math"/>
                      <w:i/>
                      <w:sz w:val="24"/>
                    </w:rPr>
                  </m:ctrlPr>
                </m:sSubPr>
                <m:e>
                  <m:r>
                    <w:rPr>
                      <w:rFonts w:ascii="Cambria Math" w:hAnsi="Cambria Math"/>
                      <w:sz w:val="24"/>
                    </w:rPr>
                    <m:t>M</m:t>
                  </m:r>
                </m:e>
                <m:sub>
                  <m:r>
                    <w:rPr>
                      <w:rFonts w:ascii="Cambria Math" w:hAnsi="Cambria Math"/>
                      <w:sz w:val="24"/>
                    </w:rPr>
                    <m:t>t+1</m:t>
                  </m:r>
                </m:sub>
              </m:sSub>
              <m:r>
                <w:rPr>
                  <w:rFonts w:ascii="Cambria Math" w:hAnsi="Cambria Math"/>
                  <w:sz w:val="24"/>
                </w:rPr>
                <m:t>(c)</m:t>
              </m:r>
            </m:num>
            <m:den>
              <m:sSub>
                <m:sSubPr>
                  <m:ctrlPr>
                    <w:rPr>
                      <w:rFonts w:ascii="Cambria Math" w:hAnsi="Cambria Math"/>
                      <w:i/>
                      <w:sz w:val="24"/>
                    </w:rPr>
                  </m:ctrlPr>
                </m:sSubPr>
                <m:e>
                  <m:r>
                    <w:rPr>
                      <w:rFonts w:ascii="Cambria Math" w:hAnsi="Cambria Math"/>
                      <w:sz w:val="24"/>
                    </w:rPr>
                    <m:t>N</m:t>
                  </m:r>
                </m:e>
                <m:sub>
                  <m:r>
                    <w:rPr>
                      <w:rFonts w:ascii="Cambria Math" w:hAnsi="Cambria Math"/>
                      <w:sz w:val="24"/>
                    </w:rPr>
                    <m:t>t+1</m:t>
                  </m:r>
                </m:sub>
              </m:sSub>
              <m:r>
                <w:rPr>
                  <w:rFonts w:ascii="Cambria Math" w:hAnsi="Cambria Math"/>
                  <w:sz w:val="24"/>
                </w:rPr>
                <m:t>(c)</m:t>
              </m:r>
            </m:den>
          </m:f>
        </m:oMath>
      </m:oMathPara>
    </w:p>
    <w:p w14:paraId="53B7AC8A" w14:textId="77777777" w:rsidR="00A20884" w:rsidRPr="00A844CD" w:rsidRDefault="00A20884" w:rsidP="00A20884">
      <w:pPr>
        <w:rPr>
          <w:rFonts w:ascii="Nunito Sans" w:hAnsi="Nunito Sans"/>
          <w:sz w:val="22"/>
          <w:szCs w:val="20"/>
        </w:rPr>
      </w:pPr>
      <w:r w:rsidRPr="00A844CD">
        <w:rPr>
          <w:rFonts w:ascii="Nunito Sans" w:hAnsi="Nunito Sans"/>
          <w:sz w:val="22"/>
          <w:szCs w:val="20"/>
        </w:rPr>
        <w:t>Donde,</w:t>
      </w:r>
    </w:p>
    <w:p w14:paraId="48630F23" w14:textId="2DFB9A2D" w:rsidR="00A20884" w:rsidRPr="00980D96" w:rsidRDefault="00000000" w:rsidP="00A20884">
      <w:pPr>
        <w:rPr>
          <w:rFonts w:ascii="Nunito Sans" w:hAnsi="Nunito Sans"/>
          <w:sz w:val="22"/>
          <w:szCs w:val="22"/>
        </w:rPr>
      </w:pPr>
      <m:oMath>
        <m:sSub>
          <m:sSubPr>
            <m:ctrlPr>
              <w:rPr>
                <w:rFonts w:ascii="Cambria Math" w:hAnsi="Cambria Math"/>
                <w:i/>
                <w:sz w:val="22"/>
                <w:szCs w:val="22"/>
              </w:rPr>
            </m:ctrlPr>
          </m:sSubPr>
          <m:e>
            <m:acc>
              <m:accPr>
                <m:chr m:val="̅"/>
                <m:ctrlPr>
                  <w:rPr>
                    <w:rFonts w:ascii="Cambria Math" w:hAnsi="Cambria Math"/>
                    <w:i/>
                    <w:sz w:val="22"/>
                    <w:szCs w:val="22"/>
                  </w:rPr>
                </m:ctrlPr>
              </m:accPr>
              <m:e>
                <m:r>
                  <w:rPr>
                    <w:rFonts w:ascii="Cambria Math" w:hAnsi="Cambria Math"/>
                    <w:sz w:val="22"/>
                    <w:szCs w:val="22"/>
                  </w:rPr>
                  <m:t>S</m:t>
                </m:r>
              </m:e>
            </m:acc>
          </m:e>
          <m:sub>
            <m:r>
              <w:rPr>
                <w:rFonts w:ascii="Cambria Math" w:hAnsi="Cambria Math"/>
                <w:sz w:val="22"/>
                <w:szCs w:val="22"/>
              </w:rPr>
              <m:t>t+1</m:t>
            </m:r>
          </m:sub>
        </m:sSub>
        <m:d>
          <m:dPr>
            <m:ctrlPr>
              <w:rPr>
                <w:rFonts w:ascii="Cambria Math" w:hAnsi="Cambria Math"/>
                <w:i/>
                <w:sz w:val="22"/>
                <w:szCs w:val="22"/>
              </w:rPr>
            </m:ctrlPr>
          </m:dPr>
          <m:e>
            <m:r>
              <w:rPr>
                <w:rFonts w:ascii="Cambria Math" w:hAnsi="Cambria Math"/>
                <w:sz w:val="22"/>
                <w:szCs w:val="22"/>
              </w:rPr>
              <m:t>c</m:t>
            </m:r>
          </m:e>
        </m:d>
        <m:r>
          <w:rPr>
            <w:rFonts w:ascii="Cambria Math" w:hAnsi="Cambria Math"/>
            <w:sz w:val="22"/>
            <w:szCs w:val="22"/>
          </w:rPr>
          <m:t>:</m:t>
        </m:r>
      </m:oMath>
      <w:r w:rsidR="00A20884" w:rsidRPr="00980D96">
        <w:rPr>
          <w:rFonts w:ascii="Nunito Sans" w:hAnsi="Nunito Sans"/>
          <w:sz w:val="22"/>
          <w:szCs w:val="22"/>
        </w:rPr>
        <w:t xml:space="preserve"> </w:t>
      </w:r>
      <w:r w:rsidR="00A20884" w:rsidRPr="00980D96">
        <w:rPr>
          <w:rFonts w:ascii="Nunito Sans" w:hAnsi="Nunito Sans" w:cs="Arial"/>
          <w:sz w:val="22"/>
          <w:szCs w:val="22"/>
        </w:rPr>
        <w:t xml:space="preserve">Valor promedio </w:t>
      </w:r>
      <w:r w:rsidR="009F3D79">
        <w:rPr>
          <w:rFonts w:ascii="Nunito Sans" w:hAnsi="Nunito Sans" w:cs="Arial"/>
          <w:sz w:val="22"/>
          <w:szCs w:val="22"/>
        </w:rPr>
        <w:t xml:space="preserve">proyectado </w:t>
      </w:r>
      <w:r w:rsidR="00A20884" w:rsidRPr="00980D96">
        <w:rPr>
          <w:rFonts w:ascii="Nunito Sans" w:hAnsi="Nunito Sans" w:cs="Arial"/>
          <w:sz w:val="22"/>
          <w:szCs w:val="22"/>
        </w:rPr>
        <w:t xml:space="preserve">del siniestro en la categoría </w:t>
      </w:r>
      <m:oMath>
        <m:r>
          <w:rPr>
            <w:rFonts w:ascii="Cambria Math" w:hAnsi="Cambria Math" w:cs="Arial"/>
            <w:sz w:val="22"/>
            <w:szCs w:val="22"/>
          </w:rPr>
          <m:t>c</m:t>
        </m:r>
      </m:oMath>
      <w:r w:rsidR="00A20884" w:rsidRPr="00980D96">
        <w:rPr>
          <w:rFonts w:ascii="Nunito Sans" w:hAnsi="Nunito Sans" w:cs="Arial"/>
          <w:sz w:val="22"/>
          <w:szCs w:val="22"/>
        </w:rPr>
        <w:t xml:space="preserve"> para 202</w:t>
      </w:r>
      <w:r w:rsidR="00874297" w:rsidRPr="00980D96">
        <w:rPr>
          <w:rFonts w:ascii="Nunito Sans" w:hAnsi="Nunito Sans" w:cs="Arial"/>
          <w:sz w:val="22"/>
          <w:szCs w:val="22"/>
        </w:rPr>
        <w:t>5</w:t>
      </w:r>
      <w:r w:rsidR="00B24AD5" w:rsidRPr="00980D96">
        <w:rPr>
          <w:rFonts w:ascii="Nunito Sans" w:hAnsi="Nunito Sans" w:cs="Arial"/>
          <w:sz w:val="22"/>
          <w:szCs w:val="22"/>
        </w:rPr>
        <w:t>.</w:t>
      </w:r>
    </w:p>
    <w:p w14:paraId="1B4885DD" w14:textId="59E0A68F" w:rsidR="00A20884" w:rsidRPr="00980D96" w:rsidRDefault="00000000" w:rsidP="00A20884">
      <w:pPr>
        <w:rPr>
          <w:rFonts w:ascii="Nunito Sans" w:hAnsi="Nunito Sans"/>
          <w:sz w:val="22"/>
          <w:szCs w:val="22"/>
        </w:rPr>
      </w:pPr>
      <m:oMath>
        <m:sSub>
          <m:sSubPr>
            <m:ctrlPr>
              <w:rPr>
                <w:rFonts w:ascii="Cambria Math" w:hAnsi="Cambria Math"/>
                <w:i/>
                <w:sz w:val="22"/>
                <w:szCs w:val="22"/>
              </w:rPr>
            </m:ctrlPr>
          </m:sSubPr>
          <m:e>
            <m:r>
              <w:rPr>
                <w:rFonts w:ascii="Cambria Math" w:hAnsi="Cambria Math"/>
                <w:sz w:val="22"/>
                <w:szCs w:val="22"/>
              </w:rPr>
              <m:t>N</m:t>
            </m:r>
          </m:e>
          <m:sub>
            <m:r>
              <w:rPr>
                <w:rFonts w:ascii="Cambria Math" w:hAnsi="Cambria Math"/>
                <w:sz w:val="22"/>
                <w:szCs w:val="22"/>
              </w:rPr>
              <m:t>t+1</m:t>
            </m:r>
          </m:sub>
        </m:sSub>
        <m:d>
          <m:dPr>
            <m:ctrlPr>
              <w:rPr>
                <w:rFonts w:ascii="Cambria Math" w:hAnsi="Cambria Math"/>
                <w:i/>
                <w:sz w:val="22"/>
                <w:szCs w:val="22"/>
              </w:rPr>
            </m:ctrlPr>
          </m:dPr>
          <m:e>
            <m:r>
              <w:rPr>
                <w:rFonts w:ascii="Cambria Math" w:hAnsi="Cambria Math"/>
                <w:sz w:val="22"/>
                <w:szCs w:val="22"/>
              </w:rPr>
              <m:t>c</m:t>
            </m:r>
          </m:e>
        </m:d>
        <m:r>
          <w:rPr>
            <w:rFonts w:ascii="Cambria Math" w:hAnsi="Cambria Math"/>
            <w:sz w:val="22"/>
            <w:szCs w:val="22"/>
          </w:rPr>
          <m:t>:</m:t>
        </m:r>
      </m:oMath>
      <w:r w:rsidR="00A20884" w:rsidRPr="00980D96">
        <w:rPr>
          <w:rFonts w:ascii="Nunito Sans" w:hAnsi="Nunito Sans"/>
          <w:sz w:val="22"/>
          <w:szCs w:val="22"/>
        </w:rPr>
        <w:t xml:space="preserve"> </w:t>
      </w:r>
      <w:r w:rsidR="00A20884" w:rsidRPr="00980D96">
        <w:rPr>
          <w:rFonts w:ascii="Nunito Sans" w:hAnsi="Nunito Sans" w:cs="Arial"/>
          <w:sz w:val="22"/>
          <w:szCs w:val="22"/>
        </w:rPr>
        <w:t>Número de siniestros ocurridos</w:t>
      </w:r>
      <w:r w:rsidR="00B70F2E">
        <w:rPr>
          <w:rFonts w:ascii="Nunito Sans" w:hAnsi="Nunito Sans" w:cs="Arial"/>
          <w:sz w:val="22"/>
          <w:szCs w:val="22"/>
        </w:rPr>
        <w:t xml:space="preserve"> </w:t>
      </w:r>
      <w:r w:rsidR="009F3D79">
        <w:rPr>
          <w:rFonts w:ascii="Nunito Sans" w:hAnsi="Nunito Sans" w:cs="Arial"/>
          <w:sz w:val="22"/>
          <w:szCs w:val="22"/>
        </w:rPr>
        <w:t>proyectados</w:t>
      </w:r>
      <w:r w:rsidR="009F3D79" w:rsidRPr="00980D96">
        <w:rPr>
          <w:rFonts w:ascii="Nunito Sans" w:hAnsi="Nunito Sans" w:cs="Arial"/>
          <w:sz w:val="22"/>
          <w:szCs w:val="22"/>
        </w:rPr>
        <w:t xml:space="preserve"> </w:t>
      </w:r>
      <w:r w:rsidR="00A20884" w:rsidRPr="00980D96">
        <w:rPr>
          <w:rFonts w:ascii="Nunito Sans" w:hAnsi="Nunito Sans" w:cs="Arial"/>
          <w:sz w:val="22"/>
          <w:szCs w:val="22"/>
        </w:rPr>
        <w:t xml:space="preserve">de la categoría </w:t>
      </w:r>
      <m:oMath>
        <m:r>
          <w:rPr>
            <w:rFonts w:ascii="Cambria Math" w:hAnsi="Cambria Math" w:cs="Arial"/>
            <w:sz w:val="22"/>
            <w:szCs w:val="22"/>
          </w:rPr>
          <m:t>c</m:t>
        </m:r>
      </m:oMath>
      <w:r w:rsidR="00A20884" w:rsidRPr="00980D96">
        <w:rPr>
          <w:rFonts w:ascii="Nunito Sans" w:hAnsi="Nunito Sans" w:cs="Arial"/>
          <w:sz w:val="22"/>
          <w:szCs w:val="22"/>
        </w:rPr>
        <w:t xml:space="preserve"> para 202</w:t>
      </w:r>
      <w:r w:rsidR="00874297" w:rsidRPr="00980D96">
        <w:rPr>
          <w:rFonts w:ascii="Nunito Sans" w:hAnsi="Nunito Sans" w:cs="Arial"/>
          <w:sz w:val="22"/>
          <w:szCs w:val="22"/>
        </w:rPr>
        <w:t>5</w:t>
      </w:r>
      <w:r w:rsidR="00B24AD5" w:rsidRPr="00980D96">
        <w:rPr>
          <w:rFonts w:ascii="Nunito Sans" w:hAnsi="Nunito Sans" w:cs="Arial"/>
          <w:sz w:val="22"/>
          <w:szCs w:val="22"/>
        </w:rPr>
        <w:t>.</w:t>
      </w:r>
    </w:p>
    <w:p w14:paraId="48442216" w14:textId="7DE4B25E" w:rsidR="00A20884" w:rsidRPr="00980D96" w:rsidRDefault="00000000" w:rsidP="00A20884">
      <w:pPr>
        <w:jc w:val="both"/>
        <w:rPr>
          <w:rFonts w:ascii="Nunito Sans" w:hAnsi="Nunito Sans" w:cs="Arial"/>
          <w:sz w:val="22"/>
          <w:szCs w:val="22"/>
        </w:rPr>
      </w:pPr>
      <m:oMath>
        <m:sSub>
          <m:sSubPr>
            <m:ctrlPr>
              <w:rPr>
                <w:rFonts w:ascii="Cambria Math" w:hAnsi="Cambria Math"/>
                <w:i/>
                <w:sz w:val="22"/>
                <w:szCs w:val="22"/>
              </w:rPr>
            </m:ctrlPr>
          </m:sSubPr>
          <m:e>
            <m:r>
              <w:rPr>
                <w:rFonts w:ascii="Cambria Math" w:hAnsi="Cambria Math"/>
                <w:sz w:val="22"/>
                <w:szCs w:val="22"/>
              </w:rPr>
              <m:t>M</m:t>
            </m:r>
          </m:e>
          <m:sub>
            <m:r>
              <w:rPr>
                <w:rFonts w:ascii="Cambria Math" w:hAnsi="Cambria Math"/>
                <w:sz w:val="22"/>
                <w:szCs w:val="22"/>
              </w:rPr>
              <m:t>t+1</m:t>
            </m:r>
          </m:sub>
        </m:sSub>
        <m:r>
          <w:rPr>
            <w:rFonts w:ascii="Cambria Math" w:hAnsi="Cambria Math"/>
            <w:sz w:val="22"/>
            <w:szCs w:val="22"/>
          </w:rPr>
          <m:t>(c):</m:t>
        </m:r>
      </m:oMath>
      <w:r w:rsidR="00A20884" w:rsidRPr="00980D96">
        <w:rPr>
          <w:rFonts w:ascii="Nunito Sans" w:hAnsi="Nunito Sans"/>
          <w:sz w:val="22"/>
          <w:szCs w:val="22"/>
        </w:rPr>
        <w:t xml:space="preserve"> </w:t>
      </w:r>
      <w:proofErr w:type="gramStart"/>
      <w:r w:rsidR="00A20884" w:rsidRPr="00980D96">
        <w:rPr>
          <w:rFonts w:ascii="Nunito Sans" w:hAnsi="Nunito Sans" w:cs="Arial"/>
          <w:sz w:val="22"/>
          <w:szCs w:val="22"/>
        </w:rPr>
        <w:t xml:space="preserve">Valor </w:t>
      </w:r>
      <w:r w:rsidR="00E70124">
        <w:rPr>
          <w:rFonts w:ascii="Nunito Sans" w:hAnsi="Nunito Sans" w:cs="Arial"/>
          <w:sz w:val="22"/>
          <w:szCs w:val="22"/>
        </w:rPr>
        <w:t xml:space="preserve">a </w:t>
      </w:r>
      <w:r w:rsidR="00A20884" w:rsidRPr="00980D96">
        <w:rPr>
          <w:rFonts w:ascii="Nunito Sans" w:hAnsi="Nunito Sans" w:cs="Arial"/>
          <w:sz w:val="22"/>
          <w:szCs w:val="22"/>
        </w:rPr>
        <w:t>paga</w:t>
      </w:r>
      <w:r w:rsidR="00E70124">
        <w:rPr>
          <w:rFonts w:ascii="Nunito Sans" w:hAnsi="Nunito Sans" w:cs="Arial"/>
          <w:sz w:val="22"/>
          <w:szCs w:val="22"/>
        </w:rPr>
        <w:t>r</w:t>
      </w:r>
      <w:proofErr w:type="gramEnd"/>
      <w:r w:rsidR="00A20884" w:rsidRPr="00980D96">
        <w:rPr>
          <w:rFonts w:ascii="Nunito Sans" w:hAnsi="Nunito Sans" w:cs="Arial"/>
          <w:sz w:val="22"/>
          <w:szCs w:val="22"/>
        </w:rPr>
        <w:t xml:space="preserve"> de los siniestros en la categoría </w:t>
      </w:r>
      <m:oMath>
        <m:r>
          <w:rPr>
            <w:rFonts w:ascii="Cambria Math" w:hAnsi="Cambria Math" w:cs="Arial"/>
            <w:sz w:val="22"/>
            <w:szCs w:val="22"/>
          </w:rPr>
          <m:t>c</m:t>
        </m:r>
      </m:oMath>
      <w:r w:rsidR="00A20884" w:rsidRPr="00980D96">
        <w:rPr>
          <w:rFonts w:ascii="Nunito Sans" w:hAnsi="Nunito Sans" w:cs="Arial"/>
          <w:sz w:val="22"/>
          <w:szCs w:val="22"/>
        </w:rPr>
        <w:t xml:space="preserve"> para 202</w:t>
      </w:r>
      <w:r w:rsidR="00874297" w:rsidRPr="00980D96">
        <w:rPr>
          <w:rFonts w:ascii="Nunito Sans" w:hAnsi="Nunito Sans" w:cs="Arial"/>
          <w:sz w:val="22"/>
          <w:szCs w:val="22"/>
        </w:rPr>
        <w:t>5</w:t>
      </w:r>
      <w:r w:rsidR="00B24AD5" w:rsidRPr="00980D96">
        <w:rPr>
          <w:rFonts w:ascii="Nunito Sans" w:hAnsi="Nunito Sans" w:cs="Arial"/>
          <w:sz w:val="22"/>
          <w:szCs w:val="22"/>
        </w:rPr>
        <w:t>.</w:t>
      </w:r>
    </w:p>
    <w:p w14:paraId="7625ECE3" w14:textId="1CD9B679" w:rsidR="009D7939" w:rsidRPr="00980D96" w:rsidRDefault="00A20884" w:rsidP="00A20884">
      <w:pPr>
        <w:jc w:val="both"/>
        <w:rPr>
          <w:rFonts w:ascii="Nunito Sans" w:hAnsi="Nunito Sans" w:cs="Arial"/>
          <w:sz w:val="22"/>
          <w:szCs w:val="22"/>
        </w:rPr>
      </w:pPr>
      <w:r w:rsidRPr="00980D96">
        <w:rPr>
          <w:rFonts w:ascii="Nunito Sans" w:hAnsi="Nunito Sans" w:cs="Arial"/>
          <w:sz w:val="22"/>
          <w:szCs w:val="22"/>
        </w:rPr>
        <w:t>Para su cálculo se requiere estimar el valor a pagar en pesos por ocurrencias de siniestros en 202</w:t>
      </w:r>
      <w:r w:rsidR="00874297" w:rsidRPr="00980D96">
        <w:rPr>
          <w:rFonts w:ascii="Nunito Sans" w:hAnsi="Nunito Sans" w:cs="Arial"/>
          <w:sz w:val="22"/>
          <w:szCs w:val="22"/>
        </w:rPr>
        <w:t>5</w:t>
      </w:r>
      <w:r w:rsidRPr="00980D96">
        <w:rPr>
          <w:rFonts w:ascii="Nunito Sans" w:hAnsi="Nunito Sans" w:cs="Arial"/>
          <w:sz w:val="22"/>
          <w:szCs w:val="22"/>
        </w:rPr>
        <w:t>.</w:t>
      </w:r>
    </w:p>
    <w:p w14:paraId="3F0115F7" w14:textId="5451CE56" w:rsidR="00A20884" w:rsidRPr="00980D96" w:rsidRDefault="00A20884" w:rsidP="00A20884">
      <w:pPr>
        <w:jc w:val="both"/>
        <w:rPr>
          <w:rFonts w:ascii="Nunito Sans" w:eastAsiaTheme="majorEastAsia" w:hAnsi="Nunito Sans" w:cs="Arial"/>
          <w:b/>
          <w:color w:val="000000" w:themeColor="text1"/>
          <w:sz w:val="22"/>
          <w:szCs w:val="22"/>
        </w:rPr>
      </w:pPr>
      <w:r w:rsidRPr="00980D96">
        <w:rPr>
          <w:rFonts w:ascii="Nunito Sans" w:eastAsiaTheme="majorEastAsia" w:hAnsi="Nunito Sans" w:cs="Arial"/>
          <w:b/>
          <w:color w:val="000000" w:themeColor="text1"/>
          <w:sz w:val="22"/>
          <w:szCs w:val="22"/>
        </w:rPr>
        <w:t>Valor en pesos para ocurrencias de 202</w:t>
      </w:r>
      <w:r w:rsidR="00874297" w:rsidRPr="00980D96">
        <w:rPr>
          <w:rFonts w:ascii="Nunito Sans" w:eastAsiaTheme="majorEastAsia" w:hAnsi="Nunito Sans" w:cs="Arial"/>
          <w:b/>
          <w:color w:val="000000" w:themeColor="text1"/>
          <w:sz w:val="22"/>
          <w:szCs w:val="22"/>
        </w:rPr>
        <w:t>5</w:t>
      </w:r>
    </w:p>
    <w:p w14:paraId="27B46F96" w14:textId="6701D621" w:rsidR="00A20884" w:rsidRPr="00980D96" w:rsidRDefault="00A20884" w:rsidP="00A20884">
      <w:pPr>
        <w:jc w:val="both"/>
        <w:rPr>
          <w:rFonts w:ascii="Nunito Sans" w:hAnsi="Nunito Sans" w:cs="Arial"/>
          <w:sz w:val="22"/>
          <w:szCs w:val="22"/>
        </w:rPr>
      </w:pPr>
      <w:r w:rsidRPr="00980D96">
        <w:rPr>
          <w:rFonts w:ascii="Nunito Sans" w:hAnsi="Nunito Sans" w:cs="Arial"/>
          <w:sz w:val="22"/>
          <w:szCs w:val="22"/>
        </w:rPr>
        <w:t xml:space="preserve">Para estimar el valor en pesos se emplea la metodología descrita en la nota técnica. Donde el valor </w:t>
      </w:r>
      <w:r w:rsidR="003E395E">
        <w:rPr>
          <w:rFonts w:ascii="Nunito Sans" w:hAnsi="Nunito Sans" w:cs="Arial"/>
          <w:sz w:val="22"/>
          <w:szCs w:val="22"/>
        </w:rPr>
        <w:t>a pagar</w:t>
      </w:r>
      <w:r w:rsidR="003E395E" w:rsidRPr="00980D96">
        <w:rPr>
          <w:rFonts w:ascii="Nunito Sans" w:hAnsi="Nunito Sans" w:cs="Arial"/>
          <w:sz w:val="22"/>
          <w:szCs w:val="22"/>
        </w:rPr>
        <w:t xml:space="preserve"> </w:t>
      </w:r>
      <w:r w:rsidRPr="00980D96">
        <w:rPr>
          <w:rFonts w:ascii="Nunito Sans" w:hAnsi="Nunito Sans" w:cs="Arial"/>
          <w:sz w:val="22"/>
          <w:szCs w:val="22"/>
        </w:rPr>
        <w:t xml:space="preserve">de los siniestros en cada categoría </w:t>
      </w:r>
      <m:oMath>
        <m:r>
          <w:rPr>
            <w:rFonts w:ascii="Cambria Math" w:hAnsi="Cambria Math" w:cs="Arial"/>
            <w:sz w:val="22"/>
            <w:szCs w:val="22"/>
          </w:rPr>
          <m:t>c</m:t>
        </m:r>
      </m:oMath>
      <w:r w:rsidRPr="00980D96">
        <w:rPr>
          <w:rFonts w:ascii="Nunito Sans" w:hAnsi="Nunito Sans" w:cs="Arial"/>
          <w:sz w:val="22"/>
          <w:szCs w:val="22"/>
        </w:rPr>
        <w:t xml:space="preserve"> para 202</w:t>
      </w:r>
      <w:r w:rsidR="00874297" w:rsidRPr="00980D96">
        <w:rPr>
          <w:rFonts w:ascii="Nunito Sans" w:hAnsi="Nunito Sans" w:cs="Arial"/>
          <w:sz w:val="22"/>
          <w:szCs w:val="22"/>
        </w:rPr>
        <w:t>5</w:t>
      </w:r>
      <w:r w:rsidRPr="00980D96">
        <w:rPr>
          <w:rFonts w:ascii="Nunito Sans" w:hAnsi="Nunito Sans" w:cs="Arial"/>
          <w:sz w:val="22"/>
          <w:szCs w:val="22"/>
        </w:rPr>
        <w:t xml:space="preserve"> </w:t>
      </w:r>
      <m:oMath>
        <m:sSub>
          <m:sSubPr>
            <m:ctrlPr>
              <w:rPr>
                <w:rFonts w:ascii="Cambria Math" w:hAnsi="Cambria Math" w:cs="Arial"/>
                <w:i/>
                <w:sz w:val="22"/>
                <w:szCs w:val="22"/>
              </w:rPr>
            </m:ctrlPr>
          </m:sSubPr>
          <m:e>
            <m:r>
              <w:rPr>
                <w:rFonts w:ascii="Cambria Math" w:hAnsi="Cambria Math" w:cs="Arial"/>
                <w:sz w:val="22"/>
                <w:szCs w:val="22"/>
              </w:rPr>
              <m:t>M</m:t>
            </m:r>
          </m:e>
          <m:sub>
            <m:r>
              <w:rPr>
                <w:rFonts w:ascii="Cambria Math" w:hAnsi="Cambria Math" w:cs="Arial"/>
                <w:sz w:val="22"/>
                <w:szCs w:val="22"/>
              </w:rPr>
              <m:t>t+1</m:t>
            </m:r>
          </m:sub>
        </m:sSub>
        <m:r>
          <w:rPr>
            <w:rFonts w:ascii="Cambria Math" w:hAnsi="Cambria Math" w:cs="Arial"/>
            <w:sz w:val="22"/>
            <w:szCs w:val="22"/>
          </w:rPr>
          <m:t>(c)</m:t>
        </m:r>
      </m:oMath>
      <w:r w:rsidRPr="00980D96">
        <w:rPr>
          <w:rFonts w:ascii="Nunito Sans" w:hAnsi="Nunito Sans" w:cs="Arial"/>
          <w:sz w:val="22"/>
          <w:szCs w:val="22"/>
        </w:rPr>
        <w:t xml:space="preserve"> se calcula como:</w:t>
      </w:r>
    </w:p>
    <w:p w14:paraId="50299293" w14:textId="46750811" w:rsidR="00A20884" w:rsidRPr="00980D96" w:rsidRDefault="00000000" w:rsidP="00A20884">
      <w:pPr>
        <w:rPr>
          <w:rFonts w:ascii="Nunito Sans" w:hAnsi="Nunito Sans" w:cs="Arial"/>
          <w:sz w:val="22"/>
          <w:szCs w:val="22"/>
        </w:rPr>
      </w:pPr>
      <m:oMathPara>
        <m:oMath>
          <m:sSub>
            <m:sSubPr>
              <m:ctrlPr>
                <w:rPr>
                  <w:rFonts w:ascii="Cambria Math" w:hAnsi="Cambria Math" w:cs="Arial"/>
                  <w:i/>
                  <w:sz w:val="22"/>
                  <w:szCs w:val="22"/>
                </w:rPr>
              </m:ctrlPr>
            </m:sSubPr>
            <m:e>
              <m:r>
                <w:rPr>
                  <w:rFonts w:ascii="Cambria Math" w:hAnsi="Cambria Math" w:cs="Arial"/>
                  <w:sz w:val="22"/>
                  <w:szCs w:val="22"/>
                </w:rPr>
                <m:t>M</m:t>
              </m:r>
            </m:e>
            <m:sub>
              <m:r>
                <w:rPr>
                  <w:rFonts w:ascii="Cambria Math" w:hAnsi="Cambria Math" w:cs="Arial"/>
                  <w:sz w:val="22"/>
                  <w:szCs w:val="22"/>
                </w:rPr>
                <m:t>t+1</m:t>
              </m:r>
            </m:sub>
          </m:sSub>
          <m:d>
            <m:dPr>
              <m:ctrlPr>
                <w:rPr>
                  <w:rFonts w:ascii="Cambria Math" w:hAnsi="Cambria Math" w:cs="Arial"/>
                  <w:i/>
                  <w:sz w:val="22"/>
                  <w:szCs w:val="22"/>
                </w:rPr>
              </m:ctrlPr>
            </m:dPr>
            <m:e>
              <m:r>
                <w:rPr>
                  <w:rFonts w:ascii="Cambria Math" w:hAnsi="Cambria Math" w:cs="Arial"/>
                  <w:sz w:val="22"/>
                  <w:szCs w:val="22"/>
                </w:rPr>
                <m:t>c</m:t>
              </m:r>
            </m:e>
          </m:d>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P</m:t>
              </m:r>
              <m:d>
                <m:dPr>
                  <m:ctrlPr>
                    <w:rPr>
                      <w:rFonts w:ascii="Cambria Math" w:hAnsi="Cambria Math" w:cs="Arial"/>
                      <w:i/>
                      <w:sz w:val="22"/>
                      <w:szCs w:val="22"/>
                    </w:rPr>
                  </m:ctrlPr>
                </m:dPr>
                <m:e>
                  <m:r>
                    <w:rPr>
                      <w:rFonts w:ascii="Cambria Math" w:hAnsi="Cambria Math" w:cs="Arial"/>
                      <w:sz w:val="22"/>
                      <w:szCs w:val="22"/>
                    </w:rPr>
                    <m:t>c</m:t>
                  </m:r>
                </m:e>
              </m:d>
            </m:e>
            <m:sub>
              <m:r>
                <w:rPr>
                  <w:rFonts w:ascii="Cambria Math" w:hAnsi="Cambria Math" w:cs="Arial"/>
                  <w:sz w:val="22"/>
                  <w:szCs w:val="22"/>
                </w:rPr>
                <m:t>t+1</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G</m:t>
              </m:r>
              <m:d>
                <m:dPr>
                  <m:ctrlPr>
                    <w:rPr>
                      <w:rFonts w:ascii="Cambria Math" w:hAnsi="Cambria Math" w:cs="Arial"/>
                      <w:i/>
                      <w:sz w:val="22"/>
                      <w:szCs w:val="22"/>
                    </w:rPr>
                  </m:ctrlPr>
                </m:dPr>
                <m:e>
                  <m:r>
                    <w:rPr>
                      <w:rFonts w:ascii="Cambria Math" w:hAnsi="Cambria Math" w:cs="Arial"/>
                      <w:sz w:val="22"/>
                      <w:szCs w:val="22"/>
                    </w:rPr>
                    <m:t>c</m:t>
                  </m:r>
                </m:e>
              </m:d>
            </m:e>
            <m:sub>
              <m:r>
                <w:rPr>
                  <w:rFonts w:ascii="Cambria Math" w:hAnsi="Cambria Math" w:cs="Arial"/>
                  <w:sz w:val="22"/>
                  <w:szCs w:val="22"/>
                </w:rPr>
                <m:t>t+1</m:t>
              </m:r>
            </m:sub>
          </m:sSub>
        </m:oMath>
      </m:oMathPara>
    </w:p>
    <w:p w14:paraId="65E8FD5F" w14:textId="77777777" w:rsidR="00A20884" w:rsidRPr="00980D96" w:rsidRDefault="00A20884" w:rsidP="00A20884">
      <w:pPr>
        <w:rPr>
          <w:rFonts w:ascii="Nunito Sans" w:hAnsi="Nunito Sans" w:cs="Arial"/>
          <w:sz w:val="22"/>
          <w:szCs w:val="22"/>
        </w:rPr>
      </w:pPr>
      <w:r w:rsidRPr="00980D96">
        <w:rPr>
          <w:rFonts w:ascii="Nunito Sans" w:hAnsi="Nunito Sans" w:cs="Arial"/>
          <w:sz w:val="22"/>
          <w:szCs w:val="22"/>
        </w:rPr>
        <w:t>Donde:</w:t>
      </w:r>
    </w:p>
    <w:p w14:paraId="364D1BE6" w14:textId="5AB1E8A7" w:rsidR="00A20884" w:rsidRPr="00980D96" w:rsidRDefault="00000000" w:rsidP="00A20884">
      <w:pPr>
        <w:jc w:val="both"/>
        <w:rPr>
          <w:rFonts w:ascii="Nunito Sans" w:hAnsi="Nunito Sans" w:cs="Arial"/>
          <w:sz w:val="22"/>
          <w:szCs w:val="22"/>
        </w:rPr>
      </w:pPr>
      <m:oMath>
        <m:sSub>
          <m:sSubPr>
            <m:ctrlPr>
              <w:rPr>
                <w:rFonts w:ascii="Cambria Math" w:hAnsi="Cambria Math" w:cs="Arial"/>
                <w:i/>
                <w:sz w:val="22"/>
                <w:szCs w:val="22"/>
              </w:rPr>
            </m:ctrlPr>
          </m:sSubPr>
          <m:e>
            <m:r>
              <w:rPr>
                <w:rFonts w:ascii="Cambria Math" w:hAnsi="Cambria Math" w:cs="Arial"/>
                <w:sz w:val="22"/>
                <w:szCs w:val="22"/>
              </w:rPr>
              <m:t>P</m:t>
            </m:r>
            <m:d>
              <m:dPr>
                <m:ctrlPr>
                  <w:rPr>
                    <w:rFonts w:ascii="Cambria Math" w:hAnsi="Cambria Math" w:cs="Arial"/>
                    <w:i/>
                    <w:sz w:val="22"/>
                    <w:szCs w:val="22"/>
                  </w:rPr>
                </m:ctrlPr>
              </m:dPr>
              <m:e>
                <m:r>
                  <w:rPr>
                    <w:rFonts w:ascii="Cambria Math" w:hAnsi="Cambria Math" w:cs="Arial"/>
                    <w:sz w:val="22"/>
                    <w:szCs w:val="22"/>
                  </w:rPr>
                  <m:t>c</m:t>
                </m:r>
              </m:e>
            </m:d>
          </m:e>
          <m:sub>
            <m:r>
              <w:rPr>
                <w:rFonts w:ascii="Cambria Math" w:hAnsi="Cambria Math" w:cs="Arial"/>
                <w:sz w:val="22"/>
                <w:szCs w:val="22"/>
              </w:rPr>
              <m:t>t+1</m:t>
            </m:r>
          </m:sub>
        </m:sSub>
      </m:oMath>
      <w:r w:rsidR="00A20884" w:rsidRPr="00980D96">
        <w:rPr>
          <w:rFonts w:ascii="Nunito Sans" w:hAnsi="Nunito Sans" w:cs="Arial"/>
          <w:sz w:val="22"/>
          <w:szCs w:val="22"/>
        </w:rPr>
        <w:t>: Corresponde a la suma del valor final a pagar estimado en pesos por siniestros ocurridos en 202</w:t>
      </w:r>
      <w:r w:rsidR="008D6F9B" w:rsidRPr="00980D96">
        <w:rPr>
          <w:rFonts w:ascii="Nunito Sans" w:hAnsi="Nunito Sans" w:cs="Arial"/>
          <w:sz w:val="22"/>
          <w:szCs w:val="22"/>
        </w:rPr>
        <w:t>5</w:t>
      </w:r>
      <w:r w:rsidR="00A20884" w:rsidRPr="00980D96">
        <w:rPr>
          <w:rFonts w:ascii="Nunito Sans" w:hAnsi="Nunito Sans" w:cs="Arial"/>
          <w:sz w:val="22"/>
          <w:szCs w:val="22"/>
        </w:rPr>
        <w:t xml:space="preserve"> para la categoría </w:t>
      </w:r>
      <m:oMath>
        <m:r>
          <w:rPr>
            <w:rFonts w:ascii="Cambria Math" w:hAnsi="Cambria Math" w:cs="Arial"/>
            <w:sz w:val="22"/>
            <w:szCs w:val="22"/>
          </w:rPr>
          <m:t>c</m:t>
        </m:r>
      </m:oMath>
      <w:r w:rsidR="00A20884" w:rsidRPr="00980D96">
        <w:rPr>
          <w:rFonts w:ascii="Nunito Sans" w:hAnsi="Nunito Sans" w:cs="Arial"/>
          <w:sz w:val="22"/>
          <w:szCs w:val="22"/>
        </w:rPr>
        <w:t xml:space="preserve"> por: i) gastos médicos de categorías con rango diferencial por riesgo</w:t>
      </w:r>
      <w:r w:rsidR="00410B4F">
        <w:rPr>
          <w:rFonts w:ascii="Nunito Sans" w:hAnsi="Nunito Sans" w:cs="Arial"/>
          <w:sz w:val="22"/>
          <w:szCs w:val="22"/>
        </w:rPr>
        <w:t>;</w:t>
      </w:r>
      <w:r w:rsidR="00A20884" w:rsidRPr="00980D96">
        <w:rPr>
          <w:rFonts w:ascii="Nunito Sans" w:hAnsi="Nunito Sans" w:cs="Arial"/>
          <w:sz w:val="22"/>
          <w:szCs w:val="22"/>
        </w:rPr>
        <w:t xml:space="preserve"> </w:t>
      </w:r>
      <w:proofErr w:type="spellStart"/>
      <w:r w:rsidR="00A20884" w:rsidRPr="00980D96">
        <w:rPr>
          <w:rFonts w:ascii="Nunito Sans" w:hAnsi="Nunito Sans" w:cs="Arial"/>
          <w:sz w:val="22"/>
          <w:szCs w:val="22"/>
        </w:rPr>
        <w:t>ii</w:t>
      </w:r>
      <w:proofErr w:type="spellEnd"/>
      <w:r w:rsidR="00A20884" w:rsidRPr="00980D96">
        <w:rPr>
          <w:rFonts w:ascii="Nunito Sans" w:hAnsi="Nunito Sans" w:cs="Arial"/>
          <w:sz w:val="22"/>
          <w:szCs w:val="22"/>
        </w:rPr>
        <w:t>) gastos médicos de categorías sin rango diferencial por riesgo</w:t>
      </w:r>
      <w:r w:rsidR="00410B4F">
        <w:rPr>
          <w:rFonts w:ascii="Nunito Sans" w:hAnsi="Nunito Sans" w:cs="Arial"/>
          <w:sz w:val="22"/>
          <w:szCs w:val="22"/>
        </w:rPr>
        <w:t>;</w:t>
      </w:r>
      <w:r w:rsidR="00A20884" w:rsidRPr="00980D96">
        <w:rPr>
          <w:rFonts w:ascii="Nunito Sans" w:hAnsi="Nunito Sans" w:cs="Arial"/>
          <w:sz w:val="22"/>
          <w:szCs w:val="22"/>
        </w:rPr>
        <w:t xml:space="preserve"> </w:t>
      </w:r>
      <w:proofErr w:type="spellStart"/>
      <w:r w:rsidR="00A20884" w:rsidRPr="00980D96">
        <w:rPr>
          <w:rFonts w:ascii="Nunito Sans" w:hAnsi="Nunito Sans" w:cs="Arial"/>
          <w:sz w:val="22"/>
          <w:szCs w:val="22"/>
        </w:rPr>
        <w:t>iii</w:t>
      </w:r>
      <w:proofErr w:type="spellEnd"/>
      <w:r w:rsidR="00A20884" w:rsidRPr="00980D96">
        <w:rPr>
          <w:rFonts w:ascii="Nunito Sans" w:hAnsi="Nunito Sans" w:cs="Arial"/>
          <w:sz w:val="22"/>
          <w:szCs w:val="22"/>
        </w:rPr>
        <w:t>) gastos de transporte</w:t>
      </w:r>
      <w:r w:rsidR="00410B4F">
        <w:rPr>
          <w:rFonts w:ascii="Nunito Sans" w:hAnsi="Nunito Sans" w:cs="Arial"/>
          <w:sz w:val="22"/>
          <w:szCs w:val="22"/>
        </w:rPr>
        <w:t>;</w:t>
      </w:r>
      <w:r w:rsidR="00A20884" w:rsidRPr="00980D96">
        <w:rPr>
          <w:rFonts w:ascii="Nunito Sans" w:hAnsi="Nunito Sans" w:cs="Arial"/>
          <w:sz w:val="22"/>
          <w:szCs w:val="22"/>
        </w:rPr>
        <w:t xml:space="preserve"> </w:t>
      </w:r>
      <w:proofErr w:type="spellStart"/>
      <w:r w:rsidR="00A20884" w:rsidRPr="00980D96">
        <w:rPr>
          <w:rFonts w:ascii="Nunito Sans" w:hAnsi="Nunito Sans" w:cs="Arial"/>
          <w:sz w:val="22"/>
          <w:szCs w:val="22"/>
        </w:rPr>
        <w:t>iv</w:t>
      </w:r>
      <w:proofErr w:type="spellEnd"/>
      <w:r w:rsidR="00A20884" w:rsidRPr="00980D96">
        <w:rPr>
          <w:rFonts w:ascii="Nunito Sans" w:hAnsi="Nunito Sans" w:cs="Arial"/>
          <w:sz w:val="22"/>
          <w:szCs w:val="22"/>
        </w:rPr>
        <w:t>) incapacidad permanente</w:t>
      </w:r>
      <w:r w:rsidR="00410B4F">
        <w:rPr>
          <w:rFonts w:ascii="Nunito Sans" w:hAnsi="Nunito Sans" w:cs="Arial"/>
          <w:sz w:val="22"/>
          <w:szCs w:val="22"/>
        </w:rPr>
        <w:t>;</w:t>
      </w:r>
      <w:r w:rsidR="00A20884" w:rsidRPr="00980D96">
        <w:rPr>
          <w:rFonts w:ascii="Nunito Sans" w:hAnsi="Nunito Sans" w:cs="Arial"/>
          <w:sz w:val="22"/>
          <w:szCs w:val="22"/>
        </w:rPr>
        <w:t xml:space="preserve"> y</w:t>
      </w:r>
      <w:r w:rsidR="00410B4F">
        <w:rPr>
          <w:rFonts w:ascii="Nunito Sans" w:hAnsi="Nunito Sans" w:cs="Arial"/>
          <w:sz w:val="22"/>
          <w:szCs w:val="22"/>
        </w:rPr>
        <w:t>,</w:t>
      </w:r>
      <w:r w:rsidR="00A20884" w:rsidRPr="00980D96">
        <w:rPr>
          <w:rFonts w:ascii="Nunito Sans" w:hAnsi="Nunito Sans" w:cs="Arial"/>
          <w:sz w:val="22"/>
          <w:szCs w:val="22"/>
        </w:rPr>
        <w:t xml:space="preserve"> v) muerte y auxilio funerario. </w:t>
      </w:r>
    </w:p>
    <w:p w14:paraId="24EDE59D" w14:textId="4B76342F" w:rsidR="00A20884" w:rsidRPr="00980D96" w:rsidRDefault="00000000" w:rsidP="00A20884">
      <w:pPr>
        <w:jc w:val="both"/>
        <w:rPr>
          <w:rFonts w:ascii="Nunito Sans" w:hAnsi="Nunito Sans" w:cs="Arial"/>
          <w:sz w:val="22"/>
          <w:szCs w:val="22"/>
        </w:rPr>
      </w:pPr>
      <m:oMath>
        <m:sSub>
          <m:sSubPr>
            <m:ctrlPr>
              <w:rPr>
                <w:rFonts w:ascii="Cambria Math" w:hAnsi="Cambria Math" w:cs="Arial"/>
                <w:i/>
                <w:sz w:val="22"/>
                <w:szCs w:val="22"/>
              </w:rPr>
            </m:ctrlPr>
          </m:sSubPr>
          <m:e>
            <m:r>
              <w:rPr>
                <w:rFonts w:ascii="Cambria Math" w:hAnsi="Cambria Math" w:cs="Arial"/>
                <w:sz w:val="22"/>
                <w:szCs w:val="22"/>
              </w:rPr>
              <m:t>G(c)</m:t>
            </m:r>
          </m:e>
          <m:sub>
            <m:r>
              <w:rPr>
                <w:rFonts w:ascii="Cambria Math" w:hAnsi="Cambria Math" w:cs="Arial"/>
                <w:sz w:val="22"/>
                <w:szCs w:val="22"/>
              </w:rPr>
              <m:t>t+1</m:t>
            </m:r>
          </m:sub>
        </m:sSub>
      </m:oMath>
      <w:r w:rsidR="00A20884" w:rsidRPr="00980D96">
        <w:rPr>
          <w:rFonts w:ascii="Nunito Sans" w:hAnsi="Nunito Sans" w:cs="Arial"/>
          <w:sz w:val="22"/>
          <w:szCs w:val="22"/>
        </w:rPr>
        <w:t>: Estimación de los gastos de ajuste de siniestros para 202</w:t>
      </w:r>
      <w:r w:rsidR="00440BD6" w:rsidRPr="00980D96">
        <w:rPr>
          <w:rFonts w:ascii="Nunito Sans" w:hAnsi="Nunito Sans" w:cs="Arial"/>
          <w:sz w:val="22"/>
          <w:szCs w:val="22"/>
        </w:rPr>
        <w:t>5</w:t>
      </w:r>
      <w:r w:rsidR="00A20884" w:rsidRPr="00980D96">
        <w:rPr>
          <w:rFonts w:ascii="Nunito Sans" w:hAnsi="Nunito Sans" w:cs="Arial"/>
          <w:sz w:val="22"/>
          <w:szCs w:val="22"/>
        </w:rPr>
        <w:t xml:space="preserve"> de la categoría </w:t>
      </w:r>
      <w:r w:rsidR="00A20884" w:rsidRPr="00980D96">
        <w:rPr>
          <w:rFonts w:ascii="Nunito Sans" w:eastAsiaTheme="minorHAnsi" w:hAnsi="Nunito Sans" w:cs="Arial"/>
          <w:i/>
          <w:sz w:val="22"/>
          <w:szCs w:val="22"/>
        </w:rPr>
        <w:t>c</w:t>
      </w:r>
      <w:r w:rsidR="00A20884" w:rsidRPr="00980D96">
        <w:rPr>
          <w:rFonts w:ascii="Nunito Sans" w:hAnsi="Nunito Sans" w:cs="Arial"/>
          <w:sz w:val="22"/>
          <w:szCs w:val="22"/>
        </w:rPr>
        <w:t>.</w:t>
      </w:r>
    </w:p>
    <w:p w14:paraId="558E84C3" w14:textId="307C76CD" w:rsidR="00A20884" w:rsidRPr="00980D96" w:rsidRDefault="00A20884" w:rsidP="00A20884">
      <w:pPr>
        <w:jc w:val="both"/>
        <w:rPr>
          <w:rFonts w:ascii="Nunito Sans" w:hAnsi="Nunito Sans" w:cs="Arial"/>
          <w:sz w:val="22"/>
          <w:szCs w:val="22"/>
        </w:rPr>
      </w:pPr>
      <w:r w:rsidRPr="00980D96">
        <w:rPr>
          <w:rFonts w:ascii="Nunito Sans" w:hAnsi="Nunito Sans" w:cs="Arial"/>
          <w:sz w:val="22"/>
          <w:szCs w:val="22"/>
        </w:rPr>
        <w:t xml:space="preserve">Lo anterior se puede expresar </w:t>
      </w:r>
      <w:r w:rsidR="00382C90" w:rsidRPr="00980D96">
        <w:rPr>
          <w:rFonts w:ascii="Nunito Sans" w:hAnsi="Nunito Sans" w:cs="Arial"/>
          <w:sz w:val="22"/>
          <w:szCs w:val="22"/>
        </w:rPr>
        <w:t>de acuerdo con</w:t>
      </w:r>
      <w:r w:rsidRPr="00980D96">
        <w:rPr>
          <w:rFonts w:ascii="Nunito Sans" w:hAnsi="Nunito Sans" w:cs="Arial"/>
          <w:sz w:val="22"/>
          <w:szCs w:val="22"/>
        </w:rPr>
        <w:t xml:space="preserve"> los resultados obtenidos como:</w:t>
      </w:r>
    </w:p>
    <w:p w14:paraId="578806AE" w14:textId="2EBBE823" w:rsidR="00A20884" w:rsidRPr="00980D96" w:rsidRDefault="00000000" w:rsidP="00A20884">
      <w:pPr>
        <w:jc w:val="both"/>
        <w:rPr>
          <w:rFonts w:ascii="Nunito Sans" w:hAnsi="Nunito Sans" w:cs="Arial"/>
          <w:sz w:val="22"/>
          <w:szCs w:val="22"/>
        </w:rPr>
      </w:pPr>
      <m:oMathPara>
        <m:oMath>
          <m:nary>
            <m:naryPr>
              <m:chr m:val="∑"/>
              <m:limLoc m:val="undOvr"/>
              <m:supHide m:val="1"/>
              <m:ctrlPr>
                <w:rPr>
                  <w:rFonts w:ascii="Cambria Math" w:hAnsi="Cambria Math" w:cs="Arial"/>
                  <w:i/>
                  <w:sz w:val="22"/>
                  <w:szCs w:val="22"/>
                </w:rPr>
              </m:ctrlPr>
            </m:naryPr>
            <m:sub>
              <m:r>
                <w:rPr>
                  <w:rFonts w:ascii="Cambria Math" w:hAnsi="Cambria Math" w:cs="Arial"/>
                  <w:sz w:val="22"/>
                  <w:szCs w:val="22"/>
                </w:rPr>
                <m:t>c∈C</m:t>
              </m:r>
            </m:sub>
            <m:sup/>
            <m:e>
              <m:sSub>
                <m:sSubPr>
                  <m:ctrlPr>
                    <w:rPr>
                      <w:rFonts w:ascii="Cambria Math" w:hAnsi="Cambria Math" w:cs="Arial"/>
                      <w:i/>
                      <w:sz w:val="22"/>
                      <w:szCs w:val="22"/>
                    </w:rPr>
                  </m:ctrlPr>
                </m:sSubPr>
                <m:e>
                  <m:r>
                    <w:rPr>
                      <w:rFonts w:ascii="Cambria Math" w:hAnsi="Cambria Math" w:cs="Arial"/>
                      <w:sz w:val="22"/>
                      <w:szCs w:val="22"/>
                    </w:rPr>
                    <m:t>P</m:t>
                  </m:r>
                  <m:d>
                    <m:dPr>
                      <m:ctrlPr>
                        <w:rPr>
                          <w:rFonts w:ascii="Cambria Math" w:hAnsi="Cambria Math" w:cs="Arial"/>
                          <w:i/>
                          <w:sz w:val="22"/>
                          <w:szCs w:val="22"/>
                        </w:rPr>
                      </m:ctrlPr>
                    </m:dPr>
                    <m:e>
                      <m:r>
                        <w:rPr>
                          <w:rFonts w:ascii="Cambria Math" w:hAnsi="Cambria Math" w:cs="Arial"/>
                          <w:sz w:val="22"/>
                          <w:szCs w:val="22"/>
                        </w:rPr>
                        <m:t>c</m:t>
                      </m:r>
                    </m:e>
                  </m:d>
                </m:e>
                <m:sub>
                  <m:r>
                    <w:rPr>
                      <w:rFonts w:ascii="Cambria Math" w:hAnsi="Cambria Math" w:cs="Arial"/>
                      <w:sz w:val="22"/>
                      <w:szCs w:val="22"/>
                    </w:rPr>
                    <m:t>t+1</m:t>
                  </m:r>
                </m:sub>
              </m:sSub>
            </m:e>
          </m:nary>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m:t>
              </m:r>
              <m:r>
                <w:rPr>
                  <w:rFonts w:ascii="Cambria Math" w:hAnsi="Cambria Math" w:cs="Arial"/>
                  <w:sz w:val="22"/>
                  <w:szCs w:val="22"/>
                  <w:lang w:val="es-MX"/>
                </w:rPr>
                <m:t>2,76 + 6,16 + 36,45)</m:t>
              </m:r>
            </m:e>
            <m:sub>
              <m:r>
                <w:rPr>
                  <w:rFonts w:ascii="Cambria Math" w:hAnsi="Cambria Math" w:cs="Arial"/>
                  <w:sz w:val="22"/>
                  <w:szCs w:val="22"/>
                </w:rPr>
                <m:t>millones de UVT</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m:t>
              </m:r>
              <m:r>
                <w:rPr>
                  <w:rFonts w:ascii="Cambria Math" w:hAnsi="Cambria Math" w:cs="Arial"/>
                  <w:sz w:val="22"/>
                  <w:szCs w:val="22"/>
                  <w:lang w:val="es-MX"/>
                </w:rPr>
                <m:t>1,14 + 2,44 )</m:t>
              </m:r>
            </m:e>
            <m:sub>
              <m:r>
                <w:rPr>
                  <w:rFonts w:ascii="Cambria Math" w:hAnsi="Cambria Math" w:cs="Arial"/>
                  <w:sz w:val="22"/>
                  <w:szCs w:val="22"/>
                </w:rPr>
                <m:t>millones de SMDLV</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45,37</m:t>
              </m:r>
            </m:e>
            <m:sub>
              <m:r>
                <w:rPr>
                  <w:rFonts w:ascii="Cambria Math" w:hAnsi="Cambria Math" w:cs="Arial"/>
                  <w:sz w:val="22"/>
                  <w:szCs w:val="22"/>
                </w:rPr>
                <m:t>millones de UVT</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3,58</m:t>
              </m:r>
            </m:e>
            <m:sub>
              <m:r>
                <w:rPr>
                  <w:rFonts w:ascii="Cambria Math" w:hAnsi="Cambria Math" w:cs="Arial"/>
                  <w:sz w:val="22"/>
                  <w:szCs w:val="22"/>
                </w:rPr>
                <m:t>millones de SMDLV</m:t>
              </m:r>
            </m:sub>
          </m:sSub>
        </m:oMath>
      </m:oMathPara>
    </w:p>
    <w:p w14:paraId="77BEBFC4" w14:textId="77777777" w:rsidR="00A128D9" w:rsidRPr="00980D96" w:rsidRDefault="00A128D9" w:rsidP="00A20884">
      <w:pPr>
        <w:jc w:val="both"/>
        <w:rPr>
          <w:rFonts w:ascii="Nunito Sans" w:hAnsi="Nunito Sans" w:cs="Arial"/>
          <w:sz w:val="22"/>
          <w:szCs w:val="22"/>
        </w:rPr>
      </w:pPr>
    </w:p>
    <w:p w14:paraId="2F57E497" w14:textId="04C9C83D" w:rsidR="00A128D9" w:rsidRPr="00980D96" w:rsidRDefault="00000000" w:rsidP="00A128D9">
      <w:pPr>
        <w:jc w:val="both"/>
        <w:rPr>
          <w:rFonts w:ascii="Nunito Sans" w:hAnsi="Nunito Sans" w:cs="Arial"/>
          <w:sz w:val="22"/>
          <w:szCs w:val="22"/>
        </w:rPr>
      </w:pPr>
      <m:oMath>
        <m:nary>
          <m:naryPr>
            <m:chr m:val="∑"/>
            <m:limLoc m:val="undOvr"/>
            <m:supHide m:val="1"/>
            <m:ctrlPr>
              <w:rPr>
                <w:rFonts w:ascii="Cambria Math" w:hAnsi="Cambria Math" w:cs="Arial"/>
                <w:i/>
                <w:sz w:val="22"/>
                <w:szCs w:val="22"/>
              </w:rPr>
            </m:ctrlPr>
          </m:naryPr>
          <m:sub>
            <m:r>
              <w:rPr>
                <w:rFonts w:ascii="Cambria Math" w:hAnsi="Cambria Math" w:cs="Arial"/>
                <w:sz w:val="22"/>
                <w:szCs w:val="22"/>
              </w:rPr>
              <m:t>c∈C</m:t>
            </m:r>
          </m:sub>
          <m:sup/>
          <m:e>
            <m:sSub>
              <m:sSubPr>
                <m:ctrlPr>
                  <w:rPr>
                    <w:rFonts w:ascii="Cambria Math" w:hAnsi="Cambria Math" w:cs="Arial"/>
                    <w:i/>
                    <w:sz w:val="22"/>
                    <w:szCs w:val="22"/>
                  </w:rPr>
                </m:ctrlPr>
              </m:sSubPr>
              <m:e>
                <m:r>
                  <w:rPr>
                    <w:rFonts w:ascii="Cambria Math" w:hAnsi="Cambria Math" w:cs="Arial"/>
                    <w:sz w:val="22"/>
                    <w:szCs w:val="22"/>
                  </w:rPr>
                  <m:t>G</m:t>
                </m:r>
                <m:d>
                  <m:dPr>
                    <m:ctrlPr>
                      <w:rPr>
                        <w:rFonts w:ascii="Cambria Math" w:hAnsi="Cambria Math" w:cs="Arial"/>
                        <w:i/>
                        <w:sz w:val="22"/>
                        <w:szCs w:val="22"/>
                      </w:rPr>
                    </m:ctrlPr>
                  </m:dPr>
                  <m:e>
                    <m:r>
                      <w:rPr>
                        <w:rFonts w:ascii="Cambria Math" w:hAnsi="Cambria Math" w:cs="Arial"/>
                        <w:sz w:val="22"/>
                        <w:szCs w:val="22"/>
                      </w:rPr>
                      <m:t>c</m:t>
                    </m:r>
                  </m:e>
                </m:d>
              </m:e>
              <m:sub>
                <m:r>
                  <w:rPr>
                    <w:rFonts w:ascii="Cambria Math" w:hAnsi="Cambria Math" w:cs="Arial"/>
                    <w:sz w:val="22"/>
                    <w:szCs w:val="22"/>
                  </w:rPr>
                  <m:t>t+1</m:t>
                </m:r>
              </m:sub>
            </m:sSub>
          </m:e>
        </m:nary>
      </m:oMath>
      <w:r w:rsidR="00A128D9" w:rsidRPr="00980D96">
        <w:rPr>
          <w:rFonts w:ascii="Nunito Sans" w:hAnsi="Nunito Sans" w:cs="Arial"/>
          <w:sz w:val="22"/>
          <w:szCs w:val="22"/>
        </w:rPr>
        <w:t xml:space="preserve">, este corresponde a los pagos de ajuste de siniestros observado </w:t>
      </w:r>
      <w:r w:rsidR="00A128D9" w:rsidRPr="004F6D79">
        <w:rPr>
          <w:rFonts w:ascii="Nunito Sans" w:hAnsi="Nunito Sans" w:cs="Arial"/>
          <w:sz w:val="22"/>
          <w:szCs w:val="22"/>
        </w:rPr>
        <w:t>en 2023.</w:t>
      </w:r>
    </w:p>
    <w:p w14:paraId="5E62417D" w14:textId="68202839" w:rsidR="00A20884" w:rsidRPr="00980D96" w:rsidRDefault="00000000" w:rsidP="00A20884">
      <w:pPr>
        <w:jc w:val="center"/>
        <w:rPr>
          <w:rFonts w:ascii="Nunito Sans" w:hAnsi="Nunito Sans" w:cs="Arial"/>
          <w:sz w:val="22"/>
          <w:szCs w:val="22"/>
        </w:rPr>
      </w:pPr>
      <m:oMathPara>
        <m:oMath>
          <m:nary>
            <m:naryPr>
              <m:chr m:val="∑"/>
              <m:limLoc m:val="undOvr"/>
              <m:supHide m:val="1"/>
              <m:ctrlPr>
                <w:rPr>
                  <w:rFonts w:ascii="Cambria Math" w:hAnsi="Cambria Math" w:cs="Arial"/>
                  <w:i/>
                  <w:sz w:val="22"/>
                  <w:szCs w:val="22"/>
                </w:rPr>
              </m:ctrlPr>
            </m:naryPr>
            <m:sub>
              <m:r>
                <w:rPr>
                  <w:rFonts w:ascii="Cambria Math" w:hAnsi="Cambria Math" w:cs="Arial"/>
                  <w:sz w:val="22"/>
                  <w:szCs w:val="22"/>
                </w:rPr>
                <m:t>c∈C</m:t>
              </m:r>
            </m:sub>
            <m:sup/>
            <m:e>
              <m:sSub>
                <m:sSubPr>
                  <m:ctrlPr>
                    <w:rPr>
                      <w:rFonts w:ascii="Cambria Math" w:hAnsi="Cambria Math" w:cs="Arial"/>
                      <w:i/>
                      <w:sz w:val="22"/>
                      <w:szCs w:val="22"/>
                    </w:rPr>
                  </m:ctrlPr>
                </m:sSubPr>
                <m:e>
                  <m:r>
                    <w:rPr>
                      <w:rFonts w:ascii="Cambria Math" w:hAnsi="Cambria Math" w:cs="Arial"/>
                      <w:sz w:val="22"/>
                      <w:szCs w:val="22"/>
                    </w:rPr>
                    <m:t>G</m:t>
                  </m:r>
                  <m:d>
                    <m:dPr>
                      <m:ctrlPr>
                        <w:rPr>
                          <w:rFonts w:ascii="Cambria Math" w:hAnsi="Cambria Math" w:cs="Arial"/>
                          <w:i/>
                          <w:sz w:val="22"/>
                          <w:szCs w:val="22"/>
                        </w:rPr>
                      </m:ctrlPr>
                    </m:dPr>
                    <m:e>
                      <m:r>
                        <w:rPr>
                          <w:rFonts w:ascii="Cambria Math" w:hAnsi="Cambria Math" w:cs="Arial"/>
                          <w:sz w:val="22"/>
                          <w:szCs w:val="22"/>
                        </w:rPr>
                        <m:t>c</m:t>
                      </m:r>
                    </m:e>
                  </m:d>
                </m:e>
                <m:sub>
                  <m:r>
                    <w:rPr>
                      <w:rFonts w:ascii="Cambria Math" w:hAnsi="Cambria Math" w:cs="Arial"/>
                      <w:sz w:val="22"/>
                      <w:szCs w:val="22"/>
                    </w:rPr>
                    <m:t>t+1</m:t>
                  </m:r>
                </m:sub>
              </m:sSub>
            </m:e>
          </m:nary>
          <m:r>
            <w:rPr>
              <w:rFonts w:ascii="Cambria Math" w:hAnsi="Cambria Math" w:cs="Arial"/>
              <w:sz w:val="22"/>
              <w:szCs w:val="22"/>
            </w:rPr>
            <m:t>=$73,11 mil millones</m:t>
          </m:r>
        </m:oMath>
      </m:oMathPara>
    </w:p>
    <w:p w14:paraId="4DD1C4C1" w14:textId="4DA729DE" w:rsidR="00A20884" w:rsidRPr="00980D96" w:rsidRDefault="000A2B73" w:rsidP="00A20884">
      <w:pPr>
        <w:spacing w:after="0" w:line="240" w:lineRule="auto"/>
        <w:jc w:val="both"/>
        <w:rPr>
          <w:rFonts w:ascii="Nunito Sans" w:hAnsi="Nunito Sans" w:cs="Arial"/>
          <w:sz w:val="22"/>
          <w:szCs w:val="22"/>
        </w:rPr>
      </w:pPr>
      <w:r w:rsidRPr="00980D96">
        <w:rPr>
          <w:rFonts w:ascii="Nunito Sans" w:hAnsi="Nunito Sans" w:cs="Arial"/>
          <w:sz w:val="22"/>
          <w:szCs w:val="22"/>
        </w:rPr>
        <w:t>Procede entonces</w:t>
      </w:r>
      <w:r w:rsidR="00A128D9" w:rsidRPr="00980D96">
        <w:rPr>
          <w:rFonts w:ascii="Nunito Sans" w:hAnsi="Nunito Sans" w:cs="Arial"/>
          <w:sz w:val="22"/>
          <w:szCs w:val="22"/>
        </w:rPr>
        <w:t xml:space="preserve"> expresar</w:t>
      </w:r>
      <w:r w:rsidR="00A20884" w:rsidRPr="00980D96">
        <w:rPr>
          <w:rFonts w:ascii="Nunito Sans" w:hAnsi="Nunito Sans" w:cs="Arial"/>
          <w:sz w:val="22"/>
          <w:szCs w:val="22"/>
        </w:rPr>
        <w:t xml:space="preserve"> en pesos los valores en UVT y SMDLV determinado</w:t>
      </w:r>
      <w:r w:rsidR="00A90508" w:rsidRPr="00980D96">
        <w:rPr>
          <w:rFonts w:ascii="Nunito Sans" w:hAnsi="Nunito Sans" w:cs="Arial"/>
          <w:sz w:val="22"/>
          <w:szCs w:val="22"/>
        </w:rPr>
        <w:t>s</w:t>
      </w:r>
      <w:r w:rsidR="00A20884" w:rsidRPr="00980D96">
        <w:rPr>
          <w:rFonts w:ascii="Nunito Sans" w:hAnsi="Nunito Sans" w:cs="Arial"/>
          <w:sz w:val="22"/>
          <w:szCs w:val="22"/>
        </w:rPr>
        <w:t xml:space="preserve"> en la sección 4.2.1.2.2, para ello se emplea la formulación descrita en la nota técnica</w:t>
      </w:r>
      <w:r w:rsidR="00A37B36" w:rsidRPr="00980D96">
        <w:rPr>
          <w:rFonts w:ascii="Nunito Sans" w:hAnsi="Nunito Sans" w:cs="Arial"/>
          <w:sz w:val="22"/>
          <w:szCs w:val="22"/>
        </w:rPr>
        <w:t xml:space="preserve"> y una</w:t>
      </w:r>
      <w:r w:rsidR="00A20884" w:rsidRPr="00980D96">
        <w:rPr>
          <w:rFonts w:ascii="Nunito Sans" w:hAnsi="Nunito Sans" w:cs="Arial"/>
          <w:sz w:val="22"/>
          <w:szCs w:val="22"/>
        </w:rPr>
        <w:t xml:space="preserve"> estima</w:t>
      </w:r>
      <w:r w:rsidR="00A37B36" w:rsidRPr="00980D96">
        <w:rPr>
          <w:rFonts w:ascii="Nunito Sans" w:hAnsi="Nunito Sans" w:cs="Arial"/>
          <w:sz w:val="22"/>
          <w:szCs w:val="22"/>
        </w:rPr>
        <w:t>ción de</w:t>
      </w:r>
      <w:r w:rsidR="00A20884" w:rsidRPr="00980D96">
        <w:rPr>
          <w:rFonts w:ascii="Nunito Sans" w:hAnsi="Nunito Sans" w:cs="Arial"/>
          <w:sz w:val="22"/>
          <w:szCs w:val="22"/>
        </w:rPr>
        <w:t xml:space="preserve"> un vector de UVT y SMDLV, el cual se muestra en la </w:t>
      </w:r>
      <w:r w:rsidR="00A37B36" w:rsidRPr="00980D96">
        <w:rPr>
          <w:rFonts w:ascii="Nunito Sans" w:hAnsi="Nunito Sans" w:cs="Arial"/>
          <w:sz w:val="22"/>
          <w:szCs w:val="22"/>
        </w:rPr>
        <w:t>T</w:t>
      </w:r>
      <w:r w:rsidR="00A20884" w:rsidRPr="00980D96">
        <w:rPr>
          <w:rFonts w:ascii="Nunito Sans" w:hAnsi="Nunito Sans" w:cs="Arial"/>
          <w:sz w:val="22"/>
          <w:szCs w:val="22"/>
        </w:rPr>
        <w:t>abla 3.</w:t>
      </w:r>
    </w:p>
    <w:p w14:paraId="0375EC2B" w14:textId="77777777" w:rsidR="00A20884" w:rsidRPr="00980D96" w:rsidRDefault="00A20884" w:rsidP="00A20884">
      <w:pPr>
        <w:spacing w:after="0" w:line="240" w:lineRule="auto"/>
        <w:jc w:val="both"/>
        <w:rPr>
          <w:rFonts w:ascii="Nunito Sans" w:hAnsi="Nunito Sans" w:cs="Arial"/>
          <w:sz w:val="22"/>
          <w:szCs w:val="22"/>
        </w:rPr>
      </w:pPr>
    </w:p>
    <w:p w14:paraId="256ED592" w14:textId="534106DD" w:rsidR="00A20884" w:rsidRPr="00980D96" w:rsidRDefault="00A20884" w:rsidP="00A20884">
      <w:pPr>
        <w:spacing w:after="0" w:line="240" w:lineRule="auto"/>
        <w:jc w:val="center"/>
        <w:rPr>
          <w:rFonts w:ascii="Nunito Sans" w:hAnsi="Nunito Sans" w:cs="Arial"/>
          <w:b/>
          <w:sz w:val="22"/>
          <w:szCs w:val="22"/>
        </w:rPr>
      </w:pPr>
      <w:r w:rsidRPr="00980D96">
        <w:rPr>
          <w:rFonts w:ascii="Nunito Sans" w:hAnsi="Nunito Sans" w:cs="Arial"/>
          <w:b/>
          <w:sz w:val="22"/>
          <w:szCs w:val="22"/>
        </w:rPr>
        <w:t xml:space="preserve">Tabla 3. Estimación de los vectores de UVT y SMDLV para </w:t>
      </w:r>
      <w:r w:rsidRPr="00980D96">
        <w:rPr>
          <w:rFonts w:ascii="Nunito Sans" w:hAnsi="Nunito Sans" w:cs="Arial"/>
          <w:b/>
          <w:bCs/>
          <w:sz w:val="22"/>
          <w:szCs w:val="22"/>
        </w:rPr>
        <w:t>202</w:t>
      </w:r>
      <w:r w:rsidR="000A287A" w:rsidRPr="00980D96">
        <w:rPr>
          <w:rFonts w:ascii="Nunito Sans" w:hAnsi="Nunito Sans" w:cs="Arial"/>
          <w:b/>
          <w:bCs/>
          <w:sz w:val="22"/>
          <w:szCs w:val="22"/>
        </w:rPr>
        <w:t>5</w:t>
      </w:r>
      <w:r w:rsidRPr="00980D96">
        <w:rPr>
          <w:rFonts w:ascii="Nunito Sans" w:hAnsi="Nunito Sans" w:cs="Arial"/>
          <w:b/>
          <w:bCs/>
          <w:sz w:val="22"/>
          <w:szCs w:val="22"/>
        </w:rPr>
        <w:t>, 202</w:t>
      </w:r>
      <w:r w:rsidR="000A287A" w:rsidRPr="00980D96">
        <w:rPr>
          <w:rFonts w:ascii="Nunito Sans" w:hAnsi="Nunito Sans" w:cs="Arial"/>
          <w:b/>
          <w:bCs/>
          <w:sz w:val="22"/>
          <w:szCs w:val="22"/>
        </w:rPr>
        <w:t>6</w:t>
      </w:r>
      <w:r w:rsidRPr="00980D96">
        <w:rPr>
          <w:rFonts w:ascii="Nunito Sans" w:hAnsi="Nunito Sans" w:cs="Arial"/>
          <w:b/>
          <w:bCs/>
          <w:sz w:val="22"/>
          <w:szCs w:val="22"/>
        </w:rPr>
        <w:t xml:space="preserve"> y 202</w:t>
      </w:r>
      <w:r w:rsidR="000A287A" w:rsidRPr="00980D96">
        <w:rPr>
          <w:rFonts w:ascii="Nunito Sans" w:hAnsi="Nunito Sans" w:cs="Arial"/>
          <w:b/>
          <w:bCs/>
          <w:sz w:val="22"/>
          <w:szCs w:val="22"/>
        </w:rPr>
        <w:t>7</w:t>
      </w:r>
    </w:p>
    <w:tbl>
      <w:tblPr>
        <w:tblW w:w="5235" w:type="dxa"/>
        <w:jc w:val="center"/>
        <w:tblCellMar>
          <w:left w:w="0" w:type="dxa"/>
          <w:right w:w="0" w:type="dxa"/>
        </w:tblCellMar>
        <w:tblLook w:val="0600" w:firstRow="0" w:lastRow="0" w:firstColumn="0" w:lastColumn="0" w:noHBand="1" w:noVBand="1"/>
      </w:tblPr>
      <w:tblGrid>
        <w:gridCol w:w="1431"/>
        <w:gridCol w:w="1820"/>
        <w:gridCol w:w="1984"/>
      </w:tblGrid>
      <w:tr w:rsidR="00A20884" w:rsidRPr="00A13D29" w14:paraId="324894A8" w14:textId="77777777" w:rsidTr="00AD5238">
        <w:trPr>
          <w:trHeight w:val="518"/>
          <w:jc w:val="center"/>
        </w:trPr>
        <w:tc>
          <w:tcPr>
            <w:tcW w:w="1431" w:type="dxa"/>
            <w:tcBorders>
              <w:top w:val="single" w:sz="8" w:space="0" w:color="000000"/>
              <w:left w:val="single" w:sz="8" w:space="0" w:color="000000"/>
              <w:bottom w:val="single" w:sz="8" w:space="0" w:color="000000"/>
              <w:right w:val="single" w:sz="8" w:space="0" w:color="000000"/>
            </w:tcBorders>
            <w:shd w:val="clear" w:color="auto" w:fill="D9D9D9"/>
            <w:tcMar>
              <w:top w:w="15" w:type="dxa"/>
              <w:left w:w="15" w:type="dxa"/>
              <w:bottom w:w="0" w:type="dxa"/>
              <w:right w:w="15" w:type="dxa"/>
            </w:tcMar>
            <w:vAlign w:val="center"/>
            <w:hideMark/>
          </w:tcPr>
          <w:p w14:paraId="2804180F" w14:textId="77777777" w:rsidR="00A20884" w:rsidRPr="00980D96" w:rsidRDefault="00A20884" w:rsidP="00AB13AB">
            <w:pPr>
              <w:spacing w:after="0" w:line="240" w:lineRule="auto"/>
              <w:jc w:val="center"/>
              <w:rPr>
                <w:rFonts w:ascii="Nunito Sans" w:hAnsi="Nunito Sans" w:cs="Arial"/>
                <w:sz w:val="20"/>
                <w:szCs w:val="20"/>
              </w:rPr>
            </w:pPr>
            <w:r w:rsidRPr="00980D96">
              <w:rPr>
                <w:rFonts w:ascii="Nunito Sans" w:hAnsi="Nunito Sans" w:cs="Arial"/>
                <w:b/>
                <w:sz w:val="20"/>
                <w:szCs w:val="20"/>
              </w:rPr>
              <w:t>AÑO</w:t>
            </w:r>
          </w:p>
        </w:tc>
        <w:tc>
          <w:tcPr>
            <w:tcW w:w="1820" w:type="dxa"/>
            <w:tcBorders>
              <w:top w:val="single" w:sz="8" w:space="0" w:color="000000"/>
              <w:left w:val="single" w:sz="8" w:space="0" w:color="000000"/>
              <w:bottom w:val="single" w:sz="8" w:space="0" w:color="000000"/>
              <w:right w:val="single" w:sz="8" w:space="0" w:color="000000"/>
            </w:tcBorders>
            <w:shd w:val="clear" w:color="auto" w:fill="D9D9D9"/>
            <w:tcMar>
              <w:top w:w="15" w:type="dxa"/>
              <w:left w:w="15" w:type="dxa"/>
              <w:bottom w:w="0" w:type="dxa"/>
              <w:right w:w="15" w:type="dxa"/>
            </w:tcMar>
            <w:vAlign w:val="center"/>
            <w:hideMark/>
          </w:tcPr>
          <w:p w14:paraId="401BBF02" w14:textId="77777777" w:rsidR="00A20884" w:rsidRPr="00980D96" w:rsidRDefault="00A20884" w:rsidP="00AB13AB">
            <w:pPr>
              <w:spacing w:after="0" w:line="240" w:lineRule="auto"/>
              <w:jc w:val="center"/>
              <w:rPr>
                <w:rFonts w:ascii="Nunito Sans" w:hAnsi="Nunito Sans" w:cs="Arial"/>
                <w:sz w:val="20"/>
                <w:szCs w:val="20"/>
              </w:rPr>
            </w:pPr>
            <w:r w:rsidRPr="00980D96">
              <w:rPr>
                <w:rFonts w:ascii="Nunito Sans" w:hAnsi="Nunito Sans" w:cs="Arial"/>
                <w:b/>
                <w:sz w:val="20"/>
                <w:szCs w:val="20"/>
              </w:rPr>
              <w:t>UVT</w:t>
            </w:r>
          </w:p>
        </w:tc>
        <w:tc>
          <w:tcPr>
            <w:tcW w:w="1984" w:type="dxa"/>
            <w:tcBorders>
              <w:top w:val="single" w:sz="8" w:space="0" w:color="000000"/>
              <w:left w:val="single" w:sz="8" w:space="0" w:color="000000"/>
              <w:bottom w:val="single" w:sz="8" w:space="0" w:color="000000"/>
              <w:right w:val="single" w:sz="8" w:space="0" w:color="000000"/>
            </w:tcBorders>
            <w:shd w:val="clear" w:color="auto" w:fill="D9D9D9"/>
            <w:tcMar>
              <w:top w:w="15" w:type="dxa"/>
              <w:left w:w="15" w:type="dxa"/>
              <w:bottom w:w="0" w:type="dxa"/>
              <w:right w:w="15" w:type="dxa"/>
            </w:tcMar>
            <w:vAlign w:val="center"/>
            <w:hideMark/>
          </w:tcPr>
          <w:p w14:paraId="037B751D" w14:textId="77777777" w:rsidR="00A20884" w:rsidRPr="00980D96" w:rsidRDefault="00A20884" w:rsidP="00AB13AB">
            <w:pPr>
              <w:spacing w:after="0" w:line="240" w:lineRule="auto"/>
              <w:jc w:val="center"/>
              <w:rPr>
                <w:rFonts w:ascii="Nunito Sans" w:hAnsi="Nunito Sans" w:cs="Arial"/>
                <w:sz w:val="20"/>
                <w:szCs w:val="20"/>
              </w:rPr>
            </w:pPr>
            <w:r w:rsidRPr="00980D96">
              <w:rPr>
                <w:rFonts w:ascii="Nunito Sans" w:hAnsi="Nunito Sans" w:cs="Arial"/>
                <w:b/>
                <w:sz w:val="20"/>
                <w:szCs w:val="20"/>
              </w:rPr>
              <w:t>SMDLV</w:t>
            </w:r>
          </w:p>
        </w:tc>
      </w:tr>
      <w:tr w:rsidR="00A20884" w:rsidRPr="00A13D29" w14:paraId="6C4172C8" w14:textId="77777777" w:rsidTr="00AD5238">
        <w:trPr>
          <w:trHeight w:val="481"/>
          <w:jc w:val="center"/>
        </w:trPr>
        <w:tc>
          <w:tcPr>
            <w:tcW w:w="143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257BB093" w14:textId="00B12CDF" w:rsidR="00A20884" w:rsidRPr="00980D96" w:rsidRDefault="00A20884" w:rsidP="00AB13AB">
            <w:pPr>
              <w:spacing w:after="0" w:line="240" w:lineRule="auto"/>
              <w:jc w:val="center"/>
              <w:rPr>
                <w:rFonts w:ascii="Nunito Sans" w:hAnsi="Nunito Sans" w:cs="Arial"/>
                <w:sz w:val="20"/>
                <w:szCs w:val="20"/>
              </w:rPr>
            </w:pPr>
            <w:r w:rsidRPr="00980D96">
              <w:rPr>
                <w:rFonts w:ascii="Nunito Sans" w:hAnsi="Nunito Sans" w:cs="Arial"/>
                <w:sz w:val="20"/>
                <w:szCs w:val="20"/>
                <w:lang w:val="es-MX"/>
              </w:rPr>
              <w:t>2</w:t>
            </w:r>
            <w:r w:rsidRPr="00980D96">
              <w:rPr>
                <w:rFonts w:ascii="Nunito Sans" w:hAnsi="Nunito Sans" w:cs="Arial"/>
                <w:sz w:val="20"/>
                <w:szCs w:val="20"/>
              </w:rPr>
              <w:t>02</w:t>
            </w:r>
            <w:r w:rsidR="00FB65E4" w:rsidRPr="00980D96">
              <w:rPr>
                <w:rFonts w:ascii="Nunito Sans" w:hAnsi="Nunito Sans" w:cs="Arial"/>
                <w:sz w:val="20"/>
                <w:szCs w:val="20"/>
              </w:rPr>
              <w:t>5</w:t>
            </w:r>
          </w:p>
        </w:tc>
        <w:tc>
          <w:tcPr>
            <w:tcW w:w="1820"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1531AC14" w14:textId="28131FA9" w:rsidR="00A20884" w:rsidRPr="00980D96" w:rsidRDefault="00A20884" w:rsidP="00AB13AB">
            <w:pPr>
              <w:spacing w:after="0" w:line="240" w:lineRule="auto"/>
              <w:jc w:val="center"/>
              <w:rPr>
                <w:rFonts w:ascii="Nunito Sans" w:hAnsi="Nunito Sans" w:cs="Arial"/>
                <w:sz w:val="20"/>
                <w:szCs w:val="20"/>
              </w:rPr>
            </w:pPr>
            <w:r w:rsidRPr="00980D96">
              <w:rPr>
                <w:rFonts w:ascii="Nunito Sans" w:hAnsi="Nunito Sans" w:cs="Arial"/>
                <w:sz w:val="20"/>
                <w:szCs w:val="20"/>
              </w:rPr>
              <w:t>$</w:t>
            </w:r>
            <w:r w:rsidR="000A287A" w:rsidRPr="00980D96">
              <w:rPr>
                <w:rFonts w:ascii="Nunito Sans" w:hAnsi="Nunito Sans" w:cs="Arial"/>
                <w:sz w:val="20"/>
                <w:szCs w:val="20"/>
              </w:rPr>
              <w:t>49.799</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2DA34958" w14:textId="32AA5149" w:rsidR="00A20884" w:rsidRPr="00980D96" w:rsidRDefault="00A20884" w:rsidP="00AB13AB">
            <w:pPr>
              <w:spacing w:after="0" w:line="240" w:lineRule="auto"/>
              <w:jc w:val="center"/>
              <w:rPr>
                <w:rFonts w:ascii="Nunito Sans" w:hAnsi="Nunito Sans" w:cs="Arial"/>
                <w:sz w:val="20"/>
                <w:szCs w:val="20"/>
              </w:rPr>
            </w:pPr>
            <w:r w:rsidRPr="00980D96">
              <w:rPr>
                <w:rFonts w:ascii="Nunito Sans" w:hAnsi="Nunito Sans" w:cs="Arial"/>
                <w:sz w:val="20"/>
                <w:szCs w:val="20"/>
              </w:rPr>
              <w:t>$</w:t>
            </w:r>
            <w:r w:rsidR="000A287A" w:rsidRPr="00980D96">
              <w:rPr>
                <w:rFonts w:ascii="Nunito Sans" w:hAnsi="Nunito Sans" w:cs="Arial"/>
                <w:sz w:val="20"/>
                <w:szCs w:val="20"/>
              </w:rPr>
              <w:t>47.</w:t>
            </w:r>
            <w:r w:rsidR="00743521">
              <w:rPr>
                <w:rFonts w:ascii="Nunito Sans" w:hAnsi="Nunito Sans" w:cs="Arial"/>
                <w:sz w:val="20"/>
                <w:szCs w:val="20"/>
              </w:rPr>
              <w:t>150,</w:t>
            </w:r>
            <w:r w:rsidR="000B2526">
              <w:rPr>
                <w:rFonts w:ascii="Nunito Sans" w:hAnsi="Nunito Sans" w:cs="Arial"/>
                <w:sz w:val="20"/>
                <w:szCs w:val="20"/>
              </w:rPr>
              <w:t>56</w:t>
            </w:r>
          </w:p>
        </w:tc>
      </w:tr>
      <w:tr w:rsidR="00A20884" w:rsidRPr="00A13D29" w14:paraId="5CB48AB0" w14:textId="77777777" w:rsidTr="00AD5238">
        <w:trPr>
          <w:trHeight w:val="518"/>
          <w:jc w:val="center"/>
        </w:trPr>
        <w:tc>
          <w:tcPr>
            <w:tcW w:w="143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25DD5D3E" w14:textId="54A037FA" w:rsidR="00A20884" w:rsidRPr="00980D96" w:rsidRDefault="00A20884" w:rsidP="00AB13AB">
            <w:pPr>
              <w:spacing w:after="0" w:line="240" w:lineRule="auto"/>
              <w:jc w:val="center"/>
              <w:rPr>
                <w:rFonts w:ascii="Nunito Sans" w:hAnsi="Nunito Sans" w:cs="Arial"/>
                <w:sz w:val="20"/>
                <w:szCs w:val="20"/>
              </w:rPr>
            </w:pPr>
            <w:r w:rsidRPr="00980D96">
              <w:rPr>
                <w:rFonts w:ascii="Nunito Sans" w:hAnsi="Nunito Sans" w:cs="Arial"/>
                <w:sz w:val="20"/>
                <w:szCs w:val="20"/>
              </w:rPr>
              <w:t>202</w:t>
            </w:r>
            <w:r w:rsidR="00FB65E4" w:rsidRPr="00980D96">
              <w:rPr>
                <w:rFonts w:ascii="Nunito Sans" w:hAnsi="Nunito Sans" w:cs="Arial"/>
                <w:sz w:val="20"/>
                <w:szCs w:val="20"/>
              </w:rPr>
              <w:t>6</w:t>
            </w:r>
          </w:p>
        </w:tc>
        <w:tc>
          <w:tcPr>
            <w:tcW w:w="1820"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384ECD4B" w14:textId="4AFD3795" w:rsidR="00A20884" w:rsidRPr="00980D96" w:rsidRDefault="00A20884" w:rsidP="00AB13AB">
            <w:pPr>
              <w:spacing w:after="0" w:line="240" w:lineRule="auto"/>
              <w:jc w:val="center"/>
              <w:rPr>
                <w:rFonts w:ascii="Nunito Sans" w:hAnsi="Nunito Sans" w:cs="Arial"/>
                <w:sz w:val="20"/>
                <w:szCs w:val="20"/>
              </w:rPr>
            </w:pPr>
            <w:r w:rsidRPr="00980D96">
              <w:rPr>
                <w:rFonts w:ascii="Nunito Sans" w:hAnsi="Nunito Sans" w:cs="Arial"/>
                <w:sz w:val="20"/>
                <w:szCs w:val="20"/>
              </w:rPr>
              <w:t>$</w:t>
            </w:r>
            <w:r w:rsidR="000A287A" w:rsidRPr="00980D96">
              <w:rPr>
                <w:rFonts w:ascii="Nunito Sans" w:hAnsi="Nunito Sans" w:cs="Arial"/>
                <w:sz w:val="20"/>
                <w:szCs w:val="20"/>
              </w:rPr>
              <w:t>51.</w:t>
            </w:r>
            <w:r w:rsidR="00743521">
              <w:rPr>
                <w:rFonts w:ascii="Nunito Sans" w:hAnsi="Nunito Sans" w:cs="Arial"/>
                <w:sz w:val="20"/>
                <w:szCs w:val="20"/>
              </w:rPr>
              <w:t>791</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422691CF" w14:textId="6F4A35B4" w:rsidR="00A20884" w:rsidRPr="00980D96" w:rsidRDefault="00A20884" w:rsidP="00AB13AB">
            <w:pPr>
              <w:spacing w:after="0" w:line="240" w:lineRule="auto"/>
              <w:jc w:val="center"/>
              <w:rPr>
                <w:rFonts w:ascii="Nunito Sans" w:hAnsi="Nunito Sans" w:cs="Arial"/>
                <w:sz w:val="20"/>
                <w:szCs w:val="20"/>
              </w:rPr>
            </w:pPr>
            <w:r w:rsidRPr="00980D96">
              <w:rPr>
                <w:rFonts w:ascii="Nunito Sans" w:hAnsi="Nunito Sans" w:cs="Arial"/>
                <w:sz w:val="20"/>
                <w:szCs w:val="20"/>
              </w:rPr>
              <w:t>$</w:t>
            </w:r>
            <w:r w:rsidR="000A287A" w:rsidRPr="00980D96">
              <w:rPr>
                <w:rFonts w:ascii="Nunito Sans" w:hAnsi="Nunito Sans" w:cs="Arial"/>
                <w:sz w:val="20"/>
                <w:szCs w:val="20"/>
              </w:rPr>
              <w:t>50.</w:t>
            </w:r>
            <w:r w:rsidR="000B2526">
              <w:rPr>
                <w:rFonts w:ascii="Nunito Sans" w:hAnsi="Nunito Sans" w:cs="Arial"/>
                <w:sz w:val="20"/>
                <w:szCs w:val="20"/>
              </w:rPr>
              <w:t>451,10</w:t>
            </w:r>
          </w:p>
        </w:tc>
      </w:tr>
      <w:tr w:rsidR="00A20884" w:rsidRPr="00A13D29" w14:paraId="73038438" w14:textId="77777777" w:rsidTr="00AD5238">
        <w:trPr>
          <w:trHeight w:val="518"/>
          <w:jc w:val="center"/>
        </w:trPr>
        <w:tc>
          <w:tcPr>
            <w:tcW w:w="1431"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15396FA3" w14:textId="7C00A28B" w:rsidR="00A20884" w:rsidRPr="00980D96" w:rsidRDefault="00A20884" w:rsidP="00AB13AB">
            <w:pPr>
              <w:spacing w:after="0" w:line="240" w:lineRule="auto"/>
              <w:jc w:val="center"/>
              <w:rPr>
                <w:rFonts w:ascii="Nunito Sans" w:hAnsi="Nunito Sans" w:cs="Arial"/>
                <w:sz w:val="20"/>
                <w:szCs w:val="20"/>
              </w:rPr>
            </w:pPr>
            <w:r w:rsidRPr="00980D96">
              <w:rPr>
                <w:rFonts w:ascii="Nunito Sans" w:hAnsi="Nunito Sans" w:cs="Arial"/>
                <w:sz w:val="20"/>
                <w:szCs w:val="20"/>
              </w:rPr>
              <w:t>202</w:t>
            </w:r>
            <w:r w:rsidR="00FB65E4" w:rsidRPr="00980D96">
              <w:rPr>
                <w:rFonts w:ascii="Nunito Sans" w:hAnsi="Nunito Sans" w:cs="Arial"/>
                <w:sz w:val="20"/>
                <w:szCs w:val="20"/>
              </w:rPr>
              <w:t>7</w:t>
            </w:r>
          </w:p>
        </w:tc>
        <w:tc>
          <w:tcPr>
            <w:tcW w:w="1820"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577C70B1" w14:textId="0CFB2DC9" w:rsidR="00A20884" w:rsidRPr="00980D96" w:rsidRDefault="00A20884" w:rsidP="00AB13AB">
            <w:pPr>
              <w:spacing w:after="0" w:line="240" w:lineRule="auto"/>
              <w:jc w:val="center"/>
              <w:rPr>
                <w:rFonts w:ascii="Nunito Sans" w:hAnsi="Nunito Sans" w:cs="Arial"/>
                <w:sz w:val="20"/>
                <w:szCs w:val="20"/>
              </w:rPr>
            </w:pPr>
            <w:r w:rsidRPr="00980D96">
              <w:rPr>
                <w:rFonts w:ascii="Nunito Sans" w:hAnsi="Nunito Sans" w:cs="Arial"/>
                <w:sz w:val="20"/>
                <w:szCs w:val="20"/>
              </w:rPr>
              <w:t>$</w:t>
            </w:r>
            <w:r w:rsidR="000A287A" w:rsidRPr="00980D96">
              <w:rPr>
                <w:rFonts w:ascii="Nunito Sans" w:hAnsi="Nunito Sans" w:cs="Arial"/>
                <w:sz w:val="20"/>
                <w:szCs w:val="20"/>
              </w:rPr>
              <w:t>53.</w:t>
            </w:r>
            <w:r w:rsidR="00743521">
              <w:rPr>
                <w:rFonts w:ascii="Nunito Sans" w:hAnsi="Nunito Sans" w:cs="Arial"/>
                <w:sz w:val="20"/>
                <w:szCs w:val="20"/>
              </w:rPr>
              <w:t>655</w:t>
            </w:r>
          </w:p>
        </w:tc>
        <w:tc>
          <w:tcPr>
            <w:tcW w:w="1984" w:type="dxa"/>
            <w:tcBorders>
              <w:top w:val="single" w:sz="8" w:space="0" w:color="000000"/>
              <w:left w:val="single" w:sz="8" w:space="0" w:color="000000"/>
              <w:bottom w:val="single" w:sz="8" w:space="0" w:color="000000"/>
              <w:right w:val="single" w:sz="8" w:space="0" w:color="000000"/>
            </w:tcBorders>
            <w:shd w:val="clear" w:color="auto" w:fill="FFFFFF"/>
            <w:tcMar>
              <w:top w:w="15" w:type="dxa"/>
              <w:left w:w="15" w:type="dxa"/>
              <w:bottom w:w="0" w:type="dxa"/>
              <w:right w:w="15" w:type="dxa"/>
            </w:tcMar>
            <w:vAlign w:val="center"/>
            <w:hideMark/>
          </w:tcPr>
          <w:p w14:paraId="5BFC2425" w14:textId="1B182102" w:rsidR="00A20884" w:rsidRPr="00980D96" w:rsidRDefault="00A20884" w:rsidP="00AB13AB">
            <w:pPr>
              <w:spacing w:after="0" w:line="240" w:lineRule="auto"/>
              <w:jc w:val="center"/>
              <w:rPr>
                <w:rFonts w:ascii="Nunito Sans" w:hAnsi="Nunito Sans" w:cs="Arial"/>
                <w:sz w:val="20"/>
                <w:szCs w:val="20"/>
              </w:rPr>
            </w:pPr>
            <w:r w:rsidRPr="00980D96">
              <w:rPr>
                <w:rFonts w:ascii="Nunito Sans" w:hAnsi="Nunito Sans" w:cs="Arial"/>
                <w:sz w:val="20"/>
                <w:szCs w:val="20"/>
              </w:rPr>
              <w:t>$</w:t>
            </w:r>
            <w:r w:rsidR="000A287A" w:rsidRPr="00980D96">
              <w:rPr>
                <w:rFonts w:ascii="Nunito Sans" w:hAnsi="Nunito Sans" w:cs="Arial"/>
                <w:sz w:val="20"/>
                <w:szCs w:val="20"/>
              </w:rPr>
              <w:t>53.</w:t>
            </w:r>
            <w:r w:rsidR="000B2526">
              <w:rPr>
                <w:rFonts w:ascii="Nunito Sans" w:hAnsi="Nunito Sans" w:cs="Arial"/>
                <w:sz w:val="20"/>
                <w:szCs w:val="20"/>
              </w:rPr>
              <w:t>780,</w:t>
            </w:r>
            <w:r w:rsidR="00E34262">
              <w:rPr>
                <w:rFonts w:ascii="Nunito Sans" w:hAnsi="Nunito Sans" w:cs="Arial"/>
                <w:sz w:val="20"/>
                <w:szCs w:val="20"/>
              </w:rPr>
              <w:t>87</w:t>
            </w:r>
          </w:p>
        </w:tc>
      </w:tr>
    </w:tbl>
    <w:p w14:paraId="68F43DF2" w14:textId="26FE3680" w:rsidR="00A20884" w:rsidRPr="00980D96" w:rsidRDefault="00A20884" w:rsidP="00A20884">
      <w:pPr>
        <w:spacing w:after="0" w:line="240" w:lineRule="auto"/>
        <w:jc w:val="both"/>
        <w:rPr>
          <w:rFonts w:ascii="Nunito Sans" w:hAnsi="Nunito Sans" w:cs="Arial"/>
          <w:sz w:val="14"/>
          <w:szCs w:val="14"/>
        </w:rPr>
      </w:pPr>
      <w:r w:rsidRPr="00980D96">
        <w:rPr>
          <w:rFonts w:ascii="Nunito Sans" w:hAnsi="Nunito Sans" w:cs="Arial"/>
          <w:sz w:val="14"/>
          <w:szCs w:val="14"/>
        </w:rPr>
        <w:t>UVT: Para 202</w:t>
      </w:r>
      <w:r w:rsidR="000A287A" w:rsidRPr="00980D96">
        <w:rPr>
          <w:rFonts w:ascii="Nunito Sans" w:hAnsi="Nunito Sans" w:cs="Arial"/>
          <w:sz w:val="14"/>
          <w:szCs w:val="14"/>
        </w:rPr>
        <w:t>5</w:t>
      </w:r>
      <w:r w:rsidRPr="00980D96">
        <w:rPr>
          <w:rFonts w:ascii="Nunito Sans" w:hAnsi="Nunito Sans" w:cs="Arial"/>
          <w:sz w:val="14"/>
          <w:szCs w:val="14"/>
        </w:rPr>
        <w:t xml:space="preserve"> es la definida en la </w:t>
      </w:r>
      <w:r w:rsidR="00A37B36" w:rsidRPr="00980D96">
        <w:rPr>
          <w:rFonts w:ascii="Nunito Sans" w:hAnsi="Nunito Sans" w:cs="Arial"/>
          <w:sz w:val="14"/>
          <w:szCs w:val="14"/>
        </w:rPr>
        <w:t>R</w:t>
      </w:r>
      <w:r w:rsidRPr="00980D96">
        <w:rPr>
          <w:rFonts w:ascii="Nunito Sans" w:hAnsi="Nunito Sans" w:cs="Arial"/>
          <w:sz w:val="14"/>
          <w:szCs w:val="14"/>
        </w:rPr>
        <w:t xml:space="preserve">esolución </w:t>
      </w:r>
      <w:r w:rsidR="00602250" w:rsidRPr="00980D96">
        <w:rPr>
          <w:rFonts w:ascii="Nunito Sans" w:hAnsi="Nunito Sans" w:cs="Arial"/>
          <w:sz w:val="14"/>
          <w:szCs w:val="14"/>
        </w:rPr>
        <w:t xml:space="preserve">193 </w:t>
      </w:r>
      <w:r w:rsidRPr="00980D96">
        <w:rPr>
          <w:rFonts w:ascii="Nunito Sans" w:hAnsi="Nunito Sans" w:cs="Arial"/>
          <w:sz w:val="14"/>
          <w:szCs w:val="14"/>
        </w:rPr>
        <w:t>de 202</w:t>
      </w:r>
      <w:r w:rsidR="00602250" w:rsidRPr="00980D96">
        <w:rPr>
          <w:rFonts w:ascii="Nunito Sans" w:hAnsi="Nunito Sans" w:cs="Arial"/>
          <w:sz w:val="14"/>
          <w:szCs w:val="14"/>
        </w:rPr>
        <w:t>4</w:t>
      </w:r>
      <w:r w:rsidRPr="00980D96">
        <w:rPr>
          <w:rFonts w:ascii="Nunito Sans" w:hAnsi="Nunito Sans" w:cs="Arial"/>
          <w:sz w:val="14"/>
          <w:szCs w:val="14"/>
        </w:rPr>
        <w:t xml:space="preserve"> de la DIAN</w:t>
      </w:r>
      <w:r w:rsidR="00EB1FA4" w:rsidRPr="00980D96">
        <w:rPr>
          <w:rFonts w:ascii="Nunito Sans" w:hAnsi="Nunito Sans" w:cs="Arial"/>
          <w:sz w:val="14"/>
          <w:szCs w:val="14"/>
        </w:rPr>
        <w:t xml:space="preserve"> (</w:t>
      </w:r>
      <w:r w:rsidR="00A85D3A">
        <w:rPr>
          <w:rFonts w:ascii="Nunito Sans" w:hAnsi="Nunito Sans" w:cs="Arial"/>
          <w:sz w:val="14"/>
          <w:szCs w:val="14"/>
        </w:rPr>
        <w:t xml:space="preserve">variación de </w:t>
      </w:r>
      <w:r w:rsidR="00EB1FA4" w:rsidRPr="00980D96">
        <w:rPr>
          <w:rFonts w:ascii="Nunito Sans" w:hAnsi="Nunito Sans" w:cs="Arial"/>
          <w:sz w:val="14"/>
          <w:szCs w:val="14"/>
        </w:rPr>
        <w:t>5,81%)</w:t>
      </w:r>
      <w:r w:rsidRPr="00980D96">
        <w:rPr>
          <w:rFonts w:ascii="Nunito Sans" w:hAnsi="Nunito Sans" w:cs="Arial"/>
          <w:sz w:val="14"/>
          <w:szCs w:val="14"/>
        </w:rPr>
        <w:t xml:space="preserve">, para </w:t>
      </w:r>
      <w:r w:rsidR="00B01155" w:rsidRPr="00980D96">
        <w:rPr>
          <w:rFonts w:ascii="Nunito Sans" w:hAnsi="Nunito Sans" w:cs="Arial"/>
          <w:sz w:val="14"/>
          <w:szCs w:val="14"/>
        </w:rPr>
        <w:t xml:space="preserve">2026 </w:t>
      </w:r>
      <w:r w:rsidRPr="00980D96">
        <w:rPr>
          <w:rFonts w:ascii="Nunito Sans" w:hAnsi="Nunito Sans" w:cs="Arial"/>
          <w:sz w:val="14"/>
          <w:szCs w:val="14"/>
        </w:rPr>
        <w:t xml:space="preserve">y </w:t>
      </w:r>
      <w:r w:rsidR="00B01155" w:rsidRPr="00980D96">
        <w:rPr>
          <w:rFonts w:ascii="Nunito Sans" w:hAnsi="Nunito Sans" w:cs="Arial"/>
          <w:sz w:val="14"/>
          <w:szCs w:val="14"/>
        </w:rPr>
        <w:t>2027</w:t>
      </w:r>
      <w:r w:rsidRPr="00980D96">
        <w:rPr>
          <w:rFonts w:ascii="Nunito Sans" w:hAnsi="Nunito Sans" w:cs="Arial"/>
          <w:sz w:val="14"/>
          <w:szCs w:val="14"/>
        </w:rPr>
        <w:t xml:space="preserve"> se asume que la UVT tendrá el mismo crecimiento de la inflación</w:t>
      </w:r>
      <w:r w:rsidR="001A5292">
        <w:rPr>
          <w:rFonts w:ascii="Nunito Sans" w:hAnsi="Nunito Sans" w:cs="Arial"/>
          <w:sz w:val="14"/>
          <w:szCs w:val="14"/>
        </w:rPr>
        <w:t>. D</w:t>
      </w:r>
      <w:r w:rsidRPr="00980D96">
        <w:rPr>
          <w:rFonts w:ascii="Nunito Sans" w:hAnsi="Nunito Sans" w:cs="Arial"/>
          <w:sz w:val="14"/>
          <w:szCs w:val="14"/>
        </w:rPr>
        <w:t xml:space="preserve">e acuerdo con </w:t>
      </w:r>
      <w:r w:rsidR="00E34262">
        <w:rPr>
          <w:rFonts w:ascii="Nunito Sans" w:hAnsi="Nunito Sans" w:cs="Arial"/>
          <w:sz w:val="14"/>
          <w:szCs w:val="14"/>
        </w:rPr>
        <w:t>las proyecciones del grupo Macroeconómico</w:t>
      </w:r>
      <w:r w:rsidRPr="00980D96">
        <w:rPr>
          <w:rFonts w:ascii="Nunito Sans" w:hAnsi="Nunito Sans" w:cs="Arial"/>
          <w:sz w:val="14"/>
          <w:szCs w:val="14"/>
        </w:rPr>
        <w:t xml:space="preserve"> de la </w:t>
      </w:r>
      <w:r w:rsidR="00E34262">
        <w:rPr>
          <w:rFonts w:ascii="Nunito Sans" w:hAnsi="Nunito Sans" w:cs="Arial"/>
          <w:sz w:val="14"/>
          <w:szCs w:val="14"/>
        </w:rPr>
        <w:t>SFC</w:t>
      </w:r>
      <w:r w:rsidR="00C23618">
        <w:rPr>
          <w:rFonts w:ascii="Nunito Sans" w:hAnsi="Nunito Sans" w:cs="Arial"/>
          <w:sz w:val="14"/>
          <w:szCs w:val="14"/>
        </w:rPr>
        <w:t xml:space="preserve"> </w:t>
      </w:r>
      <w:r w:rsidR="007B0DCF">
        <w:rPr>
          <w:rFonts w:ascii="Nunito Sans" w:hAnsi="Nunito Sans" w:cs="Arial"/>
          <w:sz w:val="14"/>
          <w:szCs w:val="14"/>
        </w:rPr>
        <w:t>la inflación</w:t>
      </w:r>
      <w:r w:rsidR="00E34262">
        <w:rPr>
          <w:rFonts w:ascii="Nunito Sans" w:hAnsi="Nunito Sans" w:cs="Arial"/>
          <w:sz w:val="14"/>
          <w:szCs w:val="14"/>
        </w:rPr>
        <w:t xml:space="preserve"> cerrará en 4,0</w:t>
      </w:r>
      <w:r w:rsidRPr="00980D96">
        <w:rPr>
          <w:rFonts w:ascii="Nunito Sans" w:hAnsi="Nunito Sans" w:cs="Arial"/>
          <w:sz w:val="14"/>
          <w:szCs w:val="14"/>
        </w:rPr>
        <w:t>%</w:t>
      </w:r>
      <w:r w:rsidR="007B0DCF">
        <w:rPr>
          <w:rFonts w:ascii="Nunito Sans" w:hAnsi="Nunito Sans" w:cs="Arial"/>
          <w:sz w:val="14"/>
          <w:szCs w:val="14"/>
        </w:rPr>
        <w:t xml:space="preserve"> para 2025</w:t>
      </w:r>
      <w:r w:rsidR="00E34262">
        <w:rPr>
          <w:rFonts w:ascii="Nunito Sans" w:hAnsi="Nunito Sans" w:cs="Arial"/>
          <w:sz w:val="14"/>
          <w:szCs w:val="14"/>
        </w:rPr>
        <w:t>,</w:t>
      </w:r>
      <w:r w:rsidRPr="00980D96">
        <w:rPr>
          <w:rFonts w:ascii="Nunito Sans" w:hAnsi="Nunito Sans" w:cs="Arial"/>
          <w:sz w:val="14"/>
          <w:szCs w:val="14"/>
        </w:rPr>
        <w:t xml:space="preserve"> </w:t>
      </w:r>
      <w:r w:rsidR="00B01155" w:rsidRPr="00980D96">
        <w:rPr>
          <w:rFonts w:ascii="Nunito Sans" w:hAnsi="Nunito Sans" w:cs="Arial"/>
          <w:sz w:val="14"/>
          <w:szCs w:val="14"/>
        </w:rPr>
        <w:t>3</w:t>
      </w:r>
      <w:r w:rsidR="00A85D3A">
        <w:rPr>
          <w:rFonts w:ascii="Nunito Sans" w:hAnsi="Nunito Sans" w:cs="Arial"/>
          <w:sz w:val="14"/>
          <w:szCs w:val="14"/>
        </w:rPr>
        <w:t>,</w:t>
      </w:r>
      <w:r w:rsidR="00E34262">
        <w:rPr>
          <w:rFonts w:ascii="Nunito Sans" w:hAnsi="Nunito Sans" w:cs="Arial"/>
          <w:sz w:val="14"/>
          <w:szCs w:val="14"/>
        </w:rPr>
        <w:t>6</w:t>
      </w:r>
      <w:r w:rsidRPr="00980D96">
        <w:rPr>
          <w:rFonts w:ascii="Nunito Sans" w:hAnsi="Nunito Sans" w:cs="Arial"/>
          <w:sz w:val="14"/>
          <w:szCs w:val="14"/>
        </w:rPr>
        <w:t xml:space="preserve">% para </w:t>
      </w:r>
      <w:r w:rsidR="000A3374" w:rsidRPr="00980D96">
        <w:rPr>
          <w:rFonts w:ascii="Nunito Sans" w:hAnsi="Nunito Sans" w:cs="Arial"/>
          <w:sz w:val="14"/>
          <w:szCs w:val="14"/>
        </w:rPr>
        <w:t>2026</w:t>
      </w:r>
      <w:r w:rsidRPr="00980D96">
        <w:rPr>
          <w:rFonts w:ascii="Nunito Sans" w:hAnsi="Nunito Sans" w:cs="Arial"/>
          <w:sz w:val="14"/>
          <w:szCs w:val="14"/>
        </w:rPr>
        <w:t xml:space="preserve"> y 3</w:t>
      </w:r>
      <w:r w:rsidR="00A85D3A">
        <w:rPr>
          <w:rFonts w:ascii="Nunito Sans" w:hAnsi="Nunito Sans" w:cs="Arial"/>
          <w:sz w:val="14"/>
          <w:szCs w:val="14"/>
        </w:rPr>
        <w:t>,</w:t>
      </w:r>
      <w:r w:rsidR="00E34262">
        <w:rPr>
          <w:rFonts w:ascii="Nunito Sans" w:hAnsi="Nunito Sans" w:cs="Arial"/>
          <w:sz w:val="14"/>
          <w:szCs w:val="14"/>
        </w:rPr>
        <w:t>5</w:t>
      </w:r>
      <w:r w:rsidRPr="00980D96">
        <w:rPr>
          <w:rFonts w:ascii="Nunito Sans" w:hAnsi="Nunito Sans" w:cs="Arial"/>
          <w:sz w:val="14"/>
          <w:szCs w:val="14"/>
        </w:rPr>
        <w:t>% para 202</w:t>
      </w:r>
      <w:r w:rsidR="008618CE" w:rsidRPr="00980D96">
        <w:rPr>
          <w:rFonts w:ascii="Nunito Sans" w:hAnsi="Nunito Sans" w:cs="Arial"/>
          <w:sz w:val="14"/>
          <w:szCs w:val="14"/>
        </w:rPr>
        <w:t>7</w:t>
      </w:r>
      <w:r w:rsidRPr="00980D96">
        <w:rPr>
          <w:rFonts w:ascii="Nunito Sans" w:hAnsi="Nunito Sans" w:cs="Arial"/>
          <w:sz w:val="14"/>
          <w:szCs w:val="14"/>
        </w:rPr>
        <w:t>.</w:t>
      </w:r>
    </w:p>
    <w:p w14:paraId="7CF95270" w14:textId="7A70999C" w:rsidR="00A20884" w:rsidRPr="00980D96" w:rsidRDefault="00A20884" w:rsidP="00A20884">
      <w:pPr>
        <w:spacing w:after="0" w:line="240" w:lineRule="auto"/>
        <w:jc w:val="both"/>
        <w:rPr>
          <w:rFonts w:ascii="Nunito Sans" w:hAnsi="Nunito Sans" w:cs="Arial"/>
          <w:sz w:val="14"/>
          <w:szCs w:val="14"/>
        </w:rPr>
      </w:pPr>
      <w:r w:rsidRPr="00980D96">
        <w:rPr>
          <w:rFonts w:ascii="Nunito Sans" w:hAnsi="Nunito Sans" w:cs="Arial"/>
          <w:sz w:val="14"/>
          <w:szCs w:val="14"/>
        </w:rPr>
        <w:t xml:space="preserve">SMDLV: El supuesto para </w:t>
      </w:r>
      <w:r w:rsidR="0013156C" w:rsidRPr="00980D96">
        <w:rPr>
          <w:rFonts w:ascii="Nunito Sans" w:hAnsi="Nunito Sans" w:cs="Arial"/>
          <w:sz w:val="14"/>
          <w:szCs w:val="14"/>
        </w:rPr>
        <w:t xml:space="preserve">su </w:t>
      </w:r>
      <w:r w:rsidRPr="00980D96">
        <w:rPr>
          <w:rFonts w:ascii="Nunito Sans" w:hAnsi="Nunito Sans" w:cs="Arial"/>
          <w:sz w:val="14"/>
          <w:szCs w:val="14"/>
        </w:rPr>
        <w:t>estima</w:t>
      </w:r>
      <w:r w:rsidR="0013156C" w:rsidRPr="00980D96">
        <w:rPr>
          <w:rFonts w:ascii="Nunito Sans" w:hAnsi="Nunito Sans" w:cs="Arial"/>
          <w:sz w:val="14"/>
          <w:szCs w:val="14"/>
        </w:rPr>
        <w:t>ción</w:t>
      </w:r>
      <w:r w:rsidRPr="00980D96">
        <w:rPr>
          <w:rFonts w:ascii="Nunito Sans" w:hAnsi="Nunito Sans" w:cs="Arial"/>
          <w:sz w:val="14"/>
          <w:szCs w:val="14"/>
        </w:rPr>
        <w:t xml:space="preserve"> es 3pp </w:t>
      </w:r>
      <w:r w:rsidR="007E4800" w:rsidRPr="00980D96">
        <w:rPr>
          <w:rFonts w:ascii="Nunito Sans" w:hAnsi="Nunito Sans" w:cs="Arial"/>
          <w:sz w:val="14"/>
          <w:szCs w:val="14"/>
        </w:rPr>
        <w:t xml:space="preserve">por </w:t>
      </w:r>
      <w:r w:rsidRPr="00980D96">
        <w:rPr>
          <w:rFonts w:ascii="Nunito Sans" w:hAnsi="Nunito Sans" w:cs="Arial"/>
          <w:sz w:val="14"/>
          <w:szCs w:val="14"/>
        </w:rPr>
        <w:t>encima de la inflación</w:t>
      </w:r>
      <w:r w:rsidR="0013156C" w:rsidRPr="00980D96">
        <w:rPr>
          <w:rFonts w:ascii="Nunito Sans" w:hAnsi="Nunito Sans" w:cs="Arial"/>
          <w:sz w:val="14"/>
          <w:szCs w:val="14"/>
        </w:rPr>
        <w:t xml:space="preserve">, de acuerdo con </w:t>
      </w:r>
      <w:r w:rsidR="00010AEE" w:rsidRPr="00980D96">
        <w:rPr>
          <w:rFonts w:ascii="Nunito Sans" w:hAnsi="Nunito Sans" w:cs="Arial"/>
          <w:sz w:val="14"/>
          <w:szCs w:val="14"/>
        </w:rPr>
        <w:t xml:space="preserve">el suavizamiento exponencial de </w:t>
      </w:r>
      <w:r w:rsidR="0013156C" w:rsidRPr="00980D96">
        <w:rPr>
          <w:rFonts w:ascii="Nunito Sans" w:hAnsi="Nunito Sans" w:cs="Arial"/>
          <w:sz w:val="14"/>
          <w:szCs w:val="14"/>
        </w:rPr>
        <w:t xml:space="preserve">la media </w:t>
      </w:r>
      <w:r w:rsidR="00D64EE8" w:rsidRPr="00980D96">
        <w:rPr>
          <w:rFonts w:ascii="Nunito Sans" w:hAnsi="Nunito Sans" w:cs="Arial"/>
          <w:sz w:val="14"/>
          <w:szCs w:val="14"/>
        </w:rPr>
        <w:t xml:space="preserve">móvil </w:t>
      </w:r>
      <w:r w:rsidR="008272BE" w:rsidRPr="00980D96">
        <w:rPr>
          <w:rFonts w:ascii="Nunito Sans" w:hAnsi="Nunito Sans" w:cs="Arial"/>
          <w:sz w:val="14"/>
          <w:szCs w:val="14"/>
        </w:rPr>
        <w:t>de</w:t>
      </w:r>
      <w:r w:rsidR="00010AEE" w:rsidRPr="00980D96">
        <w:rPr>
          <w:rFonts w:ascii="Nunito Sans" w:hAnsi="Nunito Sans" w:cs="Arial"/>
          <w:sz w:val="14"/>
          <w:szCs w:val="14"/>
        </w:rPr>
        <w:t xml:space="preserve"> </w:t>
      </w:r>
      <w:r w:rsidR="00906664">
        <w:rPr>
          <w:rFonts w:ascii="Nunito Sans" w:hAnsi="Nunito Sans" w:cs="Arial"/>
          <w:sz w:val="14"/>
          <w:szCs w:val="14"/>
        </w:rPr>
        <w:t>dos (</w:t>
      </w:r>
      <w:r w:rsidR="00010AEE" w:rsidRPr="00980D96">
        <w:rPr>
          <w:rFonts w:ascii="Nunito Sans" w:hAnsi="Nunito Sans" w:cs="Arial"/>
          <w:sz w:val="14"/>
          <w:szCs w:val="14"/>
        </w:rPr>
        <w:t>2</w:t>
      </w:r>
      <w:r w:rsidR="00906664">
        <w:rPr>
          <w:rFonts w:ascii="Nunito Sans" w:hAnsi="Nunito Sans" w:cs="Arial"/>
          <w:sz w:val="14"/>
          <w:szCs w:val="14"/>
        </w:rPr>
        <w:t>)</w:t>
      </w:r>
      <w:r w:rsidR="00010AEE" w:rsidRPr="00980D96">
        <w:rPr>
          <w:rFonts w:ascii="Nunito Sans" w:hAnsi="Nunito Sans" w:cs="Arial"/>
          <w:sz w:val="14"/>
          <w:szCs w:val="14"/>
        </w:rPr>
        <w:t xml:space="preserve"> periodos de la diferencia entre el SMDLV y la inflación</w:t>
      </w:r>
      <w:r w:rsidRPr="00980D96">
        <w:rPr>
          <w:rFonts w:ascii="Nunito Sans" w:hAnsi="Nunito Sans" w:cs="Arial"/>
          <w:sz w:val="14"/>
          <w:szCs w:val="14"/>
        </w:rPr>
        <w:t xml:space="preserve">. </w:t>
      </w:r>
    </w:p>
    <w:p w14:paraId="65EC04BE" w14:textId="77777777" w:rsidR="00A20884" w:rsidRPr="00980D96" w:rsidRDefault="00A20884" w:rsidP="00A20884">
      <w:pPr>
        <w:spacing w:after="0" w:line="240" w:lineRule="auto"/>
        <w:rPr>
          <w:rFonts w:ascii="Nunito Sans" w:hAnsi="Nunito Sans" w:cs="Arial"/>
          <w:sz w:val="22"/>
          <w:szCs w:val="22"/>
        </w:rPr>
      </w:pPr>
      <w:r w:rsidRPr="00980D96">
        <w:rPr>
          <w:rFonts w:ascii="Nunito Sans" w:hAnsi="Nunito Sans" w:cs="Arial"/>
          <w:sz w:val="22"/>
          <w:szCs w:val="22"/>
        </w:rPr>
        <w:t>Por lo tanto, los valores en pesos se determinan como:</w:t>
      </w:r>
    </w:p>
    <w:p w14:paraId="2A7ECA9C" w14:textId="77777777" w:rsidR="00A20884" w:rsidRPr="00980D96" w:rsidRDefault="00A20884" w:rsidP="00A20884">
      <w:pPr>
        <w:spacing w:after="0" w:line="240" w:lineRule="auto"/>
        <w:rPr>
          <w:rFonts w:ascii="Nunito Sans" w:hAnsi="Nunito Sans" w:cs="Arial"/>
          <w:sz w:val="22"/>
          <w:szCs w:val="22"/>
        </w:rPr>
      </w:pPr>
    </w:p>
    <w:p w14:paraId="5D2F977D" w14:textId="3986FC19" w:rsidR="00A20884" w:rsidRPr="00980D96" w:rsidRDefault="00A20884" w:rsidP="00A20884">
      <w:pPr>
        <w:jc w:val="both"/>
        <w:rPr>
          <w:rFonts w:ascii="Nunito Sans" w:hAnsi="Nunito Sans" w:cs="Arial"/>
          <w:sz w:val="22"/>
          <w:szCs w:val="22"/>
        </w:rPr>
      </w:pPr>
      <w:r w:rsidRPr="00980D96">
        <w:rPr>
          <w:rFonts w:ascii="Nunito Sans" w:hAnsi="Nunito Sans" w:cs="Arial"/>
          <w:b/>
          <w:sz w:val="22"/>
          <w:szCs w:val="22"/>
        </w:rPr>
        <w:t xml:space="preserve">Coberturas indexadas </w:t>
      </w:r>
      <w:r w:rsidR="00D52967" w:rsidRPr="00980D96">
        <w:rPr>
          <w:rFonts w:ascii="Nunito Sans" w:hAnsi="Nunito Sans" w:cs="Arial"/>
          <w:b/>
          <w:sz w:val="22"/>
          <w:szCs w:val="22"/>
        </w:rPr>
        <w:t>a la</w:t>
      </w:r>
      <w:r w:rsidRPr="00980D96">
        <w:rPr>
          <w:rFonts w:ascii="Nunito Sans" w:hAnsi="Nunito Sans" w:cs="Arial"/>
          <w:b/>
          <w:sz w:val="22"/>
          <w:szCs w:val="22"/>
        </w:rPr>
        <w:t xml:space="preserve"> UVT:</w:t>
      </w:r>
      <w:r w:rsidRPr="00980D96">
        <w:rPr>
          <w:rFonts w:ascii="Nunito Sans" w:hAnsi="Nunito Sans" w:cs="Arial"/>
          <w:sz w:val="22"/>
          <w:szCs w:val="22"/>
        </w:rPr>
        <w:t xml:space="preserve">  </w:t>
      </w:r>
    </w:p>
    <w:p w14:paraId="05D387EE" w14:textId="0DBCB361" w:rsidR="00A20884" w:rsidRPr="00980D96" w:rsidRDefault="00A20884" w:rsidP="00A20884">
      <w:pPr>
        <w:jc w:val="both"/>
        <w:rPr>
          <w:rFonts w:ascii="Nunito Sans" w:hAnsi="Nunito Sans" w:cs="Arial"/>
          <w:sz w:val="22"/>
          <w:szCs w:val="22"/>
        </w:rPr>
      </w:pPr>
      <w:r w:rsidRPr="00980D96">
        <w:rPr>
          <w:rFonts w:ascii="Nunito Sans" w:hAnsi="Nunito Sans" w:cs="Arial"/>
          <w:sz w:val="22"/>
          <w:szCs w:val="22"/>
        </w:rPr>
        <w:t xml:space="preserve">De acuerdo con la información histórica de siniestros se tiene que los pagos de siniestros ocurridos en el año 0 </w:t>
      </w:r>
      <w:r w:rsidR="00900579" w:rsidRPr="00980D96">
        <w:rPr>
          <w:rFonts w:ascii="Nunito Sans" w:hAnsi="Nunito Sans" w:cs="Arial"/>
          <w:sz w:val="22"/>
          <w:szCs w:val="22"/>
        </w:rPr>
        <w:t>para</w:t>
      </w:r>
      <w:r w:rsidRPr="00980D96">
        <w:rPr>
          <w:rFonts w:ascii="Nunito Sans" w:hAnsi="Nunito Sans" w:cs="Arial"/>
          <w:sz w:val="22"/>
          <w:szCs w:val="22"/>
        </w:rPr>
        <w:t xml:space="preserve"> las coberturas indexadas </w:t>
      </w:r>
      <w:r w:rsidR="00900579" w:rsidRPr="00980D96">
        <w:rPr>
          <w:rFonts w:ascii="Nunito Sans" w:hAnsi="Nunito Sans" w:cs="Arial"/>
          <w:sz w:val="22"/>
          <w:szCs w:val="22"/>
        </w:rPr>
        <w:t>a la</w:t>
      </w:r>
      <w:r w:rsidRPr="00980D96">
        <w:rPr>
          <w:rFonts w:ascii="Nunito Sans" w:hAnsi="Nunito Sans" w:cs="Arial"/>
          <w:sz w:val="22"/>
          <w:szCs w:val="22"/>
        </w:rPr>
        <w:t xml:space="preserve"> UVT se distribuyen de la siguiente manera: cerca del 63% en el año 0, el 30% en el año 1 y el 7% en el año 2. Por lo tanto, el valor final a pagar en pesos por </w:t>
      </w:r>
      <w:r w:rsidR="00D4230B">
        <w:rPr>
          <w:rFonts w:ascii="Nunito Sans" w:hAnsi="Nunito Sans" w:cs="Arial"/>
          <w:sz w:val="22"/>
          <w:szCs w:val="22"/>
        </w:rPr>
        <w:t xml:space="preserve">los </w:t>
      </w:r>
      <w:r w:rsidRPr="00980D96">
        <w:rPr>
          <w:rFonts w:ascii="Nunito Sans" w:hAnsi="Nunito Sans" w:cs="Arial"/>
          <w:sz w:val="22"/>
          <w:szCs w:val="22"/>
        </w:rPr>
        <w:t xml:space="preserve">siniestros ocurridos </w:t>
      </w:r>
      <w:r w:rsidR="004A0C3B">
        <w:rPr>
          <w:rFonts w:ascii="Nunito Sans" w:hAnsi="Nunito Sans" w:cs="Arial"/>
          <w:sz w:val="22"/>
          <w:szCs w:val="22"/>
        </w:rPr>
        <w:t>que se proyectan para</w:t>
      </w:r>
      <w:r w:rsidRPr="00980D96">
        <w:rPr>
          <w:rFonts w:ascii="Nunito Sans" w:hAnsi="Nunito Sans" w:cs="Arial"/>
          <w:sz w:val="22"/>
          <w:szCs w:val="22"/>
        </w:rPr>
        <w:t xml:space="preserve"> 202</w:t>
      </w:r>
      <w:r w:rsidR="002A7937" w:rsidRPr="00980D96">
        <w:rPr>
          <w:rFonts w:ascii="Nunito Sans" w:hAnsi="Nunito Sans" w:cs="Arial"/>
          <w:sz w:val="22"/>
          <w:szCs w:val="22"/>
        </w:rPr>
        <w:t>5</w:t>
      </w:r>
      <w:r w:rsidRPr="00980D96">
        <w:rPr>
          <w:rFonts w:ascii="Nunito Sans" w:hAnsi="Nunito Sans" w:cs="Arial"/>
          <w:sz w:val="22"/>
          <w:szCs w:val="22"/>
        </w:rPr>
        <w:t xml:space="preserve"> será:</w:t>
      </w:r>
    </w:p>
    <w:p w14:paraId="1F12700F" w14:textId="3107503E" w:rsidR="00A20884" w:rsidRPr="00980D96" w:rsidRDefault="00A20884" w:rsidP="00A20884">
      <w:pPr>
        <w:jc w:val="both"/>
        <w:rPr>
          <w:rFonts w:ascii="Nunito Sans" w:hAnsi="Nunito Sans" w:cs="Arial"/>
          <w:sz w:val="22"/>
          <w:szCs w:val="22"/>
        </w:rPr>
      </w:pPr>
      <w:r w:rsidRPr="00980D96">
        <w:rPr>
          <w:rFonts w:ascii="Nunito Sans" w:hAnsi="Nunito Sans" w:cs="Arial"/>
          <w:sz w:val="22"/>
          <w:szCs w:val="22"/>
        </w:rPr>
        <w:t>Estimaciones en pesos para el año 202</w:t>
      </w:r>
      <w:r w:rsidR="002A7937" w:rsidRPr="00980D96">
        <w:rPr>
          <w:rFonts w:ascii="Nunito Sans" w:hAnsi="Nunito Sans" w:cs="Arial"/>
          <w:sz w:val="22"/>
          <w:szCs w:val="22"/>
        </w:rPr>
        <w:t>5</w:t>
      </w:r>
      <w:r w:rsidRPr="00980D96">
        <w:rPr>
          <w:rFonts w:ascii="Nunito Sans" w:hAnsi="Nunito Sans" w:cs="Arial"/>
          <w:sz w:val="22"/>
          <w:szCs w:val="22"/>
        </w:rPr>
        <w:t>:</w:t>
      </w:r>
    </w:p>
    <w:p w14:paraId="2161A493" w14:textId="0A111A42" w:rsidR="00A20884" w:rsidRPr="00980D96" w:rsidRDefault="00000000" w:rsidP="00A20884">
      <w:pPr>
        <w:jc w:val="both"/>
        <w:rPr>
          <w:rFonts w:ascii="Nunito Sans" w:hAnsi="Nunito Sans" w:cs="Arial"/>
          <w:sz w:val="22"/>
          <w:szCs w:val="22"/>
        </w:rPr>
      </w:pPr>
      <m:oMathPara>
        <m:oMathParaPr>
          <m:jc m:val="left"/>
        </m:oMathParaPr>
        <m:oMath>
          <m:d>
            <m:dPr>
              <m:ctrlPr>
                <w:rPr>
                  <w:rFonts w:ascii="Cambria Math" w:hAnsi="Cambria Math" w:cs="Arial"/>
                  <w:i/>
                  <w:sz w:val="22"/>
                  <w:szCs w:val="22"/>
                </w:rPr>
              </m:ctrlPr>
            </m:dPr>
            <m:e>
              <m:sSub>
                <m:sSubPr>
                  <m:ctrlPr>
                    <w:rPr>
                      <w:rFonts w:ascii="Cambria Math" w:hAnsi="Cambria Math" w:cs="Arial"/>
                      <w:i/>
                      <w:sz w:val="22"/>
                      <w:szCs w:val="22"/>
                    </w:rPr>
                  </m:ctrlPr>
                </m:sSubPr>
                <m:e>
                  <m:r>
                    <w:rPr>
                      <w:rFonts w:ascii="Cambria Math" w:hAnsi="Cambria Math" w:cs="Arial"/>
                      <w:sz w:val="22"/>
                      <w:szCs w:val="22"/>
                    </w:rPr>
                    <m:t>45,37</m:t>
                  </m:r>
                </m:e>
                <m:sub>
                  <m:r>
                    <w:rPr>
                      <w:rFonts w:ascii="Cambria Math" w:hAnsi="Cambria Math" w:cs="Arial"/>
                      <w:sz w:val="22"/>
                      <w:szCs w:val="22"/>
                    </w:rPr>
                    <m:t>millones de UVT</m:t>
                  </m:r>
                </m:sub>
              </m:sSub>
              <m:r>
                <w:rPr>
                  <w:rFonts w:ascii="Cambria Math" w:hAnsi="Cambria Math" w:cs="Arial"/>
                  <w:sz w:val="22"/>
                  <w:szCs w:val="22"/>
                </w:rPr>
                <m:t>*63%</m:t>
              </m:r>
            </m:e>
          </m:d>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28,58</m:t>
              </m:r>
            </m:e>
            <m:sub>
              <m:r>
                <w:rPr>
                  <w:rFonts w:ascii="Cambria Math" w:hAnsi="Cambria Math" w:cs="Arial"/>
                  <w:sz w:val="22"/>
                  <w:szCs w:val="22"/>
                </w:rPr>
                <m:t>millones de UVT</m:t>
              </m:r>
            </m:sub>
          </m:sSub>
          <m:r>
            <w:rPr>
              <w:rFonts w:ascii="Cambria Math" w:hAnsi="Cambria Math" w:cs="Arial"/>
              <w:sz w:val="22"/>
              <w:szCs w:val="22"/>
            </w:rPr>
            <m:t>*$49.799=$1,42 billones</m:t>
          </m:r>
        </m:oMath>
      </m:oMathPara>
    </w:p>
    <w:p w14:paraId="39F36CED" w14:textId="009E1E7D" w:rsidR="00A20884" w:rsidRPr="00980D96" w:rsidRDefault="00A20884" w:rsidP="00A20884">
      <w:pPr>
        <w:jc w:val="both"/>
        <w:rPr>
          <w:rFonts w:ascii="Nunito Sans" w:hAnsi="Nunito Sans" w:cs="Arial"/>
          <w:sz w:val="22"/>
          <w:szCs w:val="22"/>
        </w:rPr>
      </w:pPr>
      <w:r w:rsidRPr="00980D96">
        <w:rPr>
          <w:rFonts w:ascii="Nunito Sans" w:hAnsi="Nunito Sans" w:cs="Arial"/>
          <w:sz w:val="22"/>
          <w:szCs w:val="22"/>
        </w:rPr>
        <w:t>Estimaciones en pesos para el año 202</w:t>
      </w:r>
      <w:r w:rsidR="004A247F" w:rsidRPr="00980D96">
        <w:rPr>
          <w:rFonts w:ascii="Nunito Sans" w:hAnsi="Nunito Sans" w:cs="Arial"/>
          <w:sz w:val="22"/>
          <w:szCs w:val="22"/>
        </w:rPr>
        <w:t>6</w:t>
      </w:r>
      <w:r w:rsidRPr="00980D96">
        <w:rPr>
          <w:rFonts w:ascii="Nunito Sans" w:hAnsi="Nunito Sans" w:cs="Arial"/>
          <w:sz w:val="22"/>
          <w:szCs w:val="22"/>
        </w:rPr>
        <w:t>:</w:t>
      </w:r>
    </w:p>
    <w:p w14:paraId="4AA68B8D" w14:textId="0133C2AD" w:rsidR="00A20884" w:rsidRPr="00980D96" w:rsidRDefault="00000000" w:rsidP="00A20884">
      <w:pPr>
        <w:jc w:val="both"/>
        <w:rPr>
          <w:rFonts w:ascii="Nunito Sans" w:hAnsi="Nunito Sans" w:cs="Arial"/>
          <w:sz w:val="22"/>
          <w:szCs w:val="22"/>
        </w:rPr>
      </w:pPr>
      <m:oMathPara>
        <m:oMathParaPr>
          <m:jc m:val="left"/>
        </m:oMathParaPr>
        <m:oMath>
          <m:d>
            <m:dPr>
              <m:ctrlPr>
                <w:rPr>
                  <w:rFonts w:ascii="Cambria Math" w:hAnsi="Cambria Math" w:cs="Arial"/>
                  <w:i/>
                  <w:sz w:val="22"/>
                  <w:szCs w:val="22"/>
                </w:rPr>
              </m:ctrlPr>
            </m:dPr>
            <m:e>
              <m:sSub>
                <m:sSubPr>
                  <m:ctrlPr>
                    <w:rPr>
                      <w:rFonts w:ascii="Cambria Math" w:hAnsi="Cambria Math" w:cs="Arial"/>
                      <w:i/>
                      <w:sz w:val="22"/>
                      <w:szCs w:val="22"/>
                    </w:rPr>
                  </m:ctrlPr>
                </m:sSubPr>
                <m:e>
                  <m:r>
                    <w:rPr>
                      <w:rFonts w:ascii="Cambria Math" w:hAnsi="Cambria Math" w:cs="Arial"/>
                      <w:sz w:val="22"/>
                      <w:szCs w:val="22"/>
                    </w:rPr>
                    <m:t>45,37</m:t>
                  </m:r>
                </m:e>
                <m:sub>
                  <m:r>
                    <w:rPr>
                      <w:rFonts w:ascii="Cambria Math" w:hAnsi="Cambria Math" w:cs="Arial"/>
                      <w:sz w:val="22"/>
                      <w:szCs w:val="22"/>
                    </w:rPr>
                    <m:t>millones de UVT</m:t>
                  </m:r>
                </m:sub>
              </m:sSub>
              <m:r>
                <w:rPr>
                  <w:rFonts w:ascii="Cambria Math" w:hAnsi="Cambria Math" w:cs="Arial"/>
                  <w:sz w:val="22"/>
                  <w:szCs w:val="22"/>
                </w:rPr>
                <m:t>*30%</m:t>
              </m:r>
            </m:e>
          </m:d>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13,61</m:t>
              </m:r>
            </m:e>
            <m:sub>
              <m:r>
                <w:rPr>
                  <w:rFonts w:ascii="Cambria Math" w:hAnsi="Cambria Math" w:cs="Arial"/>
                  <w:sz w:val="22"/>
                  <w:szCs w:val="22"/>
                </w:rPr>
                <m:t>millones de UVT</m:t>
              </m:r>
            </m:sub>
          </m:sSub>
          <m:r>
            <w:rPr>
              <w:rFonts w:ascii="Cambria Math" w:hAnsi="Cambria Math" w:cs="Arial"/>
              <w:sz w:val="22"/>
              <w:szCs w:val="22"/>
            </w:rPr>
            <m:t>*$51.791=$0,70 billones</m:t>
          </m:r>
        </m:oMath>
      </m:oMathPara>
    </w:p>
    <w:p w14:paraId="724476B0" w14:textId="4D044B38" w:rsidR="00A20884" w:rsidRPr="00980D96" w:rsidRDefault="00A20884" w:rsidP="00A20884">
      <w:pPr>
        <w:jc w:val="both"/>
        <w:rPr>
          <w:rFonts w:ascii="Nunito Sans" w:hAnsi="Nunito Sans" w:cs="Arial"/>
          <w:sz w:val="22"/>
          <w:szCs w:val="22"/>
        </w:rPr>
      </w:pPr>
      <w:r w:rsidRPr="00980D96">
        <w:rPr>
          <w:rFonts w:ascii="Nunito Sans" w:hAnsi="Nunito Sans" w:cs="Arial"/>
          <w:sz w:val="22"/>
          <w:szCs w:val="22"/>
        </w:rPr>
        <w:t>Estimaciones en pesos para el año 202</w:t>
      </w:r>
      <w:r w:rsidR="000E7130" w:rsidRPr="00980D96">
        <w:rPr>
          <w:rFonts w:ascii="Nunito Sans" w:hAnsi="Nunito Sans" w:cs="Arial"/>
          <w:sz w:val="22"/>
          <w:szCs w:val="22"/>
        </w:rPr>
        <w:t>7</w:t>
      </w:r>
      <w:r w:rsidRPr="00980D96">
        <w:rPr>
          <w:rFonts w:ascii="Nunito Sans" w:hAnsi="Nunito Sans" w:cs="Arial"/>
          <w:sz w:val="22"/>
          <w:szCs w:val="22"/>
        </w:rPr>
        <w:t>:</w:t>
      </w:r>
    </w:p>
    <w:p w14:paraId="478A2F4E" w14:textId="5392C0A5" w:rsidR="00A20884" w:rsidRPr="00980D96" w:rsidRDefault="00000000" w:rsidP="00A20884">
      <w:pPr>
        <w:jc w:val="both"/>
        <w:rPr>
          <w:rFonts w:ascii="Nunito Sans" w:hAnsi="Nunito Sans" w:cs="Arial"/>
          <w:sz w:val="22"/>
          <w:szCs w:val="22"/>
        </w:rPr>
      </w:pPr>
      <m:oMathPara>
        <m:oMathParaPr>
          <m:jc m:val="left"/>
        </m:oMathParaPr>
        <m:oMath>
          <m:d>
            <m:dPr>
              <m:ctrlPr>
                <w:rPr>
                  <w:rFonts w:ascii="Cambria Math" w:hAnsi="Cambria Math" w:cs="Arial"/>
                  <w:i/>
                  <w:sz w:val="22"/>
                  <w:szCs w:val="22"/>
                </w:rPr>
              </m:ctrlPr>
            </m:dPr>
            <m:e>
              <m:sSub>
                <m:sSubPr>
                  <m:ctrlPr>
                    <w:rPr>
                      <w:rFonts w:ascii="Cambria Math" w:hAnsi="Cambria Math" w:cs="Arial"/>
                      <w:i/>
                      <w:sz w:val="22"/>
                      <w:szCs w:val="22"/>
                    </w:rPr>
                  </m:ctrlPr>
                </m:sSubPr>
                <m:e>
                  <m:r>
                    <w:rPr>
                      <w:rFonts w:ascii="Cambria Math" w:hAnsi="Cambria Math" w:cs="Arial"/>
                      <w:sz w:val="22"/>
                      <w:szCs w:val="22"/>
                    </w:rPr>
                    <m:t>45,37</m:t>
                  </m:r>
                </m:e>
                <m:sub>
                  <m:r>
                    <w:rPr>
                      <w:rFonts w:ascii="Cambria Math" w:hAnsi="Cambria Math" w:cs="Arial"/>
                      <w:sz w:val="22"/>
                      <w:szCs w:val="22"/>
                    </w:rPr>
                    <m:t>millones de UVT</m:t>
                  </m:r>
                </m:sub>
              </m:sSub>
              <m:r>
                <w:rPr>
                  <w:rFonts w:ascii="Cambria Math" w:hAnsi="Cambria Math" w:cs="Arial"/>
                  <w:sz w:val="22"/>
                  <w:szCs w:val="22"/>
                </w:rPr>
                <m:t>*7%</m:t>
              </m:r>
            </m:e>
          </m:d>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3,17</m:t>
              </m:r>
            </m:e>
            <m:sub>
              <m:r>
                <w:rPr>
                  <w:rFonts w:ascii="Cambria Math" w:hAnsi="Cambria Math" w:cs="Arial"/>
                  <w:sz w:val="22"/>
                  <w:szCs w:val="22"/>
                </w:rPr>
                <m:t>millones de UVT</m:t>
              </m:r>
            </m:sub>
          </m:sSub>
          <m:r>
            <w:rPr>
              <w:rFonts w:ascii="Cambria Math" w:hAnsi="Cambria Math" w:cs="Arial"/>
              <w:sz w:val="22"/>
              <w:szCs w:val="22"/>
            </w:rPr>
            <m:t>*$53.655=$0,17 billones</m:t>
          </m:r>
        </m:oMath>
      </m:oMathPara>
    </w:p>
    <w:p w14:paraId="1B45966F" w14:textId="75B8A37D" w:rsidR="00A20884" w:rsidRPr="00980D96" w:rsidRDefault="004A0C3B" w:rsidP="00A20884">
      <w:pPr>
        <w:jc w:val="both"/>
        <w:rPr>
          <w:rFonts w:ascii="Nunito Sans" w:hAnsi="Nunito Sans" w:cs="Arial"/>
          <w:sz w:val="22"/>
          <w:szCs w:val="22"/>
        </w:rPr>
      </w:pPr>
      <w:r w:rsidRPr="00980D96">
        <w:rPr>
          <w:rFonts w:ascii="Nunito Sans" w:hAnsi="Nunito Sans" w:cs="Arial"/>
          <w:sz w:val="22"/>
          <w:szCs w:val="22"/>
        </w:rPr>
        <w:t>Valor total por pagar</w:t>
      </w:r>
      <w:r w:rsidR="00A20884" w:rsidRPr="00980D96">
        <w:rPr>
          <w:rFonts w:ascii="Nunito Sans" w:hAnsi="Nunito Sans" w:cs="Arial"/>
          <w:sz w:val="22"/>
          <w:szCs w:val="22"/>
        </w:rPr>
        <w:t xml:space="preserve"> </w:t>
      </w:r>
      <w:r w:rsidR="00D52967" w:rsidRPr="00980D96">
        <w:rPr>
          <w:rFonts w:ascii="Nunito Sans" w:hAnsi="Nunito Sans" w:cs="Arial"/>
          <w:sz w:val="22"/>
          <w:szCs w:val="22"/>
        </w:rPr>
        <w:t>para las</w:t>
      </w:r>
      <w:r w:rsidR="00A20884" w:rsidRPr="00980D96">
        <w:rPr>
          <w:rFonts w:ascii="Nunito Sans" w:hAnsi="Nunito Sans" w:cs="Arial"/>
          <w:sz w:val="22"/>
          <w:szCs w:val="22"/>
        </w:rPr>
        <w:t xml:space="preserve"> coberturas en UVT es</w:t>
      </w:r>
    </w:p>
    <w:p w14:paraId="57A8E4A8" w14:textId="25EDB3B2" w:rsidR="00A20884" w:rsidRPr="00980D96" w:rsidRDefault="00001BB4" w:rsidP="00A20884">
      <w:pPr>
        <w:jc w:val="center"/>
        <w:rPr>
          <w:rFonts w:ascii="Nunito Sans" w:hAnsi="Nunito Sans" w:cs="Arial"/>
          <w:sz w:val="22"/>
          <w:szCs w:val="22"/>
        </w:rPr>
      </w:pPr>
      <m:oMath>
        <m:r>
          <w:rPr>
            <w:rFonts w:ascii="Cambria Math" w:hAnsi="Cambria Math" w:cs="Arial"/>
            <w:sz w:val="22"/>
            <w:szCs w:val="22"/>
          </w:rPr>
          <m:t>$1,42+$0,70+$0,17=</m:t>
        </m:r>
        <m:r>
          <m:rPr>
            <m:sty m:val="bi"/>
          </m:rPr>
          <w:rPr>
            <w:rFonts w:ascii="Cambria Math" w:hAnsi="Cambria Math" w:cs="Arial"/>
            <w:sz w:val="22"/>
            <w:szCs w:val="22"/>
          </w:rPr>
          <m:t>$2,29 billones</m:t>
        </m:r>
      </m:oMath>
      <w:r w:rsidR="00A20884" w:rsidRPr="00980D96">
        <w:rPr>
          <w:rFonts w:ascii="Nunito Sans" w:hAnsi="Nunito Sans" w:cs="Arial"/>
          <w:sz w:val="22"/>
          <w:szCs w:val="22"/>
        </w:rPr>
        <w:t>.</w:t>
      </w:r>
    </w:p>
    <w:p w14:paraId="246963BE" w14:textId="5EA1BD9D" w:rsidR="00A20884" w:rsidRPr="00980D96" w:rsidRDefault="00A20884" w:rsidP="00A20884">
      <w:pPr>
        <w:pStyle w:val="Prrafodelista"/>
        <w:numPr>
          <w:ilvl w:val="0"/>
          <w:numId w:val="10"/>
        </w:numPr>
        <w:jc w:val="both"/>
        <w:rPr>
          <w:rFonts w:ascii="Nunito Sans" w:hAnsi="Nunito Sans" w:cs="Arial"/>
          <w:sz w:val="22"/>
          <w:szCs w:val="22"/>
        </w:rPr>
      </w:pPr>
      <w:r w:rsidRPr="00980D96">
        <w:rPr>
          <w:rFonts w:ascii="Nunito Sans" w:hAnsi="Nunito Sans" w:cs="Arial"/>
          <w:b/>
          <w:sz w:val="22"/>
          <w:szCs w:val="22"/>
        </w:rPr>
        <w:t xml:space="preserve">Coberturas indexadas </w:t>
      </w:r>
      <w:r w:rsidR="00D52967" w:rsidRPr="00980D96">
        <w:rPr>
          <w:rFonts w:ascii="Nunito Sans" w:hAnsi="Nunito Sans" w:cs="Arial"/>
          <w:b/>
          <w:sz w:val="22"/>
          <w:szCs w:val="22"/>
        </w:rPr>
        <w:t>al</w:t>
      </w:r>
      <w:r w:rsidRPr="00980D96">
        <w:rPr>
          <w:rFonts w:ascii="Nunito Sans" w:hAnsi="Nunito Sans" w:cs="Arial"/>
          <w:b/>
          <w:sz w:val="22"/>
          <w:szCs w:val="22"/>
        </w:rPr>
        <w:t xml:space="preserve"> SMDLV:</w:t>
      </w:r>
      <w:r w:rsidRPr="00980D96">
        <w:rPr>
          <w:rFonts w:ascii="Nunito Sans" w:hAnsi="Nunito Sans" w:cs="Arial"/>
          <w:sz w:val="22"/>
          <w:szCs w:val="22"/>
        </w:rPr>
        <w:t xml:space="preserve">  </w:t>
      </w:r>
    </w:p>
    <w:p w14:paraId="7A242A04" w14:textId="3546A65D" w:rsidR="00A20884" w:rsidRPr="00980D96" w:rsidRDefault="00A20884" w:rsidP="00A20884">
      <w:pPr>
        <w:jc w:val="both"/>
        <w:rPr>
          <w:rFonts w:ascii="Nunito Sans" w:hAnsi="Nunito Sans" w:cs="Arial"/>
          <w:sz w:val="22"/>
          <w:szCs w:val="22"/>
        </w:rPr>
      </w:pPr>
      <w:r w:rsidRPr="00980D96">
        <w:rPr>
          <w:rFonts w:ascii="Nunito Sans" w:hAnsi="Nunito Sans" w:cs="Arial"/>
          <w:sz w:val="22"/>
          <w:szCs w:val="22"/>
        </w:rPr>
        <w:t xml:space="preserve">De acuerdo con la información histórica de siniestros se tiene que los pagos de siniestros ocurridos en el año 0 de las coberturas indexadas </w:t>
      </w:r>
      <w:r w:rsidR="00D52967" w:rsidRPr="00980D96">
        <w:rPr>
          <w:rFonts w:ascii="Nunito Sans" w:hAnsi="Nunito Sans" w:cs="Arial"/>
          <w:sz w:val="22"/>
          <w:szCs w:val="22"/>
        </w:rPr>
        <w:t>al</w:t>
      </w:r>
      <w:r w:rsidRPr="00980D96">
        <w:rPr>
          <w:rFonts w:ascii="Nunito Sans" w:hAnsi="Nunito Sans" w:cs="Arial"/>
          <w:sz w:val="22"/>
          <w:szCs w:val="22"/>
        </w:rPr>
        <w:t xml:space="preserve"> SMDLV se distribuyen de la siguiente manera: cerca del 4</w:t>
      </w:r>
      <w:r w:rsidR="00BC468A" w:rsidRPr="00980D96">
        <w:rPr>
          <w:rFonts w:ascii="Nunito Sans" w:hAnsi="Nunito Sans" w:cs="Arial"/>
          <w:sz w:val="22"/>
          <w:szCs w:val="22"/>
        </w:rPr>
        <w:t>6</w:t>
      </w:r>
      <w:r w:rsidRPr="00980D96">
        <w:rPr>
          <w:rFonts w:ascii="Nunito Sans" w:hAnsi="Nunito Sans" w:cs="Arial"/>
          <w:sz w:val="22"/>
          <w:szCs w:val="22"/>
        </w:rPr>
        <w:t>% en el año 0, el 42% en el año 1 y el 1</w:t>
      </w:r>
      <w:r w:rsidR="00BC468A" w:rsidRPr="00980D96">
        <w:rPr>
          <w:rFonts w:ascii="Nunito Sans" w:hAnsi="Nunito Sans" w:cs="Arial"/>
          <w:sz w:val="22"/>
          <w:szCs w:val="22"/>
        </w:rPr>
        <w:t>2</w:t>
      </w:r>
      <w:r w:rsidRPr="00980D96">
        <w:rPr>
          <w:rFonts w:ascii="Nunito Sans" w:hAnsi="Nunito Sans" w:cs="Arial"/>
          <w:sz w:val="22"/>
          <w:szCs w:val="22"/>
        </w:rPr>
        <w:t xml:space="preserve">% en el año 2. Por lo tanto, el valor final a pagar en pesos por </w:t>
      </w:r>
      <w:r w:rsidR="00D4230B">
        <w:rPr>
          <w:rFonts w:ascii="Nunito Sans" w:hAnsi="Nunito Sans" w:cs="Arial"/>
          <w:sz w:val="22"/>
          <w:szCs w:val="22"/>
        </w:rPr>
        <w:t xml:space="preserve">los </w:t>
      </w:r>
      <w:r w:rsidRPr="00980D96">
        <w:rPr>
          <w:rFonts w:ascii="Nunito Sans" w:hAnsi="Nunito Sans" w:cs="Arial"/>
          <w:sz w:val="22"/>
          <w:szCs w:val="22"/>
        </w:rPr>
        <w:t>siniestros</w:t>
      </w:r>
      <w:r w:rsidR="00D4230B">
        <w:rPr>
          <w:rFonts w:ascii="Nunito Sans" w:hAnsi="Nunito Sans" w:cs="Arial"/>
          <w:sz w:val="22"/>
          <w:szCs w:val="22"/>
        </w:rPr>
        <w:t xml:space="preserve"> </w:t>
      </w:r>
      <w:r w:rsidRPr="00980D96">
        <w:rPr>
          <w:rFonts w:ascii="Nunito Sans" w:hAnsi="Nunito Sans" w:cs="Arial"/>
          <w:sz w:val="22"/>
          <w:szCs w:val="22"/>
        </w:rPr>
        <w:t>ocurridos</w:t>
      </w:r>
      <w:r w:rsidR="00567021">
        <w:rPr>
          <w:rFonts w:ascii="Nunito Sans" w:hAnsi="Nunito Sans" w:cs="Arial"/>
          <w:sz w:val="22"/>
          <w:szCs w:val="22"/>
        </w:rPr>
        <w:t xml:space="preserve"> que se proyectan</w:t>
      </w:r>
      <w:r w:rsidRPr="00980D96">
        <w:rPr>
          <w:rFonts w:ascii="Nunito Sans" w:hAnsi="Nunito Sans" w:cs="Arial"/>
          <w:sz w:val="22"/>
          <w:szCs w:val="22"/>
        </w:rPr>
        <w:t xml:space="preserve"> </w:t>
      </w:r>
      <w:r w:rsidR="00D4230B">
        <w:rPr>
          <w:rFonts w:ascii="Nunito Sans" w:hAnsi="Nunito Sans" w:cs="Arial"/>
          <w:sz w:val="22"/>
          <w:szCs w:val="22"/>
        </w:rPr>
        <w:t>para</w:t>
      </w:r>
      <w:r w:rsidR="00D4230B" w:rsidRPr="00980D96">
        <w:rPr>
          <w:rFonts w:ascii="Nunito Sans" w:hAnsi="Nunito Sans" w:cs="Arial"/>
          <w:sz w:val="22"/>
          <w:szCs w:val="22"/>
        </w:rPr>
        <w:t xml:space="preserve"> </w:t>
      </w:r>
      <w:r w:rsidRPr="00980D96">
        <w:rPr>
          <w:rFonts w:ascii="Nunito Sans" w:hAnsi="Nunito Sans" w:cs="Arial"/>
          <w:sz w:val="22"/>
          <w:szCs w:val="22"/>
        </w:rPr>
        <w:t>202</w:t>
      </w:r>
      <w:r w:rsidR="00BC468A" w:rsidRPr="00980D96">
        <w:rPr>
          <w:rFonts w:ascii="Nunito Sans" w:hAnsi="Nunito Sans" w:cs="Arial"/>
          <w:sz w:val="22"/>
          <w:szCs w:val="22"/>
        </w:rPr>
        <w:t>5</w:t>
      </w:r>
      <w:r w:rsidRPr="00980D96">
        <w:rPr>
          <w:rFonts w:ascii="Nunito Sans" w:hAnsi="Nunito Sans" w:cs="Arial"/>
          <w:sz w:val="22"/>
          <w:szCs w:val="22"/>
        </w:rPr>
        <w:t xml:space="preserve"> será:</w:t>
      </w:r>
    </w:p>
    <w:p w14:paraId="586CCBEB" w14:textId="0A8D4BA1" w:rsidR="00A20884" w:rsidRPr="00980D96" w:rsidRDefault="00A20884" w:rsidP="00A20884">
      <w:pPr>
        <w:jc w:val="both"/>
        <w:rPr>
          <w:rFonts w:ascii="Nunito Sans" w:hAnsi="Nunito Sans" w:cs="Arial"/>
          <w:sz w:val="22"/>
          <w:szCs w:val="22"/>
        </w:rPr>
      </w:pPr>
      <w:r w:rsidRPr="00980D96">
        <w:rPr>
          <w:rFonts w:ascii="Nunito Sans" w:hAnsi="Nunito Sans" w:cs="Arial"/>
          <w:sz w:val="22"/>
          <w:szCs w:val="22"/>
        </w:rPr>
        <w:t>Estimaciones en pesos para el año 202</w:t>
      </w:r>
      <w:r w:rsidR="00BC468A" w:rsidRPr="00980D96">
        <w:rPr>
          <w:rFonts w:ascii="Nunito Sans" w:hAnsi="Nunito Sans" w:cs="Arial"/>
          <w:sz w:val="22"/>
          <w:szCs w:val="22"/>
        </w:rPr>
        <w:t>5</w:t>
      </w:r>
      <w:r w:rsidRPr="00980D96">
        <w:rPr>
          <w:rFonts w:ascii="Nunito Sans" w:hAnsi="Nunito Sans" w:cs="Arial"/>
          <w:sz w:val="22"/>
          <w:szCs w:val="22"/>
        </w:rPr>
        <w:t>:</w:t>
      </w:r>
    </w:p>
    <w:p w14:paraId="60D7E8EF" w14:textId="45712A9A" w:rsidR="00A20884" w:rsidRPr="00980D96" w:rsidRDefault="00000000" w:rsidP="00A20884">
      <w:pPr>
        <w:jc w:val="both"/>
        <w:rPr>
          <w:rFonts w:ascii="Nunito Sans" w:hAnsi="Nunito Sans" w:cs="Arial"/>
          <w:sz w:val="22"/>
          <w:szCs w:val="22"/>
        </w:rPr>
      </w:pPr>
      <m:oMathPara>
        <m:oMathParaPr>
          <m:jc m:val="left"/>
        </m:oMathParaPr>
        <m:oMath>
          <m:d>
            <m:dPr>
              <m:ctrlPr>
                <w:rPr>
                  <w:rFonts w:ascii="Cambria Math" w:hAnsi="Cambria Math" w:cs="Arial"/>
                  <w:i/>
                  <w:sz w:val="22"/>
                  <w:szCs w:val="22"/>
                </w:rPr>
              </m:ctrlPr>
            </m:dPr>
            <m:e>
              <m:sSub>
                <m:sSubPr>
                  <m:ctrlPr>
                    <w:rPr>
                      <w:rFonts w:ascii="Cambria Math" w:hAnsi="Cambria Math" w:cs="Arial"/>
                      <w:i/>
                      <w:sz w:val="22"/>
                      <w:szCs w:val="22"/>
                    </w:rPr>
                  </m:ctrlPr>
                </m:sSubPr>
                <m:e>
                  <m:r>
                    <w:rPr>
                      <w:rFonts w:ascii="Cambria Math" w:hAnsi="Cambria Math" w:cs="Arial"/>
                      <w:sz w:val="22"/>
                      <w:szCs w:val="22"/>
                    </w:rPr>
                    <m:t>3,58</m:t>
                  </m:r>
                </m:e>
                <m:sub>
                  <m:r>
                    <w:rPr>
                      <w:rFonts w:ascii="Cambria Math" w:hAnsi="Cambria Math" w:cs="Arial"/>
                      <w:sz w:val="22"/>
                      <w:szCs w:val="22"/>
                    </w:rPr>
                    <m:t>millones de SMDLV</m:t>
                  </m:r>
                </m:sub>
              </m:sSub>
              <m:r>
                <w:rPr>
                  <w:rFonts w:ascii="Cambria Math" w:hAnsi="Cambria Math" w:cs="Arial"/>
                  <w:sz w:val="22"/>
                  <w:szCs w:val="22"/>
                </w:rPr>
                <m:t>*46%</m:t>
              </m:r>
            </m:e>
          </m:d>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1,65</m:t>
              </m:r>
            </m:e>
            <m:sub>
              <m:r>
                <w:rPr>
                  <w:rFonts w:ascii="Cambria Math" w:hAnsi="Cambria Math" w:cs="Arial"/>
                  <w:sz w:val="22"/>
                  <w:szCs w:val="22"/>
                </w:rPr>
                <m:t>millones de SMDLV</m:t>
              </m:r>
            </m:sub>
          </m:sSub>
          <m:r>
            <w:rPr>
              <w:rFonts w:ascii="Cambria Math" w:hAnsi="Cambria Math" w:cs="Arial"/>
              <w:sz w:val="22"/>
              <w:szCs w:val="22"/>
            </w:rPr>
            <m:t>*$47.150,56=$0,08 billones</m:t>
          </m:r>
        </m:oMath>
      </m:oMathPara>
    </w:p>
    <w:p w14:paraId="56100E9C" w14:textId="699B0C12" w:rsidR="00A20884" w:rsidRPr="00980D96" w:rsidRDefault="00A20884" w:rsidP="00A20884">
      <w:pPr>
        <w:jc w:val="both"/>
        <w:rPr>
          <w:rFonts w:ascii="Nunito Sans" w:hAnsi="Nunito Sans" w:cs="Arial"/>
          <w:sz w:val="22"/>
          <w:szCs w:val="22"/>
        </w:rPr>
      </w:pPr>
      <w:r w:rsidRPr="00980D96">
        <w:rPr>
          <w:rFonts w:ascii="Nunito Sans" w:hAnsi="Nunito Sans" w:cs="Arial"/>
          <w:sz w:val="22"/>
          <w:szCs w:val="22"/>
        </w:rPr>
        <w:t>Estimaciones en pesos para el año 202</w:t>
      </w:r>
      <w:r w:rsidR="00837C6F" w:rsidRPr="00980D96">
        <w:rPr>
          <w:rFonts w:ascii="Nunito Sans" w:hAnsi="Nunito Sans" w:cs="Arial"/>
          <w:sz w:val="22"/>
          <w:szCs w:val="22"/>
        </w:rPr>
        <w:t>6</w:t>
      </w:r>
      <w:r w:rsidRPr="00980D96">
        <w:rPr>
          <w:rFonts w:ascii="Nunito Sans" w:hAnsi="Nunito Sans" w:cs="Arial"/>
          <w:sz w:val="22"/>
          <w:szCs w:val="22"/>
        </w:rPr>
        <w:t>:</w:t>
      </w:r>
    </w:p>
    <w:p w14:paraId="410D6531" w14:textId="4D8F709D" w:rsidR="00A20884" w:rsidRPr="00980D96" w:rsidRDefault="00000000" w:rsidP="00A20884">
      <w:pPr>
        <w:jc w:val="both"/>
        <w:rPr>
          <w:rFonts w:ascii="Nunito Sans" w:hAnsi="Nunito Sans" w:cs="Arial"/>
          <w:sz w:val="22"/>
          <w:szCs w:val="22"/>
        </w:rPr>
      </w:pPr>
      <m:oMathPara>
        <m:oMathParaPr>
          <m:jc m:val="left"/>
        </m:oMathParaPr>
        <m:oMath>
          <m:d>
            <m:dPr>
              <m:ctrlPr>
                <w:rPr>
                  <w:rFonts w:ascii="Cambria Math" w:hAnsi="Cambria Math" w:cs="Arial"/>
                  <w:i/>
                  <w:sz w:val="22"/>
                  <w:szCs w:val="22"/>
                </w:rPr>
              </m:ctrlPr>
            </m:dPr>
            <m:e>
              <m:sSub>
                <m:sSubPr>
                  <m:ctrlPr>
                    <w:rPr>
                      <w:rFonts w:ascii="Cambria Math" w:hAnsi="Cambria Math" w:cs="Arial"/>
                      <w:i/>
                      <w:sz w:val="22"/>
                      <w:szCs w:val="22"/>
                    </w:rPr>
                  </m:ctrlPr>
                </m:sSubPr>
                <m:e>
                  <m:r>
                    <w:rPr>
                      <w:rFonts w:ascii="Cambria Math" w:hAnsi="Cambria Math" w:cs="Arial"/>
                      <w:sz w:val="22"/>
                      <w:szCs w:val="22"/>
                    </w:rPr>
                    <m:t>3,58</m:t>
                  </m:r>
                </m:e>
                <m:sub>
                  <m:r>
                    <w:rPr>
                      <w:rFonts w:ascii="Cambria Math" w:hAnsi="Cambria Math" w:cs="Arial"/>
                      <w:sz w:val="22"/>
                      <w:szCs w:val="22"/>
                    </w:rPr>
                    <m:t>millones de SMDLV</m:t>
                  </m:r>
                </m:sub>
              </m:sSub>
              <m:r>
                <w:rPr>
                  <w:rFonts w:ascii="Cambria Math" w:hAnsi="Cambria Math" w:cs="Arial"/>
                  <w:sz w:val="22"/>
                  <w:szCs w:val="22"/>
                </w:rPr>
                <m:t>*42%</m:t>
              </m:r>
            </m:e>
          </m:d>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1,50</m:t>
              </m:r>
            </m:e>
            <m:sub>
              <m:r>
                <w:rPr>
                  <w:rFonts w:ascii="Cambria Math" w:hAnsi="Cambria Math" w:cs="Arial"/>
                  <w:sz w:val="22"/>
                  <w:szCs w:val="22"/>
                </w:rPr>
                <m:t>millones de SMDLV</m:t>
              </m:r>
            </m:sub>
          </m:sSub>
          <m:r>
            <w:rPr>
              <w:rFonts w:ascii="Cambria Math" w:hAnsi="Cambria Math" w:cs="Arial"/>
              <w:sz w:val="22"/>
              <w:szCs w:val="22"/>
            </w:rPr>
            <m:t>*$50.451,10=$0,08 billones</m:t>
          </m:r>
        </m:oMath>
      </m:oMathPara>
    </w:p>
    <w:p w14:paraId="39EFDF92" w14:textId="7C2AEB4C" w:rsidR="00A20884" w:rsidRPr="00980D96" w:rsidRDefault="00A20884" w:rsidP="00A20884">
      <w:pPr>
        <w:jc w:val="both"/>
        <w:rPr>
          <w:rFonts w:ascii="Nunito Sans" w:hAnsi="Nunito Sans" w:cs="Arial"/>
          <w:sz w:val="22"/>
          <w:szCs w:val="22"/>
        </w:rPr>
      </w:pPr>
      <w:r w:rsidRPr="00980D96">
        <w:rPr>
          <w:rFonts w:ascii="Nunito Sans" w:hAnsi="Nunito Sans" w:cs="Arial"/>
          <w:sz w:val="22"/>
          <w:szCs w:val="22"/>
        </w:rPr>
        <w:t>Estimaciones en pesos para el año 202</w:t>
      </w:r>
      <w:r w:rsidR="00762A18" w:rsidRPr="00980D96">
        <w:rPr>
          <w:rFonts w:ascii="Nunito Sans" w:hAnsi="Nunito Sans" w:cs="Arial"/>
          <w:sz w:val="22"/>
          <w:szCs w:val="22"/>
        </w:rPr>
        <w:t>7</w:t>
      </w:r>
      <w:r w:rsidRPr="00980D96">
        <w:rPr>
          <w:rFonts w:ascii="Nunito Sans" w:hAnsi="Nunito Sans" w:cs="Arial"/>
          <w:sz w:val="22"/>
          <w:szCs w:val="22"/>
        </w:rPr>
        <w:t>:</w:t>
      </w:r>
    </w:p>
    <w:p w14:paraId="4260A48D" w14:textId="154212E5" w:rsidR="00A20884" w:rsidRPr="00980D96" w:rsidRDefault="00000000" w:rsidP="00A20884">
      <w:pPr>
        <w:jc w:val="both"/>
        <w:rPr>
          <w:rFonts w:ascii="Nunito Sans" w:hAnsi="Nunito Sans" w:cs="Arial"/>
          <w:sz w:val="22"/>
          <w:szCs w:val="22"/>
        </w:rPr>
      </w:pPr>
      <m:oMathPara>
        <m:oMathParaPr>
          <m:jc m:val="left"/>
        </m:oMathParaPr>
        <m:oMath>
          <m:d>
            <m:dPr>
              <m:ctrlPr>
                <w:rPr>
                  <w:rFonts w:ascii="Cambria Math" w:hAnsi="Cambria Math" w:cs="Arial"/>
                  <w:i/>
                  <w:sz w:val="22"/>
                  <w:szCs w:val="22"/>
                </w:rPr>
              </m:ctrlPr>
            </m:dPr>
            <m:e>
              <m:sSub>
                <m:sSubPr>
                  <m:ctrlPr>
                    <w:rPr>
                      <w:rFonts w:ascii="Cambria Math" w:hAnsi="Cambria Math" w:cs="Arial"/>
                      <w:i/>
                      <w:sz w:val="22"/>
                      <w:szCs w:val="22"/>
                    </w:rPr>
                  </m:ctrlPr>
                </m:sSubPr>
                <m:e>
                  <m:r>
                    <w:rPr>
                      <w:rFonts w:ascii="Cambria Math" w:hAnsi="Cambria Math" w:cs="Arial"/>
                      <w:sz w:val="22"/>
                      <w:szCs w:val="22"/>
                    </w:rPr>
                    <m:t>3,58</m:t>
                  </m:r>
                </m:e>
                <m:sub>
                  <m:r>
                    <w:rPr>
                      <w:rFonts w:ascii="Cambria Math" w:hAnsi="Cambria Math" w:cs="Arial"/>
                      <w:sz w:val="22"/>
                      <w:szCs w:val="22"/>
                    </w:rPr>
                    <m:t>millones de SMDLV</m:t>
                  </m:r>
                </m:sub>
              </m:sSub>
              <m:r>
                <w:rPr>
                  <w:rFonts w:ascii="Cambria Math" w:hAnsi="Cambria Math" w:cs="Arial"/>
                  <w:sz w:val="22"/>
                  <w:szCs w:val="22"/>
                </w:rPr>
                <m:t>*12%</m:t>
              </m:r>
            </m:e>
          </m:d>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0,43</m:t>
              </m:r>
            </m:e>
            <m:sub>
              <m:r>
                <w:rPr>
                  <w:rFonts w:ascii="Cambria Math" w:hAnsi="Cambria Math" w:cs="Arial"/>
                  <w:sz w:val="22"/>
                  <w:szCs w:val="22"/>
                </w:rPr>
                <m:t>millones de SMDLV</m:t>
              </m:r>
            </m:sub>
          </m:sSub>
          <m:r>
            <w:rPr>
              <w:rFonts w:ascii="Cambria Math" w:hAnsi="Cambria Math" w:cs="Arial"/>
              <w:sz w:val="22"/>
              <w:szCs w:val="22"/>
            </w:rPr>
            <m:t>*$53.780,87=$0,02 billones</m:t>
          </m:r>
        </m:oMath>
      </m:oMathPara>
    </w:p>
    <w:p w14:paraId="10959E20" w14:textId="717BC2AD" w:rsidR="00A20884" w:rsidRPr="00980D96" w:rsidRDefault="004A0C3B" w:rsidP="00A20884">
      <w:pPr>
        <w:jc w:val="both"/>
        <w:rPr>
          <w:rFonts w:ascii="Nunito Sans" w:hAnsi="Nunito Sans" w:cs="Arial"/>
          <w:sz w:val="22"/>
          <w:szCs w:val="22"/>
        </w:rPr>
      </w:pPr>
      <w:r w:rsidRPr="00980D96">
        <w:rPr>
          <w:rFonts w:ascii="Nunito Sans" w:hAnsi="Nunito Sans" w:cs="Arial"/>
          <w:sz w:val="22"/>
          <w:szCs w:val="22"/>
        </w:rPr>
        <w:t>Valor total por pagar</w:t>
      </w:r>
      <w:r w:rsidR="00A20884" w:rsidRPr="00980D96">
        <w:rPr>
          <w:rFonts w:ascii="Nunito Sans" w:hAnsi="Nunito Sans" w:cs="Arial"/>
          <w:sz w:val="22"/>
          <w:szCs w:val="22"/>
        </w:rPr>
        <w:t xml:space="preserve"> de coberturas en SMDLV es</w:t>
      </w:r>
    </w:p>
    <w:p w14:paraId="56DFF07D" w14:textId="5B529A5E" w:rsidR="00A20884" w:rsidRPr="00980D96" w:rsidRDefault="00A20884" w:rsidP="00A20884">
      <w:pPr>
        <w:jc w:val="both"/>
        <w:rPr>
          <w:rFonts w:ascii="Nunito Sans" w:hAnsi="Nunito Sans" w:cs="Arial"/>
          <w:sz w:val="22"/>
          <w:szCs w:val="22"/>
        </w:rPr>
      </w:pPr>
      <m:oMathPara>
        <m:oMath>
          <m:r>
            <w:rPr>
              <w:rFonts w:ascii="Cambria Math" w:hAnsi="Cambria Math" w:cs="Arial"/>
              <w:sz w:val="22"/>
              <w:szCs w:val="22"/>
            </w:rPr>
            <m:t>$0,08+$0,08+$0,02=</m:t>
          </m:r>
          <m:r>
            <m:rPr>
              <m:sty m:val="bi"/>
            </m:rPr>
            <w:rPr>
              <w:rFonts w:ascii="Cambria Math" w:hAnsi="Cambria Math" w:cs="Arial"/>
              <w:sz w:val="22"/>
              <w:szCs w:val="22"/>
            </w:rPr>
            <m:t>$0,18 billones</m:t>
          </m:r>
        </m:oMath>
      </m:oMathPara>
    </w:p>
    <w:p w14:paraId="6819D475" w14:textId="77777777" w:rsidR="00A20884" w:rsidRPr="00980D96" w:rsidRDefault="00A20884" w:rsidP="00A20884">
      <w:pPr>
        <w:jc w:val="both"/>
        <w:rPr>
          <w:rFonts w:ascii="Nunito Sans" w:hAnsi="Nunito Sans" w:cs="Arial"/>
          <w:sz w:val="22"/>
          <w:szCs w:val="22"/>
        </w:rPr>
      </w:pPr>
      <w:r w:rsidRPr="00980D96">
        <w:rPr>
          <w:rFonts w:ascii="Nunito Sans" w:hAnsi="Nunito Sans" w:cs="Arial"/>
          <w:sz w:val="22"/>
          <w:szCs w:val="22"/>
        </w:rPr>
        <w:t xml:space="preserve">De esta forma se tiene que </w:t>
      </w:r>
    </w:p>
    <w:p w14:paraId="41F87FAB" w14:textId="0350CE32" w:rsidR="00A20884" w:rsidRPr="00980D96" w:rsidRDefault="00000000" w:rsidP="00A20884">
      <w:pPr>
        <w:rPr>
          <w:rFonts w:ascii="Nunito Sans" w:hAnsi="Nunito Sans" w:cs="Arial"/>
          <w:sz w:val="22"/>
          <w:szCs w:val="22"/>
        </w:rPr>
      </w:pPr>
      <m:oMathPara>
        <m:oMath>
          <m:nary>
            <m:naryPr>
              <m:chr m:val="∑"/>
              <m:limLoc m:val="undOvr"/>
              <m:supHide m:val="1"/>
              <m:ctrlPr>
                <w:rPr>
                  <w:rFonts w:ascii="Cambria Math" w:hAnsi="Cambria Math" w:cs="Arial"/>
                  <w:i/>
                  <w:sz w:val="22"/>
                  <w:szCs w:val="22"/>
                </w:rPr>
              </m:ctrlPr>
            </m:naryPr>
            <m:sub>
              <m:r>
                <w:rPr>
                  <w:rFonts w:ascii="Cambria Math" w:hAnsi="Cambria Math" w:cs="Arial"/>
                  <w:sz w:val="22"/>
                  <w:szCs w:val="22"/>
                </w:rPr>
                <m:t>c∈C</m:t>
              </m:r>
            </m:sub>
            <m:sup/>
            <m:e>
              <m:sSub>
                <m:sSubPr>
                  <m:ctrlPr>
                    <w:rPr>
                      <w:rFonts w:ascii="Cambria Math" w:hAnsi="Cambria Math" w:cs="Arial"/>
                      <w:i/>
                      <w:sz w:val="22"/>
                      <w:szCs w:val="22"/>
                    </w:rPr>
                  </m:ctrlPr>
                </m:sSubPr>
                <m:e>
                  <m:r>
                    <w:rPr>
                      <w:rFonts w:ascii="Cambria Math" w:hAnsi="Cambria Math" w:cs="Arial"/>
                      <w:sz w:val="22"/>
                      <w:szCs w:val="22"/>
                    </w:rPr>
                    <m:t>P</m:t>
                  </m:r>
                  <m:d>
                    <m:dPr>
                      <m:ctrlPr>
                        <w:rPr>
                          <w:rFonts w:ascii="Cambria Math" w:hAnsi="Cambria Math" w:cs="Arial"/>
                          <w:i/>
                          <w:sz w:val="22"/>
                          <w:szCs w:val="22"/>
                        </w:rPr>
                      </m:ctrlPr>
                    </m:dPr>
                    <m:e>
                      <m:r>
                        <w:rPr>
                          <w:rFonts w:ascii="Cambria Math" w:hAnsi="Cambria Math" w:cs="Arial"/>
                          <w:sz w:val="22"/>
                          <w:szCs w:val="22"/>
                        </w:rPr>
                        <m:t>c</m:t>
                      </m:r>
                    </m:e>
                  </m:d>
                </m:e>
                <m:sub>
                  <m:r>
                    <w:rPr>
                      <w:rFonts w:ascii="Cambria Math" w:hAnsi="Cambria Math" w:cs="Arial"/>
                      <w:sz w:val="22"/>
                      <w:szCs w:val="22"/>
                    </w:rPr>
                    <m:t>t+1</m:t>
                  </m:r>
                </m:sub>
              </m:sSub>
            </m:e>
          </m:nary>
          <m:r>
            <w:rPr>
              <w:rFonts w:ascii="Cambria Math" w:hAnsi="Cambria Math" w:cs="Arial"/>
              <w:sz w:val="22"/>
              <w:szCs w:val="22"/>
            </w:rPr>
            <m:t xml:space="preserve"> =$2.29 billones+$0,18 billones</m:t>
          </m:r>
          <m:r>
            <m:rPr>
              <m:sty m:val="bi"/>
            </m:rPr>
            <w:rPr>
              <w:rFonts w:ascii="Cambria Math" w:hAnsi="Cambria Math" w:cs="Arial"/>
              <w:sz w:val="22"/>
              <w:szCs w:val="22"/>
            </w:rPr>
            <m:t>=$2,47 billones</m:t>
          </m:r>
        </m:oMath>
      </m:oMathPara>
    </w:p>
    <w:p w14:paraId="7546A3ED" w14:textId="77777777" w:rsidR="00A20884" w:rsidRPr="00980D96" w:rsidRDefault="00A20884" w:rsidP="00A20884">
      <w:pPr>
        <w:rPr>
          <w:rFonts w:ascii="Nunito Sans" w:hAnsi="Nunito Sans" w:cs="Arial"/>
          <w:sz w:val="22"/>
          <w:szCs w:val="22"/>
        </w:rPr>
      </w:pPr>
      <w:proofErr w:type="gramStart"/>
      <w:r w:rsidRPr="00980D96">
        <w:rPr>
          <w:rFonts w:ascii="Nunito Sans" w:hAnsi="Nunito Sans" w:cs="Arial"/>
          <w:sz w:val="22"/>
          <w:szCs w:val="22"/>
        </w:rPr>
        <w:t>Y</w:t>
      </w:r>
      <w:proofErr w:type="gramEnd"/>
      <w:r w:rsidRPr="00980D96">
        <w:rPr>
          <w:rFonts w:ascii="Nunito Sans" w:hAnsi="Nunito Sans" w:cs="Arial"/>
          <w:sz w:val="22"/>
          <w:szCs w:val="22"/>
        </w:rPr>
        <w:t xml:space="preserve"> por lo tanto: </w:t>
      </w:r>
    </w:p>
    <w:p w14:paraId="320BAF03" w14:textId="17EC25A0" w:rsidR="00A20884" w:rsidRPr="00980D96" w:rsidRDefault="00000000" w:rsidP="00A20884">
      <w:pPr>
        <w:rPr>
          <w:rFonts w:ascii="Nunito Sans" w:hAnsi="Nunito Sans" w:cs="Arial"/>
          <w:sz w:val="22"/>
          <w:szCs w:val="22"/>
        </w:rPr>
      </w:pPr>
      <m:oMathPara>
        <m:oMath>
          <m:nary>
            <m:naryPr>
              <m:chr m:val="∑"/>
              <m:limLoc m:val="undOvr"/>
              <m:supHide m:val="1"/>
              <m:ctrlPr>
                <w:rPr>
                  <w:rFonts w:ascii="Cambria Math" w:hAnsi="Cambria Math" w:cs="Arial"/>
                  <w:i/>
                  <w:sz w:val="22"/>
                  <w:szCs w:val="22"/>
                </w:rPr>
              </m:ctrlPr>
            </m:naryPr>
            <m:sub>
              <m:r>
                <w:rPr>
                  <w:rFonts w:ascii="Cambria Math" w:hAnsi="Cambria Math" w:cs="Arial"/>
                  <w:sz w:val="22"/>
                  <w:szCs w:val="22"/>
                </w:rPr>
                <m:t>c∈C</m:t>
              </m:r>
            </m:sub>
            <m:sup/>
            <m:e>
              <m:sSub>
                <m:sSubPr>
                  <m:ctrlPr>
                    <w:rPr>
                      <w:rFonts w:ascii="Cambria Math" w:hAnsi="Cambria Math" w:cs="Arial"/>
                      <w:i/>
                      <w:sz w:val="22"/>
                      <w:szCs w:val="22"/>
                    </w:rPr>
                  </m:ctrlPr>
                </m:sSubPr>
                <m:e>
                  <m:r>
                    <w:rPr>
                      <w:rFonts w:ascii="Cambria Math" w:hAnsi="Cambria Math" w:cs="Arial"/>
                      <w:sz w:val="22"/>
                      <w:szCs w:val="22"/>
                    </w:rPr>
                    <m:t>M</m:t>
                  </m:r>
                </m:e>
                <m:sub>
                  <m:r>
                    <w:rPr>
                      <w:rFonts w:ascii="Cambria Math" w:hAnsi="Cambria Math" w:cs="Arial"/>
                      <w:sz w:val="22"/>
                      <w:szCs w:val="22"/>
                    </w:rPr>
                    <m:t>t+1</m:t>
                  </m:r>
                </m:sub>
              </m:sSub>
              <m:d>
                <m:dPr>
                  <m:ctrlPr>
                    <w:rPr>
                      <w:rFonts w:ascii="Cambria Math" w:hAnsi="Cambria Math" w:cs="Arial"/>
                      <w:i/>
                      <w:sz w:val="22"/>
                      <w:szCs w:val="22"/>
                    </w:rPr>
                  </m:ctrlPr>
                </m:dPr>
                <m:e>
                  <m:r>
                    <w:rPr>
                      <w:rFonts w:ascii="Cambria Math" w:hAnsi="Cambria Math" w:cs="Arial"/>
                      <w:sz w:val="22"/>
                      <w:szCs w:val="22"/>
                    </w:rPr>
                    <m:t>c</m:t>
                  </m:r>
                </m:e>
              </m:d>
            </m:e>
          </m:nary>
          <m:r>
            <w:rPr>
              <w:rFonts w:ascii="Cambria Math" w:hAnsi="Cambria Math" w:cs="Arial"/>
              <w:sz w:val="22"/>
              <w:szCs w:val="22"/>
            </w:rPr>
            <m:t>=$2,47billones +$0,073 billones=</m:t>
          </m:r>
          <m:r>
            <m:rPr>
              <m:sty m:val="bi"/>
            </m:rPr>
            <w:rPr>
              <w:rFonts w:ascii="Cambria Math" w:hAnsi="Cambria Math" w:cs="Arial"/>
              <w:sz w:val="22"/>
              <w:szCs w:val="22"/>
            </w:rPr>
            <m:t>$2</m:t>
          </m:r>
          <m:r>
            <m:rPr>
              <m:sty m:val="bi"/>
            </m:rPr>
            <w:rPr>
              <w:rFonts w:ascii="Cambria Math" w:hAnsi="Cambria Math" w:cs="Arial"/>
              <w:sz w:val="22"/>
              <w:szCs w:val="22"/>
            </w:rPr>
            <m:t>,</m:t>
          </m:r>
          <m:r>
            <m:rPr>
              <m:sty m:val="bi"/>
            </m:rPr>
            <w:rPr>
              <w:rFonts w:ascii="Cambria Math" w:hAnsi="Cambria Math" w:cs="Arial"/>
              <w:sz w:val="22"/>
              <w:szCs w:val="22"/>
            </w:rPr>
            <m:t>54 billones</m:t>
          </m:r>
        </m:oMath>
      </m:oMathPara>
    </w:p>
    <w:p w14:paraId="0545DFEF" w14:textId="148C3C32" w:rsidR="00A20884" w:rsidRPr="00980D96" w:rsidRDefault="00340581" w:rsidP="00A20884">
      <w:pPr>
        <w:jc w:val="both"/>
        <w:rPr>
          <w:rFonts w:ascii="Nunito Sans" w:hAnsi="Nunito Sans" w:cs="Arial"/>
          <w:sz w:val="24"/>
          <w:szCs w:val="24"/>
        </w:rPr>
      </w:pPr>
      <w:r w:rsidRPr="00980D96">
        <w:rPr>
          <w:rFonts w:ascii="Nunito Sans" w:hAnsi="Nunito Sans" w:cs="Arial"/>
          <w:sz w:val="24"/>
          <w:szCs w:val="24"/>
        </w:rPr>
        <w:lastRenderedPageBreak/>
        <w:t>De esta manera, el</w:t>
      </w:r>
      <w:r w:rsidR="00A20884" w:rsidRPr="00980D96">
        <w:rPr>
          <w:rFonts w:ascii="Nunito Sans" w:hAnsi="Nunito Sans" w:cs="Arial"/>
          <w:sz w:val="24"/>
          <w:szCs w:val="24"/>
        </w:rPr>
        <w:t xml:space="preserve"> monto esperado a pagar para </w:t>
      </w:r>
      <w:r w:rsidR="00F91420" w:rsidRPr="00980D96">
        <w:rPr>
          <w:rFonts w:ascii="Nunito Sans" w:hAnsi="Nunito Sans" w:cs="Arial"/>
          <w:sz w:val="24"/>
          <w:szCs w:val="24"/>
        </w:rPr>
        <w:t xml:space="preserve">2025 </w:t>
      </w:r>
      <w:r w:rsidRPr="00980D96">
        <w:rPr>
          <w:rFonts w:ascii="Nunito Sans" w:hAnsi="Nunito Sans" w:cs="Arial"/>
          <w:sz w:val="24"/>
          <w:szCs w:val="24"/>
        </w:rPr>
        <w:t>es cercano a</w:t>
      </w:r>
      <w:r w:rsidR="00A20884" w:rsidRPr="00980D96">
        <w:rPr>
          <w:rFonts w:ascii="Nunito Sans" w:hAnsi="Nunito Sans" w:cs="Arial"/>
          <w:sz w:val="24"/>
          <w:szCs w:val="24"/>
        </w:rPr>
        <w:t xml:space="preserve"> $2</w:t>
      </w:r>
      <w:r w:rsidR="00A615F1" w:rsidRPr="00980D96">
        <w:rPr>
          <w:rFonts w:ascii="Nunito Sans" w:hAnsi="Nunito Sans" w:cs="Arial"/>
          <w:sz w:val="24"/>
          <w:szCs w:val="24"/>
        </w:rPr>
        <w:t>,</w:t>
      </w:r>
      <w:r w:rsidR="00F91420" w:rsidRPr="00980D96">
        <w:rPr>
          <w:rFonts w:ascii="Nunito Sans" w:hAnsi="Nunito Sans" w:cs="Arial"/>
          <w:sz w:val="24"/>
          <w:szCs w:val="24"/>
        </w:rPr>
        <w:t>5</w:t>
      </w:r>
      <w:r w:rsidR="00A20884" w:rsidRPr="00980D96">
        <w:rPr>
          <w:rFonts w:ascii="Nunito Sans" w:hAnsi="Nunito Sans" w:cs="Arial"/>
          <w:sz w:val="24"/>
          <w:szCs w:val="24"/>
        </w:rPr>
        <w:t xml:space="preserve"> billones de pesos distribuido por clase de vehículo como se muestra en la </w:t>
      </w:r>
      <w:r w:rsidRPr="00980D96">
        <w:rPr>
          <w:rFonts w:ascii="Nunito Sans" w:hAnsi="Nunito Sans" w:cs="Arial"/>
          <w:sz w:val="24"/>
          <w:szCs w:val="24"/>
        </w:rPr>
        <w:t>G</w:t>
      </w:r>
      <w:r w:rsidR="00A20884" w:rsidRPr="00980D96">
        <w:rPr>
          <w:rFonts w:ascii="Nunito Sans" w:hAnsi="Nunito Sans" w:cs="Arial"/>
          <w:sz w:val="24"/>
          <w:szCs w:val="24"/>
        </w:rPr>
        <w:t>ráfica 1</w:t>
      </w:r>
      <w:r w:rsidR="0093524F" w:rsidRPr="00980D96">
        <w:rPr>
          <w:rFonts w:ascii="Nunito Sans" w:hAnsi="Nunito Sans" w:cs="Arial"/>
          <w:sz w:val="24"/>
          <w:szCs w:val="24"/>
        </w:rPr>
        <w:t>1</w:t>
      </w:r>
      <w:r w:rsidR="00A20884" w:rsidRPr="00980D96">
        <w:rPr>
          <w:rFonts w:ascii="Nunito Sans" w:hAnsi="Nunito Sans" w:cs="Arial"/>
          <w:sz w:val="24"/>
          <w:szCs w:val="24"/>
        </w:rPr>
        <w:t xml:space="preserve"> discriminado entre motos, autos y resto</w:t>
      </w:r>
      <w:r w:rsidR="00A20884" w:rsidRPr="00980D96">
        <w:rPr>
          <w:rFonts w:ascii="Nunito Sans" w:hAnsi="Nunito Sans" w:cs="Arial"/>
          <w:sz w:val="24"/>
          <w:szCs w:val="24"/>
          <w:vertAlign w:val="superscript"/>
        </w:rPr>
        <w:footnoteReference w:id="26"/>
      </w:r>
      <w:r w:rsidR="00A20884" w:rsidRPr="00980D96">
        <w:rPr>
          <w:rFonts w:ascii="Nunito Sans" w:hAnsi="Nunito Sans" w:cs="Arial"/>
          <w:sz w:val="24"/>
          <w:szCs w:val="24"/>
        </w:rPr>
        <w:t>:</w:t>
      </w:r>
    </w:p>
    <w:p w14:paraId="64AC7F22" w14:textId="531FCA5A" w:rsidR="00A20884" w:rsidRDefault="00A20884" w:rsidP="00A20884">
      <w:pPr>
        <w:spacing w:after="0" w:line="276" w:lineRule="auto"/>
        <w:jc w:val="center"/>
        <w:rPr>
          <w:rFonts w:ascii="Arial" w:hAnsi="Arial" w:cs="Arial"/>
          <w:b/>
          <w:sz w:val="22"/>
          <w:szCs w:val="22"/>
        </w:rPr>
      </w:pPr>
      <w:r w:rsidRPr="00980D96">
        <w:rPr>
          <w:rFonts w:ascii="Nunito Sans" w:hAnsi="Nunito Sans" w:cs="Arial"/>
          <w:b/>
          <w:sz w:val="22"/>
          <w:szCs w:val="22"/>
        </w:rPr>
        <w:t>Gráfica 1</w:t>
      </w:r>
      <w:r w:rsidR="0093524F" w:rsidRPr="00980D96">
        <w:rPr>
          <w:rFonts w:ascii="Nunito Sans" w:hAnsi="Nunito Sans" w:cs="Arial"/>
          <w:b/>
          <w:sz w:val="22"/>
          <w:szCs w:val="22"/>
        </w:rPr>
        <w:t>1</w:t>
      </w:r>
      <w:r w:rsidRPr="00980D96">
        <w:rPr>
          <w:rFonts w:ascii="Nunito Sans" w:hAnsi="Nunito Sans" w:cs="Arial"/>
          <w:b/>
          <w:sz w:val="22"/>
          <w:szCs w:val="22"/>
        </w:rPr>
        <w:t>. Distribución de pagos por clase de vehículo</w:t>
      </w:r>
    </w:p>
    <w:p w14:paraId="58556CC9" w14:textId="1729D992" w:rsidR="00501800" w:rsidRPr="003B50B3" w:rsidRDefault="003778B0" w:rsidP="00A20884">
      <w:pPr>
        <w:spacing w:after="0" w:line="276" w:lineRule="auto"/>
        <w:jc w:val="center"/>
        <w:rPr>
          <w:rFonts w:ascii="Arial" w:hAnsi="Arial" w:cs="Arial"/>
          <w:b/>
          <w:sz w:val="22"/>
          <w:szCs w:val="22"/>
        </w:rPr>
      </w:pPr>
      <w:r>
        <w:rPr>
          <w:noProof/>
          <w14:ligatures w14:val="standardContextual"/>
        </w:rPr>
        <w:drawing>
          <wp:inline distT="0" distB="0" distL="0" distR="0" wp14:anchorId="3B8C666F" wp14:editId="248FA0F1">
            <wp:extent cx="5057775" cy="2743200"/>
            <wp:effectExtent l="0" t="0" r="0" b="0"/>
            <wp:docPr id="1043422673" name="Gráfico 1">
              <a:extLst xmlns:a="http://schemas.openxmlformats.org/drawingml/2006/main">
                <a:ext uri="{FF2B5EF4-FFF2-40B4-BE49-F238E27FC236}">
                  <a16:creationId xmlns:a16="http://schemas.microsoft.com/office/drawing/2014/main" id="{A50B69D3-92F0-6DBF-CDA7-7D8453E0EF8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14:paraId="43597716" w14:textId="77C98364" w:rsidR="00340581" w:rsidRPr="000E551B" w:rsidRDefault="00340581" w:rsidP="00FD34CE">
      <w:pPr>
        <w:spacing w:after="0" w:line="240" w:lineRule="auto"/>
        <w:jc w:val="center"/>
        <w:rPr>
          <w:rFonts w:ascii="Nunito Sans" w:hAnsi="Nunito Sans" w:cs="Arial"/>
          <w:sz w:val="16"/>
          <w:szCs w:val="16"/>
        </w:rPr>
      </w:pPr>
      <w:r w:rsidRPr="000E551B">
        <w:rPr>
          <w:rFonts w:ascii="Nunito Sans" w:hAnsi="Nunito Sans" w:cs="Arial"/>
          <w:sz w:val="16"/>
          <w:szCs w:val="16"/>
        </w:rPr>
        <w:t>Fuente: F-364.  Datos incluyen las estimaciones de octubre, noviembre y diciembre de 202</w:t>
      </w:r>
      <w:r w:rsidR="003778B0" w:rsidRPr="000E551B">
        <w:rPr>
          <w:rFonts w:ascii="Nunito Sans" w:hAnsi="Nunito Sans" w:cs="Arial"/>
          <w:sz w:val="16"/>
          <w:szCs w:val="16"/>
        </w:rPr>
        <w:t>4</w:t>
      </w:r>
      <w:r w:rsidRPr="000E551B">
        <w:rPr>
          <w:rFonts w:ascii="Nunito Sans" w:hAnsi="Nunito Sans" w:cs="Arial"/>
          <w:sz w:val="16"/>
          <w:szCs w:val="16"/>
        </w:rPr>
        <w:t xml:space="preserve"> y de los siniestros pendientes de pago</w:t>
      </w:r>
      <w:r w:rsidR="003B50B3" w:rsidRPr="000E551B">
        <w:rPr>
          <w:rFonts w:ascii="Nunito Sans" w:hAnsi="Nunito Sans" w:cs="Arial"/>
          <w:sz w:val="16"/>
          <w:szCs w:val="16"/>
        </w:rPr>
        <w:t xml:space="preserve">. </w:t>
      </w:r>
      <w:r w:rsidRPr="000E551B">
        <w:rPr>
          <w:rFonts w:ascii="Nunito Sans" w:hAnsi="Nunito Sans" w:cs="Arial"/>
          <w:sz w:val="16"/>
          <w:szCs w:val="16"/>
        </w:rPr>
        <w:t>*202</w:t>
      </w:r>
      <w:r w:rsidR="003778B0" w:rsidRPr="000E551B">
        <w:rPr>
          <w:rFonts w:ascii="Nunito Sans" w:hAnsi="Nunito Sans" w:cs="Arial"/>
          <w:sz w:val="16"/>
          <w:szCs w:val="16"/>
        </w:rPr>
        <w:t>5</w:t>
      </w:r>
      <w:r w:rsidRPr="000E551B">
        <w:rPr>
          <w:rFonts w:ascii="Nunito Sans" w:hAnsi="Nunito Sans" w:cs="Arial"/>
          <w:sz w:val="16"/>
          <w:szCs w:val="16"/>
        </w:rPr>
        <w:t xml:space="preserve"> </w:t>
      </w:r>
      <w:r w:rsidR="00FD34CE" w:rsidRPr="000E551B">
        <w:rPr>
          <w:rFonts w:ascii="Nunito Sans" w:hAnsi="Nunito Sans" w:cs="Arial"/>
          <w:sz w:val="16"/>
          <w:szCs w:val="16"/>
        </w:rPr>
        <w:t>corresponde a las estimaciones realizadas</w:t>
      </w:r>
    </w:p>
    <w:p w14:paraId="394779D4" w14:textId="77777777" w:rsidR="00DC5A69" w:rsidRDefault="00DC5A69" w:rsidP="00FD34CE">
      <w:pPr>
        <w:spacing w:after="0" w:line="240" w:lineRule="auto"/>
        <w:jc w:val="center"/>
      </w:pPr>
    </w:p>
    <w:p w14:paraId="489614BE" w14:textId="41EE208F" w:rsidR="00A20884" w:rsidRPr="00A942C7" w:rsidRDefault="00A20884" w:rsidP="00A20884">
      <w:pPr>
        <w:jc w:val="both"/>
        <w:rPr>
          <w:rFonts w:ascii="Nunito Sans" w:hAnsi="Nunito Sans" w:cs="Arial"/>
          <w:sz w:val="22"/>
          <w:szCs w:val="22"/>
        </w:rPr>
      </w:pPr>
      <w:r w:rsidRPr="00A942C7">
        <w:rPr>
          <w:rFonts w:ascii="Nunito Sans" w:hAnsi="Nunito Sans" w:cs="Arial"/>
          <w:sz w:val="22"/>
          <w:szCs w:val="22"/>
        </w:rPr>
        <w:t>Una vez establecidos los valores en pesos estimado</w:t>
      </w:r>
      <w:r w:rsidR="00340581" w:rsidRPr="00A942C7">
        <w:rPr>
          <w:rFonts w:ascii="Nunito Sans" w:hAnsi="Nunito Sans" w:cs="Arial"/>
          <w:sz w:val="22"/>
          <w:szCs w:val="22"/>
        </w:rPr>
        <w:t>s</w:t>
      </w:r>
      <w:r w:rsidRPr="00A942C7">
        <w:rPr>
          <w:rFonts w:ascii="Nunito Sans" w:hAnsi="Nunito Sans" w:cs="Arial"/>
          <w:sz w:val="22"/>
          <w:szCs w:val="22"/>
        </w:rPr>
        <w:t xml:space="preserve"> a pagar en </w:t>
      </w:r>
      <w:r w:rsidR="00BE4DE9" w:rsidRPr="00A942C7">
        <w:rPr>
          <w:rFonts w:ascii="Nunito Sans" w:hAnsi="Nunito Sans" w:cs="Arial"/>
          <w:sz w:val="22"/>
          <w:szCs w:val="22"/>
        </w:rPr>
        <w:t>2025</w:t>
      </w:r>
      <w:r w:rsidRPr="00A942C7">
        <w:rPr>
          <w:rFonts w:ascii="Nunito Sans" w:hAnsi="Nunito Sans" w:cs="Arial"/>
          <w:sz w:val="22"/>
          <w:szCs w:val="22"/>
        </w:rPr>
        <w:t xml:space="preserve">, se realiza el cálculo de la severidad, la cual se puede observar en la </w:t>
      </w:r>
      <w:r w:rsidR="00480EBA" w:rsidRPr="00A942C7">
        <w:rPr>
          <w:rFonts w:ascii="Nunito Sans" w:hAnsi="Nunito Sans" w:cs="Arial"/>
          <w:sz w:val="22"/>
          <w:szCs w:val="22"/>
        </w:rPr>
        <w:t>G</w:t>
      </w:r>
      <w:r w:rsidRPr="00A942C7">
        <w:rPr>
          <w:rFonts w:ascii="Nunito Sans" w:hAnsi="Nunito Sans" w:cs="Arial"/>
          <w:sz w:val="22"/>
          <w:szCs w:val="22"/>
        </w:rPr>
        <w:t>ráfica 1</w:t>
      </w:r>
      <w:r w:rsidR="00BE4DE9" w:rsidRPr="00A942C7">
        <w:rPr>
          <w:rFonts w:ascii="Nunito Sans" w:hAnsi="Nunito Sans" w:cs="Arial"/>
          <w:sz w:val="22"/>
          <w:szCs w:val="22"/>
        </w:rPr>
        <w:t>2</w:t>
      </w:r>
      <w:r w:rsidRPr="00A942C7">
        <w:rPr>
          <w:rFonts w:ascii="Nunito Sans" w:hAnsi="Nunito Sans" w:cs="Arial"/>
          <w:sz w:val="22"/>
          <w:szCs w:val="22"/>
        </w:rPr>
        <w:t xml:space="preserve">. Los datos evidencian un incremento de este indicador para las autos y resto de </w:t>
      </w:r>
      <w:r w:rsidR="00272845">
        <w:rPr>
          <w:rFonts w:ascii="Nunito Sans" w:hAnsi="Nunito Sans" w:cs="Arial"/>
          <w:sz w:val="22"/>
          <w:szCs w:val="22"/>
        </w:rPr>
        <w:t>7</w:t>
      </w:r>
      <w:r w:rsidRPr="00A942C7">
        <w:rPr>
          <w:rFonts w:ascii="Nunito Sans" w:hAnsi="Nunito Sans" w:cs="Arial"/>
          <w:sz w:val="22"/>
          <w:szCs w:val="22"/>
        </w:rPr>
        <w:t xml:space="preserve">%, y para las motos del 1%. De forma general se espera que </w:t>
      </w:r>
      <w:r w:rsidR="00BE59F2">
        <w:rPr>
          <w:rFonts w:ascii="Nunito Sans" w:hAnsi="Nunito Sans" w:cs="Arial"/>
          <w:sz w:val="22"/>
          <w:szCs w:val="22"/>
        </w:rPr>
        <w:t>al cierre de</w:t>
      </w:r>
      <w:r w:rsidR="00BE59F2" w:rsidRPr="00A942C7">
        <w:rPr>
          <w:rFonts w:ascii="Nunito Sans" w:hAnsi="Nunito Sans" w:cs="Arial"/>
          <w:sz w:val="22"/>
          <w:szCs w:val="22"/>
        </w:rPr>
        <w:t xml:space="preserve"> </w:t>
      </w:r>
      <w:r w:rsidR="00DD2780" w:rsidRPr="00A942C7">
        <w:rPr>
          <w:rFonts w:ascii="Nunito Sans" w:hAnsi="Nunito Sans" w:cs="Arial"/>
          <w:sz w:val="22"/>
          <w:szCs w:val="22"/>
        </w:rPr>
        <w:t>2024</w:t>
      </w:r>
      <w:r w:rsidRPr="00A942C7">
        <w:rPr>
          <w:rFonts w:ascii="Nunito Sans" w:hAnsi="Nunito Sans" w:cs="Arial"/>
          <w:sz w:val="22"/>
          <w:szCs w:val="22"/>
        </w:rPr>
        <w:t xml:space="preserve"> el costo medio por siniestros sea de $</w:t>
      </w:r>
      <w:r w:rsidR="00C34ACD">
        <w:rPr>
          <w:rFonts w:ascii="Nunito Sans" w:hAnsi="Nunito Sans" w:cs="Arial"/>
          <w:sz w:val="22"/>
          <w:szCs w:val="22"/>
        </w:rPr>
        <w:t>2</w:t>
      </w:r>
      <w:r w:rsidR="00B71375">
        <w:rPr>
          <w:rFonts w:ascii="Nunito Sans" w:hAnsi="Nunito Sans" w:cs="Arial"/>
          <w:sz w:val="22"/>
          <w:szCs w:val="22"/>
        </w:rPr>
        <w:t>,</w:t>
      </w:r>
      <w:r w:rsidR="00C34ACD">
        <w:rPr>
          <w:rFonts w:ascii="Nunito Sans" w:hAnsi="Nunito Sans" w:cs="Arial"/>
          <w:sz w:val="22"/>
          <w:szCs w:val="22"/>
        </w:rPr>
        <w:t>9</w:t>
      </w:r>
      <w:r w:rsidRPr="00A942C7">
        <w:rPr>
          <w:rFonts w:ascii="Nunito Sans" w:hAnsi="Nunito Sans" w:cs="Arial"/>
          <w:sz w:val="22"/>
          <w:szCs w:val="22"/>
        </w:rPr>
        <w:t xml:space="preserve"> millones y para 202</w:t>
      </w:r>
      <w:r w:rsidR="00C34ACD">
        <w:rPr>
          <w:rFonts w:ascii="Nunito Sans" w:hAnsi="Nunito Sans" w:cs="Arial"/>
          <w:sz w:val="22"/>
          <w:szCs w:val="22"/>
        </w:rPr>
        <w:t>5</w:t>
      </w:r>
      <w:r w:rsidRPr="00A942C7">
        <w:rPr>
          <w:rFonts w:ascii="Nunito Sans" w:hAnsi="Nunito Sans" w:cs="Arial"/>
          <w:sz w:val="22"/>
          <w:szCs w:val="22"/>
        </w:rPr>
        <w:t xml:space="preserve"> de $3</w:t>
      </w:r>
      <w:r>
        <w:rPr>
          <w:rFonts w:ascii="Nunito Sans" w:hAnsi="Nunito Sans" w:cs="Arial"/>
          <w:sz w:val="22"/>
          <w:szCs w:val="22"/>
        </w:rPr>
        <w:t xml:space="preserve"> </w:t>
      </w:r>
      <w:r w:rsidRPr="00A942C7">
        <w:rPr>
          <w:rFonts w:ascii="Nunito Sans" w:hAnsi="Nunito Sans" w:cs="Arial"/>
          <w:sz w:val="22"/>
          <w:szCs w:val="22"/>
        </w:rPr>
        <w:t>millones.</w:t>
      </w:r>
    </w:p>
    <w:p w14:paraId="4D833C12" w14:textId="31AC1C22" w:rsidR="001B7DA4" w:rsidRDefault="00A20884" w:rsidP="004E1F80">
      <w:pPr>
        <w:jc w:val="center"/>
      </w:pPr>
      <w:r w:rsidRPr="00A942C7">
        <w:rPr>
          <w:rFonts w:ascii="Nunito Sans" w:hAnsi="Nunito Sans" w:cs="Arial"/>
          <w:b/>
          <w:sz w:val="22"/>
          <w:szCs w:val="22"/>
        </w:rPr>
        <w:lastRenderedPageBreak/>
        <w:t>Gráfica 1</w:t>
      </w:r>
      <w:r w:rsidR="00941107" w:rsidRPr="00A942C7">
        <w:rPr>
          <w:rFonts w:ascii="Nunito Sans" w:hAnsi="Nunito Sans" w:cs="Arial"/>
          <w:b/>
          <w:sz w:val="22"/>
          <w:szCs w:val="22"/>
        </w:rPr>
        <w:t>2</w:t>
      </w:r>
      <w:r w:rsidRPr="00A942C7">
        <w:rPr>
          <w:rFonts w:ascii="Nunito Sans" w:hAnsi="Nunito Sans" w:cs="Arial"/>
          <w:b/>
          <w:sz w:val="22"/>
          <w:szCs w:val="22"/>
        </w:rPr>
        <w:t>: Severidad por tipo de vehículo</w:t>
      </w:r>
      <w:r w:rsidR="001B7DA4">
        <w:rPr>
          <w:noProof/>
          <w14:ligatures w14:val="standardContextual"/>
        </w:rPr>
        <w:drawing>
          <wp:inline distT="0" distB="0" distL="0" distR="0" wp14:anchorId="3CF8931E" wp14:editId="1FAD2AB5">
            <wp:extent cx="5180543" cy="2743200"/>
            <wp:effectExtent l="0" t="0" r="1270" b="0"/>
            <wp:docPr id="1052678771" name="Gráfico 1">
              <a:extLst xmlns:a="http://schemas.openxmlformats.org/drawingml/2006/main">
                <a:ext uri="{FF2B5EF4-FFF2-40B4-BE49-F238E27FC236}">
                  <a16:creationId xmlns:a16="http://schemas.microsoft.com/office/drawing/2014/main" id="{59BC6395-C923-C241-72C5-5A98FC2ABAD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31430C57" w14:textId="7D08C582" w:rsidR="00A20884" w:rsidRPr="004E1F80" w:rsidRDefault="00A20884" w:rsidP="00A20884">
      <w:pPr>
        <w:spacing w:after="0"/>
        <w:jc w:val="center"/>
        <w:rPr>
          <w:rFonts w:ascii="Nunito Sans" w:hAnsi="Nunito Sans" w:cs="Arial"/>
          <w:sz w:val="16"/>
          <w:szCs w:val="16"/>
        </w:rPr>
      </w:pPr>
      <w:r w:rsidRPr="004E1F80">
        <w:rPr>
          <w:rFonts w:ascii="Nunito Sans" w:hAnsi="Nunito Sans" w:cs="Arial"/>
          <w:sz w:val="16"/>
          <w:szCs w:val="16"/>
        </w:rPr>
        <w:t>Fuente: F-364. Datos incluyen las estimaciones de octubre, noviembre y diciembre de 202</w:t>
      </w:r>
      <w:r w:rsidR="00FD2276" w:rsidRPr="004E1F80">
        <w:rPr>
          <w:rFonts w:ascii="Nunito Sans" w:hAnsi="Nunito Sans" w:cs="Arial"/>
          <w:sz w:val="16"/>
          <w:szCs w:val="16"/>
        </w:rPr>
        <w:t>4</w:t>
      </w:r>
      <w:r w:rsidRPr="004E1F80">
        <w:rPr>
          <w:rFonts w:ascii="Nunito Sans" w:hAnsi="Nunito Sans" w:cs="Arial"/>
          <w:sz w:val="16"/>
          <w:szCs w:val="16"/>
        </w:rPr>
        <w:t xml:space="preserve"> y de los siniestros pendientes de pago. * 202</w:t>
      </w:r>
      <w:r w:rsidR="00FD2276" w:rsidRPr="004E1F80">
        <w:rPr>
          <w:rFonts w:ascii="Nunito Sans" w:hAnsi="Nunito Sans" w:cs="Arial"/>
          <w:sz w:val="16"/>
          <w:szCs w:val="16"/>
        </w:rPr>
        <w:t>5</w:t>
      </w:r>
      <w:r w:rsidRPr="004E1F80">
        <w:rPr>
          <w:rFonts w:ascii="Nunito Sans" w:hAnsi="Nunito Sans" w:cs="Arial"/>
          <w:sz w:val="16"/>
          <w:szCs w:val="16"/>
        </w:rPr>
        <w:t xml:space="preserve"> corresponde a las estimaciones realizadas.</w:t>
      </w:r>
    </w:p>
    <w:p w14:paraId="743D467C" w14:textId="77777777" w:rsidR="00A20884" w:rsidRPr="00AB1D91" w:rsidRDefault="00A20884" w:rsidP="00A20884">
      <w:pPr>
        <w:pStyle w:val="Ttulo2"/>
        <w:rPr>
          <w:rFonts w:ascii="Nunito Sans" w:hAnsi="Nunito Sans" w:cs="Arial"/>
          <w:b/>
          <w:color w:val="000000" w:themeColor="text1"/>
          <w:sz w:val="22"/>
          <w:szCs w:val="22"/>
        </w:rPr>
      </w:pPr>
    </w:p>
    <w:p w14:paraId="6DC5FDED" w14:textId="77777777" w:rsidR="00A20884" w:rsidRPr="00AB1D91" w:rsidRDefault="00A20884" w:rsidP="00E35D8C">
      <w:pPr>
        <w:pStyle w:val="Ttulo2"/>
        <w:numPr>
          <w:ilvl w:val="3"/>
          <w:numId w:val="16"/>
        </w:numPr>
        <w:rPr>
          <w:rFonts w:ascii="Nunito Sans" w:hAnsi="Nunito Sans" w:cs="Arial"/>
          <w:b/>
          <w:color w:val="000000" w:themeColor="text1"/>
          <w:sz w:val="22"/>
          <w:szCs w:val="22"/>
        </w:rPr>
      </w:pPr>
      <w:bookmarkStart w:id="46" w:name="_Toc184992703"/>
      <w:r w:rsidRPr="00AB1D91">
        <w:rPr>
          <w:rFonts w:ascii="Nunito Sans" w:hAnsi="Nunito Sans" w:cs="Arial"/>
          <w:b/>
          <w:color w:val="000000" w:themeColor="text1"/>
          <w:sz w:val="22"/>
          <w:szCs w:val="22"/>
        </w:rPr>
        <w:t>Siniestralidad.</w:t>
      </w:r>
      <w:bookmarkEnd w:id="46"/>
    </w:p>
    <w:p w14:paraId="5FAB691A" w14:textId="721FE27A" w:rsidR="00A20884" w:rsidRPr="00AB1D91" w:rsidRDefault="00A20884" w:rsidP="00A20884">
      <w:pPr>
        <w:spacing w:after="0" w:line="240" w:lineRule="auto"/>
        <w:jc w:val="center"/>
        <w:rPr>
          <w:rFonts w:ascii="Nunito Sans" w:hAnsi="Nunito Sans" w:cs="Arial"/>
          <w:sz w:val="16"/>
          <w:szCs w:val="16"/>
        </w:rPr>
      </w:pPr>
    </w:p>
    <w:p w14:paraId="4DEBFBF6" w14:textId="2C5845F4" w:rsidR="00A20884" w:rsidRPr="00AB1D91" w:rsidRDefault="00A20884" w:rsidP="00A20884">
      <w:pPr>
        <w:spacing w:after="0" w:line="240" w:lineRule="auto"/>
        <w:jc w:val="both"/>
        <w:rPr>
          <w:rFonts w:ascii="Nunito Sans" w:hAnsi="Nunito Sans" w:cs="Arial"/>
          <w:sz w:val="22"/>
          <w:szCs w:val="22"/>
        </w:rPr>
      </w:pPr>
      <w:r w:rsidRPr="00AB1D91">
        <w:rPr>
          <w:rFonts w:ascii="Nunito Sans" w:hAnsi="Nunito Sans" w:cs="Arial"/>
          <w:sz w:val="22"/>
          <w:szCs w:val="22"/>
        </w:rPr>
        <w:t xml:space="preserve">La siniestralidad se calcula como el cociente entre los montos pagados por siniestros y las primas devengadas e indica la porción de la prima devengada que se utiliza para cubrir los siniestros en los cuales incurren las entidades aseguradoras por la atención de las víctimas de accidentes de tránsito. En síntesis, permite ver cuánto destinan a la atención de las víctimas las entidades aseguradoras por cada peso que reciben. </w:t>
      </w:r>
    </w:p>
    <w:p w14:paraId="712DED52" w14:textId="77777777" w:rsidR="00A20884" w:rsidRPr="00AB1D91" w:rsidRDefault="00A20884" w:rsidP="00A20884">
      <w:pPr>
        <w:spacing w:after="0" w:line="240" w:lineRule="auto"/>
        <w:jc w:val="both"/>
        <w:rPr>
          <w:rFonts w:ascii="Nunito Sans" w:hAnsi="Nunito Sans" w:cs="Arial"/>
          <w:sz w:val="22"/>
          <w:szCs w:val="22"/>
        </w:rPr>
      </w:pPr>
    </w:p>
    <w:p w14:paraId="09F664A5" w14:textId="1C35112C" w:rsidR="00A20884" w:rsidRDefault="00A20884" w:rsidP="00A20884">
      <w:pPr>
        <w:spacing w:after="0" w:line="240" w:lineRule="auto"/>
        <w:jc w:val="both"/>
        <w:rPr>
          <w:rFonts w:ascii="Nunito Sans" w:hAnsi="Nunito Sans" w:cs="Arial"/>
          <w:sz w:val="22"/>
          <w:szCs w:val="22"/>
        </w:rPr>
      </w:pPr>
      <w:r w:rsidRPr="00AB1D91">
        <w:rPr>
          <w:rFonts w:ascii="Nunito Sans" w:hAnsi="Nunito Sans" w:cs="Arial"/>
          <w:sz w:val="22"/>
          <w:szCs w:val="22"/>
        </w:rPr>
        <w:t xml:space="preserve">El índice de siniestralidad consolidado del ramo </w:t>
      </w:r>
      <w:r w:rsidR="008024A0">
        <w:rPr>
          <w:rFonts w:ascii="Nunito Sans" w:hAnsi="Nunito Sans" w:cs="Arial"/>
          <w:sz w:val="22"/>
          <w:szCs w:val="22"/>
        </w:rPr>
        <w:t>se proyecta en</w:t>
      </w:r>
      <w:r w:rsidRPr="00AB1D91">
        <w:rPr>
          <w:rFonts w:ascii="Nunito Sans" w:hAnsi="Nunito Sans" w:cs="Arial"/>
          <w:sz w:val="22"/>
          <w:szCs w:val="22"/>
        </w:rPr>
        <w:t xml:space="preserve"> </w:t>
      </w:r>
      <w:r w:rsidR="003C5BE0" w:rsidRPr="00AB1D91">
        <w:rPr>
          <w:rFonts w:ascii="Nunito Sans" w:hAnsi="Nunito Sans" w:cs="Arial"/>
          <w:sz w:val="22"/>
          <w:szCs w:val="22"/>
        </w:rPr>
        <w:t>78</w:t>
      </w:r>
      <w:r w:rsidRPr="00AB1D91">
        <w:rPr>
          <w:rFonts w:ascii="Nunito Sans" w:hAnsi="Nunito Sans" w:cs="Arial"/>
          <w:sz w:val="22"/>
          <w:szCs w:val="22"/>
        </w:rPr>
        <w:t xml:space="preserve">% </w:t>
      </w:r>
      <w:r w:rsidR="008024A0">
        <w:rPr>
          <w:rFonts w:ascii="Nunito Sans" w:hAnsi="Nunito Sans" w:cs="Arial"/>
          <w:sz w:val="22"/>
          <w:szCs w:val="22"/>
        </w:rPr>
        <w:t>para</w:t>
      </w:r>
      <w:r w:rsidRPr="00AB1D91">
        <w:rPr>
          <w:rFonts w:ascii="Nunito Sans" w:hAnsi="Nunito Sans" w:cs="Arial"/>
          <w:sz w:val="22"/>
          <w:szCs w:val="22"/>
        </w:rPr>
        <w:t xml:space="preserve"> 202</w:t>
      </w:r>
      <w:r w:rsidR="00941107" w:rsidRPr="00AB1D91">
        <w:rPr>
          <w:rFonts w:ascii="Nunito Sans" w:hAnsi="Nunito Sans" w:cs="Arial"/>
          <w:sz w:val="22"/>
          <w:szCs w:val="22"/>
        </w:rPr>
        <w:t>4</w:t>
      </w:r>
      <w:r w:rsidRPr="00AB1D91">
        <w:rPr>
          <w:rFonts w:ascii="Nunito Sans" w:hAnsi="Nunito Sans" w:cs="Arial"/>
          <w:sz w:val="22"/>
          <w:szCs w:val="22"/>
        </w:rPr>
        <w:t xml:space="preserve"> (Gráfica 1</w:t>
      </w:r>
      <w:r w:rsidR="00941107" w:rsidRPr="00AB1D91">
        <w:rPr>
          <w:rFonts w:ascii="Nunito Sans" w:hAnsi="Nunito Sans" w:cs="Arial"/>
          <w:sz w:val="22"/>
          <w:szCs w:val="22"/>
        </w:rPr>
        <w:t>3</w:t>
      </w:r>
      <w:r w:rsidRPr="00AB1D91">
        <w:rPr>
          <w:rFonts w:ascii="Nunito Sans" w:hAnsi="Nunito Sans" w:cs="Arial"/>
          <w:sz w:val="22"/>
          <w:szCs w:val="22"/>
        </w:rPr>
        <w:t xml:space="preserve">), es decir que, por cada 100 pesos recibidos por las entidades aseguradoras autorizadas para comercializar el SOAT, éstas destinan </w:t>
      </w:r>
      <w:r w:rsidR="003C5BE0" w:rsidRPr="00AB1D91">
        <w:rPr>
          <w:rFonts w:ascii="Nunito Sans" w:hAnsi="Nunito Sans" w:cs="Arial"/>
          <w:sz w:val="22"/>
          <w:szCs w:val="22"/>
        </w:rPr>
        <w:t xml:space="preserve">78 </w:t>
      </w:r>
      <w:r w:rsidRPr="00AB1D91">
        <w:rPr>
          <w:rFonts w:ascii="Nunito Sans" w:hAnsi="Nunito Sans" w:cs="Arial"/>
          <w:sz w:val="22"/>
          <w:szCs w:val="22"/>
        </w:rPr>
        <w:t>pesos para la atención de las personas afectadas en estos accidentes.</w:t>
      </w:r>
      <w:r w:rsidRPr="00AB1D91" w:rsidDel="00F561A0">
        <w:rPr>
          <w:rFonts w:ascii="Nunito Sans" w:hAnsi="Nunito Sans" w:cs="Arial"/>
          <w:sz w:val="22"/>
          <w:szCs w:val="22"/>
        </w:rPr>
        <w:t xml:space="preserve"> </w:t>
      </w:r>
      <w:r w:rsidRPr="00AB1D91">
        <w:rPr>
          <w:rFonts w:ascii="Nunito Sans" w:hAnsi="Nunito Sans" w:cs="Arial"/>
          <w:sz w:val="22"/>
          <w:szCs w:val="22"/>
        </w:rPr>
        <w:t>En el caso de las estimaciones para 202</w:t>
      </w:r>
      <w:r w:rsidR="00941107" w:rsidRPr="00AB1D91">
        <w:rPr>
          <w:rFonts w:ascii="Nunito Sans" w:hAnsi="Nunito Sans" w:cs="Arial"/>
          <w:sz w:val="22"/>
          <w:szCs w:val="22"/>
        </w:rPr>
        <w:t>5</w:t>
      </w:r>
      <w:r w:rsidRPr="00AB1D91">
        <w:rPr>
          <w:rFonts w:ascii="Nunito Sans" w:hAnsi="Nunito Sans" w:cs="Arial"/>
          <w:sz w:val="22"/>
          <w:szCs w:val="22"/>
        </w:rPr>
        <w:t xml:space="preserve">, se espera que por cada 100 pesos de prima recibidos las aseguradoras destinen </w:t>
      </w:r>
      <w:r w:rsidR="00A042A4" w:rsidRPr="00AB1D91">
        <w:rPr>
          <w:rFonts w:ascii="Nunito Sans" w:hAnsi="Nunito Sans" w:cs="Arial"/>
          <w:sz w:val="22"/>
          <w:szCs w:val="22"/>
        </w:rPr>
        <w:t xml:space="preserve">94 </w:t>
      </w:r>
      <w:r w:rsidRPr="00AB1D91">
        <w:rPr>
          <w:rFonts w:ascii="Nunito Sans" w:hAnsi="Nunito Sans" w:cs="Arial"/>
          <w:sz w:val="22"/>
          <w:szCs w:val="22"/>
        </w:rPr>
        <w:t xml:space="preserve">al pago de siniestros. </w:t>
      </w:r>
    </w:p>
    <w:p w14:paraId="596D5BB3" w14:textId="77777777" w:rsidR="00A51BA6" w:rsidRDefault="00A51BA6" w:rsidP="00A20884">
      <w:pPr>
        <w:spacing w:after="0" w:line="240" w:lineRule="auto"/>
        <w:jc w:val="both"/>
        <w:rPr>
          <w:rFonts w:ascii="Nunito Sans" w:hAnsi="Nunito Sans" w:cs="Arial"/>
          <w:sz w:val="22"/>
          <w:szCs w:val="22"/>
        </w:rPr>
      </w:pPr>
    </w:p>
    <w:p w14:paraId="2AFAE037" w14:textId="77777777" w:rsidR="009D7939" w:rsidRDefault="009D7939" w:rsidP="00A20884">
      <w:pPr>
        <w:spacing w:after="0" w:line="240" w:lineRule="auto"/>
        <w:jc w:val="both"/>
        <w:rPr>
          <w:rFonts w:ascii="Nunito Sans" w:hAnsi="Nunito Sans" w:cs="Arial"/>
          <w:sz w:val="22"/>
          <w:szCs w:val="22"/>
        </w:rPr>
      </w:pPr>
    </w:p>
    <w:p w14:paraId="270462B5" w14:textId="77777777" w:rsidR="009D7939" w:rsidRDefault="009D7939" w:rsidP="00A20884">
      <w:pPr>
        <w:spacing w:after="0" w:line="240" w:lineRule="auto"/>
        <w:jc w:val="both"/>
        <w:rPr>
          <w:rFonts w:ascii="Nunito Sans" w:hAnsi="Nunito Sans" w:cs="Arial"/>
          <w:sz w:val="22"/>
          <w:szCs w:val="22"/>
        </w:rPr>
      </w:pPr>
    </w:p>
    <w:p w14:paraId="62A99410" w14:textId="77777777" w:rsidR="009D7939" w:rsidRDefault="009D7939" w:rsidP="00A20884">
      <w:pPr>
        <w:spacing w:after="0" w:line="240" w:lineRule="auto"/>
        <w:jc w:val="both"/>
        <w:rPr>
          <w:rFonts w:ascii="Nunito Sans" w:hAnsi="Nunito Sans" w:cs="Arial"/>
          <w:sz w:val="22"/>
          <w:szCs w:val="22"/>
        </w:rPr>
      </w:pPr>
    </w:p>
    <w:p w14:paraId="4CC2BDAE" w14:textId="77777777" w:rsidR="009D7939" w:rsidRDefault="009D7939" w:rsidP="00A20884">
      <w:pPr>
        <w:spacing w:after="0" w:line="240" w:lineRule="auto"/>
        <w:jc w:val="both"/>
        <w:rPr>
          <w:rFonts w:ascii="Nunito Sans" w:hAnsi="Nunito Sans" w:cs="Arial"/>
          <w:sz w:val="22"/>
          <w:szCs w:val="22"/>
        </w:rPr>
      </w:pPr>
    </w:p>
    <w:p w14:paraId="4B4F13B9" w14:textId="77777777" w:rsidR="009D7939" w:rsidRDefault="009D7939" w:rsidP="00A20884">
      <w:pPr>
        <w:spacing w:after="0" w:line="240" w:lineRule="auto"/>
        <w:jc w:val="both"/>
        <w:rPr>
          <w:rFonts w:ascii="Nunito Sans" w:hAnsi="Nunito Sans" w:cs="Arial"/>
          <w:sz w:val="22"/>
          <w:szCs w:val="22"/>
        </w:rPr>
      </w:pPr>
    </w:p>
    <w:p w14:paraId="2FEE56AF" w14:textId="77777777" w:rsidR="009D7939" w:rsidRDefault="009D7939" w:rsidP="00A20884">
      <w:pPr>
        <w:spacing w:after="0" w:line="240" w:lineRule="auto"/>
        <w:jc w:val="both"/>
        <w:rPr>
          <w:rFonts w:ascii="Nunito Sans" w:hAnsi="Nunito Sans" w:cs="Arial"/>
          <w:sz w:val="22"/>
          <w:szCs w:val="22"/>
        </w:rPr>
      </w:pPr>
    </w:p>
    <w:p w14:paraId="065E6595" w14:textId="77777777" w:rsidR="009D7939" w:rsidRDefault="009D7939" w:rsidP="00A20884">
      <w:pPr>
        <w:spacing w:after="0" w:line="240" w:lineRule="auto"/>
        <w:jc w:val="both"/>
        <w:rPr>
          <w:rFonts w:ascii="Nunito Sans" w:hAnsi="Nunito Sans" w:cs="Arial"/>
          <w:sz w:val="22"/>
          <w:szCs w:val="22"/>
        </w:rPr>
      </w:pPr>
    </w:p>
    <w:p w14:paraId="3724C30D" w14:textId="77777777" w:rsidR="00A51BA6" w:rsidRDefault="00A51BA6" w:rsidP="00A20884">
      <w:pPr>
        <w:spacing w:after="0" w:line="240" w:lineRule="auto"/>
        <w:jc w:val="both"/>
        <w:rPr>
          <w:rFonts w:ascii="Nunito Sans" w:hAnsi="Nunito Sans" w:cs="Arial"/>
          <w:sz w:val="22"/>
          <w:szCs w:val="22"/>
        </w:rPr>
      </w:pPr>
    </w:p>
    <w:p w14:paraId="0BDE5CAC" w14:textId="77777777" w:rsidR="00A51BA6" w:rsidRPr="00AB1D91" w:rsidRDefault="00A51BA6" w:rsidP="00A20884">
      <w:pPr>
        <w:spacing w:after="0" w:line="240" w:lineRule="auto"/>
        <w:jc w:val="both"/>
        <w:rPr>
          <w:rFonts w:ascii="Nunito Sans" w:hAnsi="Nunito Sans" w:cs="Arial"/>
          <w:sz w:val="22"/>
          <w:szCs w:val="22"/>
        </w:rPr>
      </w:pPr>
    </w:p>
    <w:p w14:paraId="2E4D3C99" w14:textId="77777777" w:rsidR="00C6241F" w:rsidRPr="00AB1D91" w:rsidRDefault="00C6241F" w:rsidP="00A20884">
      <w:pPr>
        <w:spacing w:after="0" w:line="240" w:lineRule="auto"/>
        <w:jc w:val="both"/>
        <w:rPr>
          <w:rFonts w:ascii="Nunito Sans" w:hAnsi="Nunito Sans" w:cs="Arial"/>
          <w:sz w:val="22"/>
          <w:szCs w:val="22"/>
        </w:rPr>
      </w:pPr>
    </w:p>
    <w:p w14:paraId="4C7FB92D" w14:textId="77777777" w:rsidR="00A20884" w:rsidRPr="00AB1D91" w:rsidRDefault="00A20884" w:rsidP="00A20884">
      <w:pPr>
        <w:spacing w:after="0" w:line="276" w:lineRule="auto"/>
        <w:jc w:val="both"/>
        <w:rPr>
          <w:rFonts w:ascii="Nunito Sans" w:hAnsi="Nunito Sans" w:cs="Arial"/>
          <w:b/>
          <w:sz w:val="10"/>
          <w:szCs w:val="10"/>
          <w:highlight w:val="yellow"/>
        </w:rPr>
      </w:pPr>
    </w:p>
    <w:p w14:paraId="5AEFC5C4" w14:textId="34F2CA68" w:rsidR="00A20884" w:rsidRPr="00AB1D91" w:rsidRDefault="00A20884" w:rsidP="00A20884">
      <w:pPr>
        <w:spacing w:after="0" w:line="240" w:lineRule="auto"/>
        <w:jc w:val="center"/>
        <w:rPr>
          <w:rFonts w:ascii="Nunito Sans" w:hAnsi="Nunito Sans" w:cs="Arial"/>
          <w:b/>
          <w:sz w:val="22"/>
          <w:szCs w:val="22"/>
        </w:rPr>
      </w:pPr>
      <w:r w:rsidRPr="00AB1D91">
        <w:rPr>
          <w:rFonts w:ascii="Nunito Sans" w:hAnsi="Nunito Sans" w:cs="Arial"/>
          <w:b/>
          <w:sz w:val="22"/>
          <w:szCs w:val="22"/>
        </w:rPr>
        <w:lastRenderedPageBreak/>
        <w:t>Gráfica 1</w:t>
      </w:r>
      <w:r w:rsidR="00941107" w:rsidRPr="00AB1D91">
        <w:rPr>
          <w:rFonts w:ascii="Nunito Sans" w:hAnsi="Nunito Sans" w:cs="Arial"/>
          <w:b/>
          <w:sz w:val="22"/>
          <w:szCs w:val="22"/>
        </w:rPr>
        <w:t>3</w:t>
      </w:r>
      <w:r w:rsidRPr="00AB1D91">
        <w:rPr>
          <w:rFonts w:ascii="Nunito Sans" w:hAnsi="Nunito Sans" w:cs="Arial"/>
          <w:b/>
          <w:sz w:val="22"/>
          <w:szCs w:val="22"/>
        </w:rPr>
        <w:t>.</w:t>
      </w:r>
      <w:r w:rsidRPr="00AB1D91">
        <w:rPr>
          <w:rFonts w:ascii="Nunito Sans" w:hAnsi="Nunito Sans" w:cs="Arial"/>
          <w:b/>
          <w:color w:val="000000"/>
          <w:kern w:val="24"/>
          <w:sz w:val="22"/>
          <w:szCs w:val="22"/>
        </w:rPr>
        <w:t xml:space="preserve"> </w:t>
      </w:r>
      <w:r w:rsidRPr="00AB1D91">
        <w:rPr>
          <w:rFonts w:ascii="Nunito Sans" w:hAnsi="Nunito Sans" w:cs="Arial"/>
          <w:b/>
          <w:sz w:val="22"/>
          <w:szCs w:val="22"/>
        </w:rPr>
        <w:t>Siniestralidad por tipo de vehículo</w:t>
      </w:r>
    </w:p>
    <w:p w14:paraId="3B82E8EA" w14:textId="252BC4C3" w:rsidR="00A20884" w:rsidRDefault="00A20884" w:rsidP="00A20884">
      <w:pPr>
        <w:spacing w:after="0" w:line="240" w:lineRule="auto"/>
        <w:jc w:val="center"/>
        <w:rPr>
          <w:rFonts w:ascii="Arial" w:hAnsi="Arial" w:cs="Arial"/>
          <w:b/>
          <w:sz w:val="22"/>
          <w:szCs w:val="22"/>
          <w:highlight w:val="yellow"/>
        </w:rPr>
      </w:pPr>
    </w:p>
    <w:p w14:paraId="434E9FE3" w14:textId="70226FC8" w:rsidR="00561C23" w:rsidRPr="00766553" w:rsidRDefault="00D359A6" w:rsidP="00A20884">
      <w:pPr>
        <w:spacing w:after="0" w:line="240" w:lineRule="auto"/>
        <w:jc w:val="center"/>
        <w:rPr>
          <w:rFonts w:ascii="Arial" w:hAnsi="Arial" w:cs="Arial"/>
          <w:b/>
          <w:sz w:val="22"/>
          <w:szCs w:val="22"/>
          <w:highlight w:val="yellow"/>
        </w:rPr>
      </w:pPr>
      <w:r>
        <w:rPr>
          <w:noProof/>
          <w14:ligatures w14:val="standardContextual"/>
        </w:rPr>
        <w:drawing>
          <wp:inline distT="0" distB="0" distL="0" distR="0" wp14:anchorId="7427432A" wp14:editId="78F72AEC">
            <wp:extent cx="5612130" cy="2416175"/>
            <wp:effectExtent l="0" t="0" r="7620" b="3175"/>
            <wp:docPr id="966787236" name="Gráfico 1">
              <a:extLst xmlns:a="http://schemas.openxmlformats.org/drawingml/2006/main">
                <a:ext uri="{FF2B5EF4-FFF2-40B4-BE49-F238E27FC236}">
                  <a16:creationId xmlns:a16="http://schemas.microsoft.com/office/drawing/2014/main" id="{5B5B31F7-72D0-8A7A-7DD6-9B0BD4882B1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282E2463" w14:textId="5EE5855B" w:rsidR="00A20884" w:rsidRPr="001B0175" w:rsidRDefault="00E35D8C" w:rsidP="00A20884">
      <w:pPr>
        <w:spacing w:after="0"/>
        <w:jc w:val="center"/>
        <w:rPr>
          <w:rFonts w:ascii="Nunito Sans" w:hAnsi="Nunito Sans" w:cs="Arial"/>
          <w:sz w:val="16"/>
          <w:szCs w:val="16"/>
        </w:rPr>
      </w:pPr>
      <w:r w:rsidRPr="001B0175">
        <w:rPr>
          <w:rFonts w:ascii="Nunito Sans" w:hAnsi="Nunito Sans" w:cs="Arial"/>
          <w:sz w:val="16"/>
          <w:szCs w:val="16"/>
        </w:rPr>
        <w:t xml:space="preserve">Fuente: F-363 y F-364. </w:t>
      </w:r>
      <w:r w:rsidR="00A20884" w:rsidRPr="001B0175">
        <w:rPr>
          <w:rFonts w:ascii="Nunito Sans" w:hAnsi="Nunito Sans" w:cs="Arial"/>
          <w:sz w:val="16"/>
          <w:szCs w:val="16"/>
        </w:rPr>
        <w:t>Datos incluyen las estimaciones de octubre, noviembre y diciembre de 2023</w:t>
      </w:r>
      <w:r w:rsidR="00150E6A" w:rsidRPr="001B0175">
        <w:rPr>
          <w:rFonts w:ascii="Nunito Sans" w:hAnsi="Nunito Sans" w:cs="Arial"/>
          <w:sz w:val="16"/>
          <w:szCs w:val="16"/>
        </w:rPr>
        <w:t>4</w:t>
      </w:r>
      <w:r w:rsidR="00A20884" w:rsidRPr="001B0175">
        <w:rPr>
          <w:rFonts w:ascii="Nunito Sans" w:hAnsi="Nunito Sans" w:cs="Arial"/>
          <w:sz w:val="16"/>
          <w:szCs w:val="16"/>
        </w:rPr>
        <w:t>y de los siniestros pendientes de pago. *202</w:t>
      </w:r>
      <w:r w:rsidR="00150E6A" w:rsidRPr="001B0175">
        <w:rPr>
          <w:rFonts w:ascii="Nunito Sans" w:hAnsi="Nunito Sans" w:cs="Arial"/>
          <w:sz w:val="16"/>
          <w:szCs w:val="16"/>
        </w:rPr>
        <w:t>5</w:t>
      </w:r>
      <w:r w:rsidR="00A20884" w:rsidRPr="001B0175">
        <w:rPr>
          <w:rFonts w:ascii="Nunito Sans" w:hAnsi="Nunito Sans" w:cs="Arial"/>
          <w:sz w:val="16"/>
          <w:szCs w:val="16"/>
        </w:rPr>
        <w:t xml:space="preserve"> corresponde a las estimaciones realizadas.</w:t>
      </w:r>
    </w:p>
    <w:p w14:paraId="0D36B978" w14:textId="77777777" w:rsidR="00A20884" w:rsidRPr="001B0175" w:rsidRDefault="00A20884" w:rsidP="00A20884">
      <w:pPr>
        <w:spacing w:after="0" w:line="240" w:lineRule="auto"/>
        <w:jc w:val="center"/>
        <w:rPr>
          <w:rFonts w:ascii="Nunito Sans" w:hAnsi="Nunito Sans" w:cs="Arial"/>
          <w:sz w:val="16"/>
          <w:szCs w:val="16"/>
        </w:rPr>
      </w:pPr>
    </w:p>
    <w:p w14:paraId="4F204AB4" w14:textId="1B839A75" w:rsidR="00A20884" w:rsidRPr="00ED383F" w:rsidRDefault="00A20884" w:rsidP="00E35D8C">
      <w:pPr>
        <w:pStyle w:val="Ttulo2"/>
        <w:numPr>
          <w:ilvl w:val="2"/>
          <w:numId w:val="16"/>
        </w:numPr>
        <w:jc w:val="both"/>
        <w:rPr>
          <w:rFonts w:ascii="Nunito Sans" w:hAnsi="Nunito Sans" w:cs="Arial"/>
          <w:b/>
          <w:color w:val="000000" w:themeColor="text1"/>
          <w:sz w:val="22"/>
          <w:szCs w:val="22"/>
        </w:rPr>
      </w:pPr>
      <w:bookmarkStart w:id="47" w:name="_Toc184992704"/>
      <w:r w:rsidRPr="00ED383F">
        <w:rPr>
          <w:rFonts w:ascii="Nunito Sans" w:hAnsi="Nunito Sans" w:cs="Arial"/>
          <w:b/>
          <w:color w:val="000000" w:themeColor="text1"/>
          <w:sz w:val="22"/>
          <w:szCs w:val="22"/>
        </w:rPr>
        <w:t>Estimación de la prima de riesgo incorporando transferencias, gastos y cargos de intermediación para 202</w:t>
      </w:r>
      <w:r w:rsidR="00971F31" w:rsidRPr="00ED383F">
        <w:rPr>
          <w:rFonts w:ascii="Nunito Sans" w:hAnsi="Nunito Sans" w:cs="Arial"/>
          <w:b/>
          <w:color w:val="000000" w:themeColor="text1"/>
          <w:sz w:val="22"/>
          <w:szCs w:val="22"/>
        </w:rPr>
        <w:t>5</w:t>
      </w:r>
      <w:bookmarkEnd w:id="47"/>
    </w:p>
    <w:p w14:paraId="24DEC2A5" w14:textId="77777777" w:rsidR="00A20884" w:rsidRPr="00ED383F" w:rsidRDefault="00A20884" w:rsidP="00A20884">
      <w:pPr>
        <w:spacing w:after="0" w:line="240" w:lineRule="auto"/>
        <w:jc w:val="center"/>
        <w:rPr>
          <w:rFonts w:ascii="Nunito Sans" w:hAnsi="Nunito Sans" w:cs="Arial"/>
          <w:sz w:val="22"/>
          <w:szCs w:val="22"/>
        </w:rPr>
      </w:pPr>
    </w:p>
    <w:p w14:paraId="10DDF2F6" w14:textId="77777777" w:rsidR="00A20884" w:rsidRPr="00ED383F" w:rsidRDefault="00A20884" w:rsidP="00E35D8C">
      <w:pPr>
        <w:pStyle w:val="Ttulo2"/>
        <w:numPr>
          <w:ilvl w:val="3"/>
          <w:numId w:val="16"/>
        </w:numPr>
        <w:jc w:val="both"/>
        <w:rPr>
          <w:rFonts w:ascii="Nunito Sans" w:hAnsi="Nunito Sans" w:cs="Arial"/>
          <w:b/>
          <w:color w:val="000000" w:themeColor="text1"/>
          <w:sz w:val="22"/>
          <w:szCs w:val="22"/>
        </w:rPr>
      </w:pPr>
      <w:bookmarkStart w:id="48" w:name="_Toc91346759"/>
      <w:bookmarkStart w:id="49" w:name="_Toc91347117"/>
      <w:bookmarkStart w:id="50" w:name="_Toc184992705"/>
      <w:r w:rsidRPr="00ED383F">
        <w:rPr>
          <w:rFonts w:ascii="Nunito Sans" w:hAnsi="Nunito Sans" w:cs="Arial"/>
          <w:b/>
          <w:color w:val="000000" w:themeColor="text1"/>
          <w:sz w:val="22"/>
          <w:szCs w:val="22"/>
        </w:rPr>
        <w:t>Prima pura de riesgo.</w:t>
      </w:r>
      <w:bookmarkEnd w:id="48"/>
      <w:bookmarkEnd w:id="49"/>
      <w:bookmarkEnd w:id="50"/>
    </w:p>
    <w:p w14:paraId="2DBE71A1" w14:textId="77777777" w:rsidR="00A20884" w:rsidRPr="00ED383F" w:rsidRDefault="00A20884" w:rsidP="00A20884">
      <w:pPr>
        <w:spacing w:after="0"/>
        <w:jc w:val="center"/>
        <w:rPr>
          <w:rFonts w:ascii="Nunito Sans" w:hAnsi="Nunito Sans" w:cs="Arial"/>
          <w:sz w:val="22"/>
          <w:szCs w:val="22"/>
        </w:rPr>
      </w:pPr>
      <w:bookmarkStart w:id="51" w:name="_Toc28011453"/>
      <w:bookmarkStart w:id="52" w:name="_Toc28011651"/>
      <w:bookmarkStart w:id="53" w:name="_Toc28011988"/>
      <w:bookmarkStart w:id="54" w:name="_Toc28012444"/>
      <w:bookmarkStart w:id="55" w:name="_Toc28012491"/>
      <w:bookmarkStart w:id="56" w:name="_Toc28011454"/>
      <w:bookmarkStart w:id="57" w:name="_Toc28011652"/>
      <w:bookmarkStart w:id="58" w:name="_Toc28011989"/>
      <w:bookmarkStart w:id="59" w:name="_Toc28012445"/>
      <w:bookmarkStart w:id="60" w:name="_Toc28012492"/>
      <w:bookmarkEnd w:id="51"/>
      <w:bookmarkEnd w:id="52"/>
      <w:bookmarkEnd w:id="53"/>
      <w:bookmarkEnd w:id="54"/>
      <w:bookmarkEnd w:id="55"/>
      <w:bookmarkEnd w:id="56"/>
      <w:bookmarkEnd w:id="57"/>
      <w:bookmarkEnd w:id="58"/>
      <w:bookmarkEnd w:id="59"/>
      <w:bookmarkEnd w:id="60"/>
    </w:p>
    <w:p w14:paraId="7E19F20B" w14:textId="36BA9289" w:rsidR="00A20884" w:rsidRPr="00ED383F" w:rsidRDefault="00A20884" w:rsidP="00A20884">
      <w:pPr>
        <w:spacing w:after="0"/>
        <w:jc w:val="both"/>
        <w:rPr>
          <w:rFonts w:ascii="Nunito Sans" w:hAnsi="Nunito Sans" w:cs="Arial"/>
          <w:sz w:val="22"/>
          <w:szCs w:val="22"/>
        </w:rPr>
      </w:pPr>
      <w:r w:rsidRPr="00ED383F">
        <w:rPr>
          <w:rFonts w:ascii="Nunito Sans" w:hAnsi="Nunito Sans" w:cs="Arial"/>
          <w:sz w:val="22"/>
          <w:szCs w:val="22"/>
        </w:rPr>
        <w:t>La Prima Pura de Riesgo (PPR) representa el valor esperado de los siniestros por unidad de exposición. Ello implica que se debe contar con estimaciones de la frecuencia y severidad de cada una de las 37</w:t>
      </w:r>
      <w:r w:rsidRPr="00ED383F">
        <w:rPr>
          <w:rFonts w:ascii="Nunito Sans" w:hAnsi="Nunito Sans" w:cs="Arial"/>
          <w:sz w:val="22"/>
          <w:szCs w:val="22"/>
          <w:vertAlign w:val="superscript"/>
        </w:rPr>
        <w:footnoteReference w:id="27"/>
      </w:r>
      <w:r w:rsidRPr="00ED383F">
        <w:rPr>
          <w:rFonts w:ascii="Nunito Sans" w:hAnsi="Nunito Sans" w:cs="Arial"/>
          <w:sz w:val="22"/>
          <w:szCs w:val="22"/>
        </w:rPr>
        <w:t xml:space="preserve"> categorías definidas para 202</w:t>
      </w:r>
      <w:r w:rsidR="00971F31" w:rsidRPr="00ED383F">
        <w:rPr>
          <w:rFonts w:ascii="Nunito Sans" w:hAnsi="Nunito Sans" w:cs="Arial"/>
          <w:sz w:val="22"/>
          <w:szCs w:val="22"/>
        </w:rPr>
        <w:t>5</w:t>
      </w:r>
      <w:r w:rsidRPr="00ED383F">
        <w:rPr>
          <w:rFonts w:ascii="Nunito Sans" w:hAnsi="Nunito Sans" w:cs="Arial"/>
          <w:sz w:val="22"/>
          <w:szCs w:val="22"/>
        </w:rPr>
        <w:t xml:space="preserve">, año en el que regirá la tarifa. La </w:t>
      </w:r>
      <m:oMath>
        <m:sSub>
          <m:sSubPr>
            <m:ctrlPr>
              <w:rPr>
                <w:rFonts w:ascii="Cambria Math" w:hAnsi="Cambria Math"/>
                <w:i/>
                <w:sz w:val="24"/>
              </w:rPr>
            </m:ctrlPr>
          </m:sSubPr>
          <m:e>
            <m:r>
              <w:rPr>
                <w:rFonts w:ascii="Cambria Math" w:hAnsi="Cambria Math"/>
                <w:sz w:val="24"/>
              </w:rPr>
              <m:t>PPR</m:t>
            </m:r>
          </m:e>
          <m:sub>
            <m:r>
              <w:rPr>
                <w:rFonts w:ascii="Cambria Math" w:hAnsi="Cambria Math"/>
                <w:sz w:val="24"/>
              </w:rPr>
              <m:t>2025</m:t>
            </m:r>
          </m:sub>
        </m:sSub>
        <m:d>
          <m:dPr>
            <m:ctrlPr>
              <w:rPr>
                <w:rFonts w:ascii="Cambria Math" w:hAnsi="Cambria Math"/>
                <w:i/>
                <w:sz w:val="24"/>
              </w:rPr>
            </m:ctrlPr>
          </m:dPr>
          <m:e>
            <m:r>
              <w:rPr>
                <w:rFonts w:ascii="Cambria Math" w:hAnsi="Cambria Math"/>
                <w:sz w:val="24"/>
              </w:rPr>
              <m:t>c</m:t>
            </m:r>
          </m:e>
        </m:d>
      </m:oMath>
      <w:r w:rsidRPr="00ED383F">
        <w:rPr>
          <w:rFonts w:ascii="Nunito Sans" w:hAnsi="Nunito Sans" w:cs="Arial"/>
          <w:sz w:val="22"/>
          <w:szCs w:val="22"/>
        </w:rPr>
        <w:t xml:space="preserve"> se expresa formalmente como:</w:t>
      </w:r>
    </w:p>
    <w:p w14:paraId="446797EB" w14:textId="77777777" w:rsidR="00A20884" w:rsidRPr="00ED383F" w:rsidRDefault="00A20884" w:rsidP="00A20884">
      <w:pPr>
        <w:spacing w:after="0"/>
        <w:jc w:val="both"/>
        <w:rPr>
          <w:rFonts w:ascii="Nunito Sans" w:hAnsi="Nunito Sans" w:cs="Arial"/>
          <w:sz w:val="22"/>
          <w:szCs w:val="22"/>
        </w:rPr>
      </w:pPr>
    </w:p>
    <w:p w14:paraId="553BD907" w14:textId="1AD431C5" w:rsidR="00A20884" w:rsidRPr="00ED383F" w:rsidRDefault="00000000" w:rsidP="00A20884">
      <w:pPr>
        <w:spacing w:after="0"/>
        <w:jc w:val="both"/>
        <w:rPr>
          <w:rFonts w:ascii="Nunito Sans" w:hAnsi="Nunito Sans" w:cs="Arial"/>
          <w:sz w:val="22"/>
          <w:szCs w:val="22"/>
        </w:rPr>
      </w:pPr>
      <m:oMathPara>
        <m:oMath>
          <m:sSub>
            <m:sSubPr>
              <m:ctrlPr>
                <w:rPr>
                  <w:rFonts w:ascii="Cambria Math" w:hAnsi="Cambria Math"/>
                  <w:i/>
                  <w:sz w:val="24"/>
                </w:rPr>
              </m:ctrlPr>
            </m:sSubPr>
            <m:e>
              <m:r>
                <w:rPr>
                  <w:rFonts w:ascii="Cambria Math" w:hAnsi="Cambria Math"/>
                  <w:sz w:val="24"/>
                </w:rPr>
                <m:t>PPR</m:t>
              </m:r>
            </m:e>
            <m:sub>
              <m:r>
                <w:rPr>
                  <w:rFonts w:ascii="Cambria Math" w:hAnsi="Cambria Math"/>
                  <w:sz w:val="24"/>
                </w:rPr>
                <m:t>2025</m:t>
              </m:r>
            </m:sub>
          </m:sSub>
          <m:d>
            <m:dPr>
              <m:ctrlPr>
                <w:rPr>
                  <w:rFonts w:ascii="Cambria Math" w:hAnsi="Cambria Math"/>
                  <w:i/>
                  <w:sz w:val="24"/>
                </w:rPr>
              </m:ctrlPr>
            </m:dPr>
            <m:e>
              <m:r>
                <w:rPr>
                  <w:rFonts w:ascii="Cambria Math" w:hAnsi="Cambria Math"/>
                  <w:sz w:val="24"/>
                </w:rPr>
                <m:t>c</m:t>
              </m:r>
            </m:e>
          </m:d>
          <m:r>
            <w:rPr>
              <w:rFonts w:ascii="Cambria Math" w:hAnsi="Cambria Math" w:cs="Arial"/>
              <w:sz w:val="22"/>
              <w:szCs w:val="22"/>
            </w:rPr>
            <m:t>=</m:t>
          </m:r>
          <m:f>
            <m:fPr>
              <m:ctrlPr>
                <w:rPr>
                  <w:rFonts w:ascii="Cambria Math" w:hAnsi="Cambria Math"/>
                  <w:i/>
                  <w:sz w:val="24"/>
                </w:rPr>
              </m:ctrlPr>
            </m:fPr>
            <m:num>
              <m:sSub>
                <m:sSubPr>
                  <m:ctrlPr>
                    <w:rPr>
                      <w:rFonts w:ascii="Cambria Math" w:hAnsi="Cambria Math"/>
                      <w:i/>
                      <w:sz w:val="24"/>
                    </w:rPr>
                  </m:ctrlPr>
                </m:sSubPr>
                <m:e>
                  <m:r>
                    <w:rPr>
                      <w:rFonts w:ascii="Cambria Math" w:hAnsi="Cambria Math"/>
                      <w:sz w:val="24"/>
                    </w:rPr>
                    <m:t>N</m:t>
                  </m:r>
                </m:e>
                <m:sub>
                  <m:r>
                    <w:rPr>
                      <w:rFonts w:ascii="Cambria Math" w:hAnsi="Cambria Math"/>
                      <w:sz w:val="24"/>
                    </w:rPr>
                    <m:t>2025</m:t>
                  </m:r>
                </m:sub>
              </m:sSub>
              <m:r>
                <w:rPr>
                  <w:rFonts w:ascii="Cambria Math" w:hAnsi="Cambria Math"/>
                  <w:sz w:val="24"/>
                </w:rPr>
                <m:t>(c)</m:t>
              </m:r>
            </m:num>
            <m:den>
              <m:sSub>
                <m:sSubPr>
                  <m:ctrlPr>
                    <w:rPr>
                      <w:rFonts w:ascii="Cambria Math" w:hAnsi="Cambria Math"/>
                      <w:i/>
                      <w:sz w:val="24"/>
                    </w:rPr>
                  </m:ctrlPr>
                </m:sSubPr>
                <m:e>
                  <m:r>
                    <w:rPr>
                      <w:rFonts w:ascii="Cambria Math" w:hAnsi="Cambria Math"/>
                      <w:sz w:val="24"/>
                    </w:rPr>
                    <m:t>Exp</m:t>
                  </m:r>
                </m:e>
                <m:sub>
                  <m:r>
                    <w:rPr>
                      <w:rFonts w:ascii="Cambria Math" w:hAnsi="Cambria Math"/>
                      <w:sz w:val="24"/>
                    </w:rPr>
                    <m:t>2025</m:t>
                  </m:r>
                </m:sub>
              </m:sSub>
              <m:r>
                <w:rPr>
                  <w:rFonts w:ascii="Cambria Math" w:hAnsi="Cambria Math"/>
                  <w:sz w:val="24"/>
                </w:rPr>
                <m:t>(c)</m:t>
              </m:r>
            </m:den>
          </m:f>
          <m:r>
            <w:rPr>
              <w:rFonts w:ascii="Cambria Math" w:hAnsi="Cambria Math" w:cs="Arial"/>
              <w:sz w:val="22"/>
              <w:szCs w:val="22"/>
            </w:rPr>
            <m:t>*</m:t>
          </m:r>
          <m:f>
            <m:fPr>
              <m:ctrlPr>
                <w:rPr>
                  <w:rFonts w:ascii="Cambria Math" w:hAnsi="Cambria Math"/>
                  <w:i/>
                  <w:sz w:val="24"/>
                </w:rPr>
              </m:ctrlPr>
            </m:fPr>
            <m:num>
              <m:sSub>
                <m:sSubPr>
                  <m:ctrlPr>
                    <w:rPr>
                      <w:rFonts w:ascii="Cambria Math" w:hAnsi="Cambria Math"/>
                      <w:i/>
                      <w:sz w:val="24"/>
                    </w:rPr>
                  </m:ctrlPr>
                </m:sSubPr>
                <m:e>
                  <m:r>
                    <w:rPr>
                      <w:rFonts w:ascii="Cambria Math" w:hAnsi="Cambria Math"/>
                      <w:sz w:val="24"/>
                    </w:rPr>
                    <m:t>M</m:t>
                  </m:r>
                </m:e>
                <m:sub>
                  <m:r>
                    <w:rPr>
                      <w:rFonts w:ascii="Cambria Math" w:hAnsi="Cambria Math"/>
                      <w:sz w:val="24"/>
                    </w:rPr>
                    <m:t>2025</m:t>
                  </m:r>
                </m:sub>
              </m:sSub>
              <m:r>
                <w:rPr>
                  <w:rFonts w:ascii="Cambria Math" w:hAnsi="Cambria Math"/>
                  <w:sz w:val="24"/>
                </w:rPr>
                <m:t>(c)</m:t>
              </m:r>
            </m:num>
            <m:den>
              <m:sSub>
                <m:sSubPr>
                  <m:ctrlPr>
                    <w:rPr>
                      <w:rFonts w:ascii="Cambria Math" w:hAnsi="Cambria Math"/>
                      <w:i/>
                      <w:sz w:val="24"/>
                    </w:rPr>
                  </m:ctrlPr>
                </m:sSubPr>
                <m:e>
                  <m:r>
                    <w:rPr>
                      <w:rFonts w:ascii="Cambria Math" w:hAnsi="Cambria Math"/>
                      <w:sz w:val="24"/>
                    </w:rPr>
                    <m:t>N</m:t>
                  </m:r>
                </m:e>
                <m:sub>
                  <m:r>
                    <w:rPr>
                      <w:rFonts w:ascii="Cambria Math" w:hAnsi="Cambria Math"/>
                      <w:sz w:val="24"/>
                    </w:rPr>
                    <m:t>2025</m:t>
                  </m:r>
                </m:sub>
              </m:sSub>
              <m:r>
                <w:rPr>
                  <w:rFonts w:ascii="Cambria Math" w:hAnsi="Cambria Math"/>
                  <w:sz w:val="24"/>
                </w:rPr>
                <m:t>(c)</m:t>
              </m:r>
            </m:den>
          </m:f>
          <m:r>
            <w:rPr>
              <w:rFonts w:ascii="Cambria Math" w:hAnsi="Cambria Math" w:cs="Arial"/>
              <w:sz w:val="22"/>
              <w:szCs w:val="22"/>
            </w:rPr>
            <m:t>=</m:t>
          </m:r>
          <m:sSub>
            <m:sSubPr>
              <m:ctrlPr>
                <w:rPr>
                  <w:rFonts w:ascii="Cambria Math" w:hAnsi="Cambria Math"/>
                  <w:i/>
                  <w:sz w:val="24"/>
                </w:rPr>
              </m:ctrlPr>
            </m:sSubPr>
            <m:e>
              <m:r>
                <w:rPr>
                  <w:rFonts w:ascii="Cambria Math" w:hAnsi="Cambria Math"/>
                  <w:sz w:val="24"/>
                </w:rPr>
                <m:t>FR</m:t>
              </m:r>
            </m:e>
            <m:sub>
              <m:r>
                <w:rPr>
                  <w:rFonts w:ascii="Cambria Math" w:hAnsi="Cambria Math"/>
                  <w:sz w:val="24"/>
                </w:rPr>
                <m:t>2025</m:t>
              </m:r>
            </m:sub>
          </m:sSub>
          <m:d>
            <m:dPr>
              <m:ctrlPr>
                <w:rPr>
                  <w:rFonts w:ascii="Cambria Math" w:hAnsi="Cambria Math"/>
                  <w:i/>
                  <w:sz w:val="24"/>
                </w:rPr>
              </m:ctrlPr>
            </m:dPr>
            <m:e>
              <m:r>
                <w:rPr>
                  <w:rFonts w:ascii="Cambria Math" w:hAnsi="Cambria Math"/>
                  <w:sz w:val="24"/>
                </w:rPr>
                <m:t>c</m:t>
              </m:r>
            </m:e>
          </m:d>
          <m:r>
            <w:rPr>
              <w:rFonts w:ascii="Cambria Math" w:hAnsi="Cambria Math"/>
              <w:sz w:val="24"/>
            </w:rPr>
            <m:t>*</m:t>
          </m:r>
          <m:sSub>
            <m:sSubPr>
              <m:ctrlPr>
                <w:rPr>
                  <w:rFonts w:ascii="Cambria Math" w:hAnsi="Cambria Math"/>
                  <w:i/>
                  <w:sz w:val="24"/>
                </w:rPr>
              </m:ctrlPr>
            </m:sSubPr>
            <m:e>
              <m:acc>
                <m:accPr>
                  <m:chr m:val="̅"/>
                  <m:ctrlPr>
                    <w:rPr>
                      <w:rFonts w:ascii="Cambria Math" w:hAnsi="Cambria Math"/>
                      <w:i/>
                      <w:sz w:val="24"/>
                    </w:rPr>
                  </m:ctrlPr>
                </m:accPr>
                <m:e>
                  <m:r>
                    <w:rPr>
                      <w:rFonts w:ascii="Cambria Math" w:hAnsi="Cambria Math"/>
                      <w:sz w:val="24"/>
                    </w:rPr>
                    <m:t>S</m:t>
                  </m:r>
                </m:e>
              </m:acc>
            </m:e>
            <m:sub>
              <m:r>
                <w:rPr>
                  <w:rFonts w:ascii="Cambria Math" w:hAnsi="Cambria Math"/>
                  <w:sz w:val="24"/>
                </w:rPr>
                <m:t>2025</m:t>
              </m:r>
            </m:sub>
          </m:sSub>
          <m:d>
            <m:dPr>
              <m:ctrlPr>
                <w:rPr>
                  <w:rFonts w:ascii="Cambria Math" w:hAnsi="Cambria Math"/>
                  <w:i/>
                  <w:sz w:val="24"/>
                </w:rPr>
              </m:ctrlPr>
            </m:dPr>
            <m:e>
              <m:r>
                <w:rPr>
                  <w:rFonts w:ascii="Cambria Math" w:hAnsi="Cambria Math"/>
                  <w:sz w:val="24"/>
                </w:rPr>
                <m:t>c</m:t>
              </m:r>
            </m:e>
          </m:d>
        </m:oMath>
      </m:oMathPara>
    </w:p>
    <w:p w14:paraId="7401C665" w14:textId="77777777" w:rsidR="00A20884" w:rsidRPr="00ED383F" w:rsidRDefault="00A20884" w:rsidP="00A20884">
      <w:pPr>
        <w:spacing w:after="0"/>
        <w:jc w:val="both"/>
        <w:rPr>
          <w:rFonts w:ascii="Nunito Sans" w:hAnsi="Nunito Sans" w:cs="Arial"/>
          <w:sz w:val="22"/>
          <w:szCs w:val="22"/>
        </w:rPr>
      </w:pPr>
      <w:r w:rsidRPr="00ED383F">
        <w:rPr>
          <w:rFonts w:ascii="Nunito Sans" w:hAnsi="Nunito Sans" w:cs="Arial"/>
          <w:sz w:val="22"/>
          <w:szCs w:val="22"/>
        </w:rPr>
        <w:t>Donde,</w:t>
      </w:r>
    </w:p>
    <w:p w14:paraId="3D14D4D2" w14:textId="77777777" w:rsidR="00A20884" w:rsidRPr="00ED383F" w:rsidRDefault="00A20884" w:rsidP="00A20884">
      <w:pPr>
        <w:spacing w:after="0" w:line="276" w:lineRule="auto"/>
        <w:jc w:val="both"/>
        <w:rPr>
          <w:rFonts w:ascii="Nunito Sans" w:hAnsi="Nunito Sans" w:cs="Arial"/>
          <w:sz w:val="22"/>
          <w:szCs w:val="22"/>
        </w:rPr>
      </w:pPr>
    </w:p>
    <w:p w14:paraId="63356231" w14:textId="36E35A6A" w:rsidR="00A20884" w:rsidRPr="00ED383F" w:rsidRDefault="00000000" w:rsidP="00A20884">
      <w:pPr>
        <w:spacing w:after="0" w:line="276" w:lineRule="auto"/>
        <w:jc w:val="both"/>
        <w:rPr>
          <w:rFonts w:ascii="Nunito Sans" w:hAnsi="Nunito Sans" w:cs="Arial"/>
          <w:sz w:val="22"/>
          <w:szCs w:val="22"/>
        </w:rPr>
      </w:pPr>
      <m:oMath>
        <m:sSub>
          <m:sSubPr>
            <m:ctrlPr>
              <w:rPr>
                <w:rFonts w:ascii="Cambria Math" w:hAnsi="Cambria Math"/>
                <w:i/>
                <w:sz w:val="22"/>
                <w:szCs w:val="22"/>
              </w:rPr>
            </m:ctrlPr>
          </m:sSubPr>
          <m:e>
            <m:r>
              <w:rPr>
                <w:rFonts w:ascii="Cambria Math" w:hAnsi="Cambria Math"/>
                <w:sz w:val="22"/>
                <w:szCs w:val="22"/>
              </w:rPr>
              <m:t>FR</m:t>
            </m:r>
          </m:e>
          <m:sub>
            <m:r>
              <w:rPr>
                <w:rFonts w:ascii="Cambria Math" w:hAnsi="Cambria Math"/>
                <w:sz w:val="22"/>
                <w:szCs w:val="22"/>
              </w:rPr>
              <m:t>2025</m:t>
            </m:r>
          </m:sub>
        </m:sSub>
        <m:d>
          <m:dPr>
            <m:ctrlPr>
              <w:rPr>
                <w:rFonts w:ascii="Cambria Math" w:hAnsi="Cambria Math"/>
                <w:i/>
                <w:sz w:val="22"/>
                <w:szCs w:val="22"/>
              </w:rPr>
            </m:ctrlPr>
          </m:dPr>
          <m:e>
            <m:r>
              <w:rPr>
                <w:rFonts w:ascii="Cambria Math" w:hAnsi="Cambria Math"/>
                <w:sz w:val="22"/>
                <w:szCs w:val="22"/>
              </w:rPr>
              <m:t>c</m:t>
            </m:r>
          </m:e>
        </m:d>
        <m:r>
          <w:rPr>
            <w:rFonts w:ascii="Cambria Math" w:hAnsi="Cambria Math" w:cs="Arial"/>
            <w:sz w:val="22"/>
            <w:szCs w:val="22"/>
          </w:rPr>
          <m:t>:</m:t>
        </m:r>
      </m:oMath>
      <w:r w:rsidR="00A20884" w:rsidRPr="00ED383F">
        <w:rPr>
          <w:rFonts w:ascii="Nunito Sans" w:hAnsi="Nunito Sans" w:cs="Arial"/>
          <w:sz w:val="22"/>
          <w:szCs w:val="22"/>
        </w:rPr>
        <w:t xml:space="preserve"> Frecuencia anual de reclamación para la categoría </w:t>
      </w:r>
      <m:oMath>
        <m:r>
          <w:rPr>
            <w:rFonts w:ascii="Cambria Math" w:hAnsi="Cambria Math" w:cs="Arial"/>
            <w:sz w:val="22"/>
            <w:szCs w:val="22"/>
          </w:rPr>
          <m:t>c</m:t>
        </m:r>
      </m:oMath>
      <w:r w:rsidR="00A20884" w:rsidRPr="00ED383F">
        <w:rPr>
          <w:rFonts w:ascii="Nunito Sans" w:hAnsi="Nunito Sans" w:cs="Arial"/>
          <w:sz w:val="22"/>
          <w:szCs w:val="22"/>
        </w:rPr>
        <w:t xml:space="preserve"> en 202</w:t>
      </w:r>
      <w:r w:rsidR="00565C27" w:rsidRPr="00ED383F">
        <w:rPr>
          <w:rFonts w:ascii="Nunito Sans" w:hAnsi="Nunito Sans" w:cs="Arial"/>
          <w:sz w:val="22"/>
          <w:szCs w:val="22"/>
        </w:rPr>
        <w:t>5</w:t>
      </w:r>
      <w:r w:rsidR="00A20884" w:rsidRPr="00ED383F">
        <w:rPr>
          <w:rFonts w:ascii="Nunito Sans" w:hAnsi="Nunito Sans" w:cs="Arial"/>
          <w:sz w:val="22"/>
          <w:szCs w:val="22"/>
        </w:rPr>
        <w:t>.</w:t>
      </w:r>
    </w:p>
    <w:p w14:paraId="1204E3D8" w14:textId="77777777" w:rsidR="00A20884" w:rsidRPr="00ED383F" w:rsidRDefault="00A20884" w:rsidP="00A20884">
      <w:pPr>
        <w:spacing w:after="0" w:line="276" w:lineRule="auto"/>
        <w:jc w:val="both"/>
        <w:rPr>
          <w:rFonts w:ascii="Nunito Sans" w:hAnsi="Nunito Sans" w:cs="Arial"/>
          <w:sz w:val="22"/>
          <w:szCs w:val="22"/>
        </w:rPr>
      </w:pPr>
    </w:p>
    <w:p w14:paraId="60A59A7A" w14:textId="075D51C1" w:rsidR="00A20884" w:rsidRPr="00ED383F" w:rsidRDefault="00000000" w:rsidP="00A20884">
      <w:pPr>
        <w:spacing w:after="0" w:line="276" w:lineRule="auto"/>
        <w:jc w:val="both"/>
        <w:rPr>
          <w:rFonts w:ascii="Nunito Sans" w:hAnsi="Nunito Sans" w:cs="Arial"/>
          <w:sz w:val="22"/>
          <w:szCs w:val="22"/>
        </w:rPr>
      </w:pPr>
      <m:oMath>
        <m:sSub>
          <m:sSubPr>
            <m:ctrlPr>
              <w:rPr>
                <w:rFonts w:ascii="Cambria Math" w:hAnsi="Cambria Math"/>
                <w:i/>
                <w:sz w:val="22"/>
                <w:szCs w:val="22"/>
              </w:rPr>
            </m:ctrlPr>
          </m:sSubPr>
          <m:e>
            <m:r>
              <w:rPr>
                <w:rFonts w:ascii="Cambria Math" w:hAnsi="Cambria Math"/>
                <w:sz w:val="22"/>
                <w:szCs w:val="22"/>
              </w:rPr>
              <m:t>N</m:t>
            </m:r>
          </m:e>
          <m:sub>
            <m:r>
              <w:rPr>
                <w:rFonts w:ascii="Cambria Math" w:hAnsi="Cambria Math"/>
                <w:sz w:val="22"/>
                <w:szCs w:val="22"/>
              </w:rPr>
              <m:t>2025</m:t>
            </m:r>
          </m:sub>
        </m:sSub>
        <m:r>
          <w:rPr>
            <w:rFonts w:ascii="Cambria Math" w:hAnsi="Cambria Math"/>
            <w:sz w:val="22"/>
            <w:szCs w:val="22"/>
          </w:rPr>
          <m:t>(c)</m:t>
        </m:r>
        <m:r>
          <w:rPr>
            <w:rFonts w:ascii="Cambria Math" w:hAnsi="Cambria Math" w:cs="Arial"/>
            <w:sz w:val="22"/>
            <w:szCs w:val="22"/>
          </w:rPr>
          <m:t>:</m:t>
        </m:r>
      </m:oMath>
      <w:r w:rsidR="00A20884" w:rsidRPr="00ED383F">
        <w:rPr>
          <w:rFonts w:ascii="Nunito Sans" w:hAnsi="Nunito Sans" w:cs="Arial"/>
          <w:sz w:val="22"/>
          <w:szCs w:val="22"/>
        </w:rPr>
        <w:t xml:space="preserve"> Número de siniestros ocurridos para la exposición de la categoría </w:t>
      </w:r>
      <m:oMath>
        <m:r>
          <w:rPr>
            <w:rFonts w:ascii="Cambria Math" w:hAnsi="Cambria Math" w:cs="Arial"/>
            <w:sz w:val="22"/>
            <w:szCs w:val="22"/>
          </w:rPr>
          <m:t>c</m:t>
        </m:r>
      </m:oMath>
      <w:r w:rsidR="00A20884" w:rsidRPr="00ED383F">
        <w:rPr>
          <w:rFonts w:ascii="Nunito Sans" w:hAnsi="Nunito Sans" w:cs="Arial"/>
          <w:sz w:val="22"/>
          <w:szCs w:val="22"/>
        </w:rPr>
        <w:t xml:space="preserve"> en 202</w:t>
      </w:r>
      <w:r w:rsidR="00AB1860" w:rsidRPr="00ED383F">
        <w:rPr>
          <w:rFonts w:ascii="Nunito Sans" w:hAnsi="Nunito Sans" w:cs="Arial"/>
          <w:sz w:val="22"/>
          <w:szCs w:val="22"/>
        </w:rPr>
        <w:t>5.</w:t>
      </w:r>
    </w:p>
    <w:p w14:paraId="4C241F53" w14:textId="77777777" w:rsidR="00A20884" w:rsidRPr="00ED383F" w:rsidRDefault="00A20884" w:rsidP="00A20884">
      <w:pPr>
        <w:spacing w:after="0" w:line="276" w:lineRule="auto"/>
        <w:jc w:val="both"/>
        <w:rPr>
          <w:rFonts w:ascii="Nunito Sans" w:hAnsi="Nunito Sans" w:cs="Arial"/>
          <w:sz w:val="22"/>
          <w:szCs w:val="22"/>
        </w:rPr>
      </w:pPr>
    </w:p>
    <w:p w14:paraId="20D2874D" w14:textId="457D310A" w:rsidR="00A20884" w:rsidRPr="00ED383F" w:rsidRDefault="00000000" w:rsidP="00A20884">
      <w:pPr>
        <w:spacing w:after="0" w:line="276" w:lineRule="auto"/>
        <w:jc w:val="both"/>
        <w:rPr>
          <w:rFonts w:ascii="Nunito Sans" w:hAnsi="Nunito Sans" w:cs="Arial"/>
          <w:sz w:val="22"/>
          <w:szCs w:val="22"/>
        </w:rPr>
      </w:pPr>
      <m:oMath>
        <m:sSub>
          <m:sSubPr>
            <m:ctrlPr>
              <w:rPr>
                <w:rFonts w:ascii="Cambria Math" w:hAnsi="Cambria Math"/>
                <w:i/>
                <w:sz w:val="22"/>
                <w:szCs w:val="22"/>
              </w:rPr>
            </m:ctrlPr>
          </m:sSubPr>
          <m:e>
            <m:r>
              <w:rPr>
                <w:rFonts w:ascii="Cambria Math" w:hAnsi="Cambria Math"/>
                <w:sz w:val="22"/>
                <w:szCs w:val="22"/>
              </w:rPr>
              <m:t>Exp</m:t>
            </m:r>
          </m:e>
          <m:sub>
            <m:r>
              <w:rPr>
                <w:rFonts w:ascii="Cambria Math" w:hAnsi="Cambria Math"/>
                <w:sz w:val="22"/>
                <w:szCs w:val="22"/>
              </w:rPr>
              <m:t>2025</m:t>
            </m:r>
          </m:sub>
        </m:sSub>
        <m:r>
          <w:rPr>
            <w:rFonts w:ascii="Cambria Math" w:hAnsi="Cambria Math"/>
            <w:sz w:val="22"/>
            <w:szCs w:val="22"/>
          </w:rPr>
          <m:t>(c)</m:t>
        </m:r>
        <m:r>
          <w:rPr>
            <w:rFonts w:ascii="Cambria Math" w:hAnsi="Cambria Math" w:cs="Arial"/>
            <w:sz w:val="22"/>
            <w:szCs w:val="22"/>
          </w:rPr>
          <m:t>:</m:t>
        </m:r>
      </m:oMath>
      <w:r w:rsidR="00A20884" w:rsidRPr="00ED383F">
        <w:rPr>
          <w:rFonts w:ascii="Nunito Sans" w:hAnsi="Nunito Sans" w:cs="Arial"/>
          <w:sz w:val="22"/>
          <w:szCs w:val="22"/>
        </w:rPr>
        <w:t xml:space="preserve"> Número de expuestos para la categoría </w:t>
      </w:r>
      <m:oMath>
        <m:r>
          <w:rPr>
            <w:rFonts w:ascii="Cambria Math" w:hAnsi="Cambria Math" w:cs="Arial"/>
            <w:sz w:val="22"/>
            <w:szCs w:val="22"/>
          </w:rPr>
          <m:t>c</m:t>
        </m:r>
      </m:oMath>
      <w:r w:rsidR="00A20884" w:rsidRPr="00ED383F">
        <w:rPr>
          <w:rFonts w:ascii="Nunito Sans" w:hAnsi="Nunito Sans" w:cs="Arial"/>
          <w:sz w:val="22"/>
          <w:szCs w:val="22"/>
        </w:rPr>
        <w:t xml:space="preserve"> en 202</w:t>
      </w:r>
      <w:r w:rsidR="00AB1860" w:rsidRPr="00ED383F">
        <w:rPr>
          <w:rFonts w:ascii="Nunito Sans" w:hAnsi="Nunito Sans" w:cs="Arial"/>
          <w:sz w:val="22"/>
          <w:szCs w:val="22"/>
        </w:rPr>
        <w:t>5</w:t>
      </w:r>
      <w:r w:rsidR="00A20884" w:rsidRPr="00ED383F">
        <w:rPr>
          <w:rFonts w:ascii="Nunito Sans" w:hAnsi="Nunito Sans" w:cs="Arial"/>
          <w:sz w:val="22"/>
          <w:szCs w:val="22"/>
        </w:rPr>
        <w:t>.</w:t>
      </w:r>
    </w:p>
    <w:p w14:paraId="479D47C6" w14:textId="77777777" w:rsidR="00A20884" w:rsidRPr="00ED383F" w:rsidRDefault="00A20884" w:rsidP="00915434">
      <w:pPr>
        <w:spacing w:after="0"/>
        <w:jc w:val="both"/>
        <w:rPr>
          <w:rFonts w:ascii="Nunito Sans" w:hAnsi="Nunito Sans" w:cs="Arial"/>
          <w:sz w:val="22"/>
          <w:szCs w:val="22"/>
        </w:rPr>
      </w:pPr>
    </w:p>
    <w:p w14:paraId="77D7569C" w14:textId="1EDDE0C8" w:rsidR="00A20884" w:rsidRPr="00ED383F" w:rsidRDefault="00000000" w:rsidP="00ED29D8">
      <w:pPr>
        <w:jc w:val="both"/>
        <w:rPr>
          <w:rFonts w:ascii="Nunito Sans" w:hAnsi="Nunito Sans" w:cs="Arial"/>
          <w:sz w:val="22"/>
          <w:szCs w:val="22"/>
        </w:rPr>
      </w:pPr>
      <m:oMath>
        <m:sSub>
          <m:sSubPr>
            <m:ctrlPr>
              <w:rPr>
                <w:rFonts w:ascii="Cambria Math" w:hAnsi="Cambria Math" w:cs="Arial"/>
                <w:i/>
                <w:sz w:val="22"/>
                <w:szCs w:val="22"/>
              </w:rPr>
            </m:ctrlPr>
          </m:sSubPr>
          <m:e>
            <m:acc>
              <m:accPr>
                <m:chr m:val="̅"/>
                <m:ctrlPr>
                  <w:rPr>
                    <w:rFonts w:ascii="Cambria Math" w:hAnsi="Cambria Math" w:cs="Arial"/>
                    <w:i/>
                    <w:sz w:val="22"/>
                    <w:szCs w:val="22"/>
                  </w:rPr>
                </m:ctrlPr>
              </m:accPr>
              <m:e>
                <m:r>
                  <w:rPr>
                    <w:rFonts w:ascii="Cambria Math" w:hAnsi="Cambria Math" w:cs="Arial"/>
                    <w:sz w:val="22"/>
                    <w:szCs w:val="22"/>
                  </w:rPr>
                  <m:t>S</m:t>
                </m:r>
              </m:e>
            </m:acc>
          </m:e>
          <m:sub>
            <m:r>
              <w:rPr>
                <w:rFonts w:ascii="Cambria Math" w:hAnsi="Cambria Math" w:cs="Arial"/>
                <w:sz w:val="22"/>
                <w:szCs w:val="22"/>
              </w:rPr>
              <m:t>2025</m:t>
            </m:r>
          </m:sub>
        </m:sSub>
        <m:d>
          <m:dPr>
            <m:ctrlPr>
              <w:rPr>
                <w:rFonts w:ascii="Cambria Math" w:hAnsi="Cambria Math" w:cs="Arial"/>
                <w:i/>
                <w:sz w:val="22"/>
                <w:szCs w:val="22"/>
              </w:rPr>
            </m:ctrlPr>
          </m:dPr>
          <m:e>
            <m:r>
              <w:rPr>
                <w:rFonts w:ascii="Cambria Math" w:hAnsi="Cambria Math" w:cs="Arial"/>
                <w:sz w:val="22"/>
                <w:szCs w:val="22"/>
              </w:rPr>
              <m:t>c</m:t>
            </m:r>
          </m:e>
        </m:d>
        <m:r>
          <w:rPr>
            <w:rFonts w:ascii="Cambria Math" w:hAnsi="Cambria Math" w:cs="Arial"/>
            <w:sz w:val="22"/>
            <w:szCs w:val="22"/>
          </w:rPr>
          <m:t>:</m:t>
        </m:r>
      </m:oMath>
      <w:r w:rsidR="00A20884" w:rsidRPr="00ED383F">
        <w:rPr>
          <w:rFonts w:ascii="Nunito Sans" w:hAnsi="Nunito Sans" w:cs="Arial"/>
          <w:sz w:val="22"/>
          <w:szCs w:val="22"/>
        </w:rPr>
        <w:t xml:space="preserve"> Valor promedio del siniestro en la categoría </w:t>
      </w:r>
      <m:oMath>
        <m:r>
          <w:rPr>
            <w:rFonts w:ascii="Cambria Math" w:hAnsi="Cambria Math" w:cs="Arial"/>
            <w:sz w:val="22"/>
            <w:szCs w:val="22"/>
          </w:rPr>
          <m:t>c</m:t>
        </m:r>
      </m:oMath>
      <w:r w:rsidR="00A20884" w:rsidRPr="00ED383F">
        <w:rPr>
          <w:rFonts w:ascii="Nunito Sans" w:hAnsi="Nunito Sans" w:cs="Arial"/>
          <w:sz w:val="22"/>
          <w:szCs w:val="22"/>
        </w:rPr>
        <w:t xml:space="preserve"> para 202</w:t>
      </w:r>
      <w:r w:rsidR="00AB1860" w:rsidRPr="00ED383F">
        <w:rPr>
          <w:rFonts w:ascii="Nunito Sans" w:hAnsi="Nunito Sans" w:cs="Arial"/>
          <w:sz w:val="22"/>
          <w:szCs w:val="22"/>
        </w:rPr>
        <w:t>5.</w:t>
      </w:r>
    </w:p>
    <w:p w14:paraId="1B229D27" w14:textId="7DBA1776" w:rsidR="00A20884" w:rsidRPr="00ED383F" w:rsidRDefault="00000000" w:rsidP="00A20884">
      <w:pPr>
        <w:jc w:val="both"/>
        <w:rPr>
          <w:rFonts w:ascii="Nunito Sans" w:hAnsi="Nunito Sans" w:cs="Arial"/>
          <w:sz w:val="22"/>
          <w:szCs w:val="22"/>
        </w:rPr>
      </w:pPr>
      <m:oMath>
        <m:sSub>
          <m:sSubPr>
            <m:ctrlPr>
              <w:rPr>
                <w:rFonts w:ascii="Cambria Math" w:hAnsi="Cambria Math" w:cs="Arial"/>
                <w:i/>
                <w:sz w:val="22"/>
                <w:szCs w:val="22"/>
              </w:rPr>
            </m:ctrlPr>
          </m:sSubPr>
          <m:e>
            <m:r>
              <w:rPr>
                <w:rFonts w:ascii="Cambria Math" w:hAnsi="Cambria Math" w:cs="Arial"/>
                <w:sz w:val="22"/>
                <w:szCs w:val="22"/>
              </w:rPr>
              <m:t>M</m:t>
            </m:r>
          </m:e>
          <m:sub>
            <m:r>
              <w:rPr>
                <w:rFonts w:ascii="Cambria Math" w:hAnsi="Cambria Math" w:cs="Arial"/>
                <w:sz w:val="22"/>
                <w:szCs w:val="22"/>
              </w:rPr>
              <m:t>2025</m:t>
            </m:r>
          </m:sub>
        </m:sSub>
        <m:r>
          <w:rPr>
            <w:rFonts w:ascii="Cambria Math" w:hAnsi="Cambria Math" w:cs="Arial"/>
            <w:sz w:val="22"/>
            <w:szCs w:val="22"/>
          </w:rPr>
          <m:t>(c):</m:t>
        </m:r>
      </m:oMath>
      <w:r w:rsidR="00A20884" w:rsidRPr="00ED383F">
        <w:rPr>
          <w:rFonts w:ascii="Nunito Sans" w:hAnsi="Nunito Sans" w:cs="Arial"/>
          <w:sz w:val="22"/>
          <w:szCs w:val="22"/>
        </w:rPr>
        <w:t xml:space="preserve"> Valor pagado de los siniestros en la categoría </w:t>
      </w:r>
      <m:oMath>
        <m:r>
          <w:rPr>
            <w:rFonts w:ascii="Cambria Math" w:hAnsi="Cambria Math" w:cs="Arial"/>
            <w:sz w:val="22"/>
            <w:szCs w:val="22"/>
          </w:rPr>
          <m:t>c</m:t>
        </m:r>
      </m:oMath>
      <w:r w:rsidR="00A20884" w:rsidRPr="00ED383F">
        <w:rPr>
          <w:rFonts w:ascii="Nunito Sans" w:hAnsi="Nunito Sans" w:cs="Arial"/>
          <w:sz w:val="22"/>
          <w:szCs w:val="22"/>
        </w:rPr>
        <w:t xml:space="preserve"> para 202</w:t>
      </w:r>
      <w:r w:rsidR="00AB1860" w:rsidRPr="00ED383F">
        <w:rPr>
          <w:rFonts w:ascii="Nunito Sans" w:hAnsi="Nunito Sans" w:cs="Arial"/>
          <w:sz w:val="22"/>
          <w:szCs w:val="22"/>
        </w:rPr>
        <w:t>5.</w:t>
      </w:r>
    </w:p>
    <w:p w14:paraId="726A2140" w14:textId="77777777" w:rsidR="00553092" w:rsidRPr="00ED383F" w:rsidRDefault="00553092" w:rsidP="00553092">
      <w:pPr>
        <w:spacing w:after="0" w:line="240" w:lineRule="auto"/>
        <w:jc w:val="center"/>
        <w:rPr>
          <w:rFonts w:ascii="Nunito Sans" w:hAnsi="Nunito Sans" w:cs="Arial"/>
          <w:sz w:val="22"/>
          <w:szCs w:val="22"/>
        </w:rPr>
      </w:pPr>
    </w:p>
    <w:p w14:paraId="6C8A8F81" w14:textId="6AFCB864" w:rsidR="00553092" w:rsidRPr="00ED383F" w:rsidRDefault="00704D2E" w:rsidP="00E35D8C">
      <w:pPr>
        <w:pStyle w:val="Ttulo2"/>
        <w:numPr>
          <w:ilvl w:val="3"/>
          <w:numId w:val="16"/>
        </w:numPr>
        <w:jc w:val="both"/>
        <w:rPr>
          <w:rFonts w:ascii="Nunito Sans" w:hAnsi="Nunito Sans" w:cs="Arial"/>
          <w:b/>
          <w:color w:val="000000" w:themeColor="text1"/>
          <w:sz w:val="22"/>
          <w:szCs w:val="22"/>
        </w:rPr>
      </w:pPr>
      <w:r w:rsidRPr="00ED383F">
        <w:rPr>
          <w:rFonts w:ascii="Nunito Sans" w:hAnsi="Nunito Sans" w:cs="Arial"/>
          <w:b/>
          <w:color w:val="000000" w:themeColor="text1"/>
          <w:sz w:val="22"/>
          <w:szCs w:val="22"/>
        </w:rPr>
        <w:t xml:space="preserve"> </w:t>
      </w:r>
      <w:bookmarkStart w:id="61" w:name="_Toc184992706"/>
      <w:r w:rsidR="00553092" w:rsidRPr="00ED383F">
        <w:rPr>
          <w:rFonts w:ascii="Nunito Sans" w:hAnsi="Nunito Sans" w:cs="Arial"/>
          <w:b/>
          <w:color w:val="000000" w:themeColor="text1"/>
          <w:sz w:val="22"/>
          <w:szCs w:val="22"/>
        </w:rPr>
        <w:t xml:space="preserve">Prima </w:t>
      </w:r>
      <w:r w:rsidR="00CD2BBE" w:rsidRPr="00ED383F">
        <w:rPr>
          <w:rFonts w:ascii="Nunito Sans" w:hAnsi="Nunito Sans" w:cs="Arial"/>
          <w:b/>
          <w:color w:val="000000" w:themeColor="text1"/>
          <w:sz w:val="22"/>
          <w:szCs w:val="22"/>
        </w:rPr>
        <w:t>Pura de Riesgo ajustada.</w:t>
      </w:r>
      <w:bookmarkEnd w:id="61"/>
    </w:p>
    <w:p w14:paraId="31ABF7B3" w14:textId="77777777" w:rsidR="0049591D" w:rsidRPr="00ED383F" w:rsidRDefault="0049591D" w:rsidP="0049591D">
      <w:pPr>
        <w:rPr>
          <w:rFonts w:ascii="Nunito Sans" w:hAnsi="Nunito Sans" w:cs="Arial"/>
          <w:sz w:val="24"/>
          <w:szCs w:val="24"/>
        </w:rPr>
      </w:pPr>
    </w:p>
    <w:p w14:paraId="1691AD06" w14:textId="687D8032" w:rsidR="0049591D" w:rsidRPr="00ED383F" w:rsidRDefault="0049591D" w:rsidP="00915434">
      <w:pPr>
        <w:jc w:val="both"/>
        <w:rPr>
          <w:rFonts w:ascii="Nunito Sans" w:hAnsi="Nunito Sans" w:cs="Arial"/>
          <w:sz w:val="22"/>
          <w:szCs w:val="22"/>
        </w:rPr>
      </w:pPr>
      <w:r w:rsidRPr="00ED383F">
        <w:rPr>
          <w:rFonts w:ascii="Nunito Sans" w:hAnsi="Nunito Sans" w:cs="Arial"/>
          <w:sz w:val="22"/>
          <w:szCs w:val="22"/>
        </w:rPr>
        <w:t>A partir de la prima pura de riesgo para cada categoría, se obtiene el valor presente del monto a pagar para compensar los siniestros, por categoría, ajustado por un factor de seguridad ante posibles desviaciones de siniestros y un factor de descuento (asumiendo que el pago se realiza a mitad de año):</w:t>
      </w:r>
    </w:p>
    <w:p w14:paraId="6DA786A9" w14:textId="4817D156" w:rsidR="0049591D" w:rsidRPr="00ED383F" w:rsidRDefault="00000000" w:rsidP="0049591D">
      <w:pPr>
        <w:rPr>
          <w:rFonts w:ascii="Nunito Sans" w:hAnsi="Nunito Sans" w:cs="Arial"/>
          <w:sz w:val="22"/>
          <w:szCs w:val="22"/>
        </w:rPr>
      </w:pPr>
      <m:oMathPara>
        <m:oMath>
          <m:sSub>
            <m:sSubPr>
              <m:ctrlPr>
                <w:rPr>
                  <w:rFonts w:ascii="Cambria Math" w:hAnsi="Cambria Math" w:cs="Arial"/>
                  <w:i/>
                  <w:sz w:val="22"/>
                  <w:szCs w:val="22"/>
                </w:rPr>
              </m:ctrlPr>
            </m:sSubPr>
            <m:e>
              <m:r>
                <w:rPr>
                  <w:rFonts w:ascii="Cambria Math" w:hAnsi="Cambria Math" w:cs="Arial"/>
                  <w:sz w:val="22"/>
                  <w:szCs w:val="22"/>
                </w:rPr>
                <m:t>PPA</m:t>
              </m:r>
            </m:e>
            <m:sub>
              <m:r>
                <w:rPr>
                  <w:rFonts w:ascii="Cambria Math" w:hAnsi="Cambria Math" w:cs="Arial"/>
                  <w:sz w:val="22"/>
                  <w:szCs w:val="22"/>
                </w:rPr>
                <m:t>2025</m:t>
              </m:r>
            </m:sub>
          </m:sSub>
          <m:d>
            <m:dPr>
              <m:ctrlPr>
                <w:rPr>
                  <w:rFonts w:ascii="Cambria Math" w:hAnsi="Cambria Math" w:cs="Arial"/>
                  <w:i/>
                  <w:sz w:val="22"/>
                  <w:szCs w:val="22"/>
                </w:rPr>
              </m:ctrlPr>
            </m:dPr>
            <m:e>
              <m:r>
                <w:rPr>
                  <w:rFonts w:ascii="Cambria Math" w:hAnsi="Cambria Math" w:cs="Arial"/>
                  <w:sz w:val="22"/>
                  <w:szCs w:val="22"/>
                </w:rPr>
                <m:t>c</m:t>
              </m:r>
            </m:e>
          </m:d>
          <m:r>
            <w:rPr>
              <w:rFonts w:ascii="Cambria Math" w:hAnsi="Cambria Math" w:cs="Arial"/>
              <w:sz w:val="22"/>
              <w:szCs w:val="22"/>
            </w:rPr>
            <m:t>=</m:t>
          </m:r>
          <m:f>
            <m:fPr>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PPR</m:t>
                  </m:r>
                </m:e>
                <m:sub>
                  <m:r>
                    <w:rPr>
                      <w:rFonts w:ascii="Cambria Math" w:hAnsi="Cambria Math" w:cs="Arial"/>
                      <w:sz w:val="22"/>
                      <w:szCs w:val="22"/>
                    </w:rPr>
                    <m:t>2025</m:t>
                  </m:r>
                </m:sub>
              </m:sSub>
              <m:d>
                <m:dPr>
                  <m:ctrlPr>
                    <w:rPr>
                      <w:rFonts w:ascii="Cambria Math" w:hAnsi="Cambria Math" w:cs="Arial"/>
                      <w:i/>
                      <w:sz w:val="22"/>
                      <w:szCs w:val="22"/>
                    </w:rPr>
                  </m:ctrlPr>
                </m:dPr>
                <m:e>
                  <m:r>
                    <w:rPr>
                      <w:rFonts w:ascii="Cambria Math" w:hAnsi="Cambria Math" w:cs="Arial"/>
                      <w:sz w:val="22"/>
                      <w:szCs w:val="22"/>
                    </w:rPr>
                    <m:t>c</m:t>
                  </m:r>
                </m:e>
              </m:d>
              <m:r>
                <w:rPr>
                  <w:rFonts w:ascii="Cambria Math" w:hAnsi="Cambria Math" w:cs="Arial"/>
                  <w:sz w:val="22"/>
                  <w:szCs w:val="22"/>
                </w:rPr>
                <m:t>*(1+θ)</m:t>
              </m:r>
            </m:num>
            <m:den>
              <m:sSup>
                <m:sSupPr>
                  <m:ctrlPr>
                    <w:rPr>
                      <w:rFonts w:ascii="Cambria Math" w:hAnsi="Cambria Math" w:cs="Arial"/>
                      <w:i/>
                      <w:sz w:val="22"/>
                      <w:szCs w:val="22"/>
                    </w:rPr>
                  </m:ctrlPr>
                </m:sSupPr>
                <m:e>
                  <m:r>
                    <w:rPr>
                      <w:rFonts w:ascii="Cambria Math" w:hAnsi="Cambria Math" w:cs="Arial"/>
                      <w:sz w:val="22"/>
                      <w:szCs w:val="22"/>
                    </w:rPr>
                    <m:t>(1+j)</m:t>
                  </m:r>
                </m:e>
                <m:sup>
                  <m:r>
                    <w:rPr>
                      <w:rFonts w:ascii="Cambria Math" w:hAnsi="Cambria Math" w:cs="Arial"/>
                      <w:sz w:val="22"/>
                      <w:szCs w:val="22"/>
                    </w:rPr>
                    <m:t>1/2</m:t>
                  </m:r>
                </m:sup>
              </m:sSup>
            </m:den>
          </m:f>
        </m:oMath>
      </m:oMathPara>
    </w:p>
    <w:p w14:paraId="4EE5E62C" w14:textId="77777777" w:rsidR="0049591D" w:rsidRPr="00ED383F" w:rsidRDefault="0049591D" w:rsidP="0049591D">
      <w:pPr>
        <w:rPr>
          <w:rFonts w:ascii="Nunito Sans" w:hAnsi="Nunito Sans" w:cs="Arial"/>
          <w:sz w:val="22"/>
          <w:szCs w:val="22"/>
        </w:rPr>
      </w:pPr>
      <w:r w:rsidRPr="00ED383F">
        <w:rPr>
          <w:rFonts w:ascii="Nunito Sans" w:hAnsi="Nunito Sans" w:cs="Arial"/>
          <w:sz w:val="22"/>
          <w:szCs w:val="22"/>
        </w:rPr>
        <w:t>Donde,</w:t>
      </w:r>
    </w:p>
    <w:p w14:paraId="64BC0BA9" w14:textId="6321A8B0" w:rsidR="0049591D" w:rsidRPr="00ED383F" w:rsidRDefault="00000000" w:rsidP="0049591D">
      <w:pPr>
        <w:rPr>
          <w:rFonts w:ascii="Nunito Sans" w:hAnsi="Nunito Sans" w:cs="Arial"/>
          <w:sz w:val="22"/>
          <w:szCs w:val="22"/>
        </w:rPr>
      </w:pPr>
      <m:oMath>
        <m:sSub>
          <m:sSubPr>
            <m:ctrlPr>
              <w:rPr>
                <w:rFonts w:ascii="Cambria Math" w:hAnsi="Cambria Math" w:cs="Arial"/>
                <w:i/>
                <w:sz w:val="22"/>
                <w:szCs w:val="22"/>
              </w:rPr>
            </m:ctrlPr>
          </m:sSubPr>
          <m:e>
            <m:r>
              <w:rPr>
                <w:rFonts w:ascii="Cambria Math" w:hAnsi="Cambria Math" w:cs="Arial"/>
                <w:sz w:val="22"/>
                <w:szCs w:val="22"/>
              </w:rPr>
              <m:t>PPA</m:t>
            </m:r>
          </m:e>
          <m:sub>
            <m:r>
              <w:rPr>
                <w:rFonts w:ascii="Cambria Math" w:hAnsi="Cambria Math" w:cs="Arial"/>
                <w:sz w:val="22"/>
                <w:szCs w:val="22"/>
              </w:rPr>
              <m:t>2025</m:t>
            </m:r>
          </m:sub>
        </m:sSub>
        <m:d>
          <m:dPr>
            <m:ctrlPr>
              <w:rPr>
                <w:rFonts w:ascii="Cambria Math" w:hAnsi="Cambria Math" w:cs="Arial"/>
                <w:i/>
                <w:sz w:val="22"/>
                <w:szCs w:val="22"/>
              </w:rPr>
            </m:ctrlPr>
          </m:dPr>
          <m:e>
            <m:r>
              <w:rPr>
                <w:rFonts w:ascii="Cambria Math" w:hAnsi="Cambria Math" w:cs="Arial"/>
                <w:sz w:val="22"/>
                <w:szCs w:val="22"/>
              </w:rPr>
              <m:t>c</m:t>
            </m:r>
          </m:e>
        </m:d>
        <m:r>
          <w:rPr>
            <w:rFonts w:ascii="Cambria Math" w:hAnsi="Cambria Math" w:cs="Arial"/>
            <w:sz w:val="22"/>
            <w:szCs w:val="22"/>
          </w:rPr>
          <m:t>:</m:t>
        </m:r>
      </m:oMath>
      <w:r w:rsidR="0049591D" w:rsidRPr="00ED383F">
        <w:rPr>
          <w:rFonts w:ascii="Nunito Sans" w:hAnsi="Nunito Sans" w:cs="Arial"/>
          <w:sz w:val="22"/>
          <w:szCs w:val="22"/>
        </w:rPr>
        <w:t xml:space="preserve"> Prima Pura de Riesgo ajustada de la categoría </w:t>
      </w:r>
      <m:oMath>
        <m:r>
          <w:rPr>
            <w:rFonts w:ascii="Cambria Math" w:hAnsi="Cambria Math" w:cs="Arial"/>
            <w:sz w:val="22"/>
            <w:szCs w:val="22"/>
          </w:rPr>
          <m:t>c</m:t>
        </m:r>
      </m:oMath>
      <w:r w:rsidR="0049591D" w:rsidRPr="00ED383F">
        <w:rPr>
          <w:rFonts w:ascii="Nunito Sans" w:hAnsi="Nunito Sans" w:cs="Arial"/>
          <w:sz w:val="22"/>
          <w:szCs w:val="22"/>
        </w:rPr>
        <w:t xml:space="preserve"> </w:t>
      </w:r>
      <w:r w:rsidR="00FE1907" w:rsidRPr="00ED383F">
        <w:rPr>
          <w:rFonts w:ascii="Nunito Sans" w:hAnsi="Nunito Sans" w:cs="Arial"/>
          <w:sz w:val="22"/>
          <w:szCs w:val="22"/>
        </w:rPr>
        <w:t xml:space="preserve">para </w:t>
      </w:r>
      <w:r w:rsidR="0049591D" w:rsidRPr="00ED383F">
        <w:rPr>
          <w:rFonts w:ascii="Nunito Sans" w:hAnsi="Nunito Sans" w:cs="Arial"/>
          <w:sz w:val="22"/>
          <w:szCs w:val="22"/>
        </w:rPr>
        <w:t>202</w:t>
      </w:r>
      <w:r w:rsidR="0069544F" w:rsidRPr="00ED383F">
        <w:rPr>
          <w:rFonts w:ascii="Nunito Sans" w:hAnsi="Nunito Sans" w:cs="Arial"/>
          <w:sz w:val="22"/>
          <w:szCs w:val="22"/>
        </w:rPr>
        <w:t>5</w:t>
      </w:r>
      <w:r w:rsidR="0049591D" w:rsidRPr="00ED383F">
        <w:rPr>
          <w:rFonts w:ascii="Nunito Sans" w:hAnsi="Nunito Sans" w:cs="Arial"/>
          <w:sz w:val="22"/>
          <w:szCs w:val="22"/>
        </w:rPr>
        <w:t>.</w:t>
      </w:r>
    </w:p>
    <w:p w14:paraId="7CBE48FB" w14:textId="77777777" w:rsidR="00F372A6" w:rsidRPr="00ED383F" w:rsidRDefault="0049591D" w:rsidP="008722D5">
      <w:pPr>
        <w:jc w:val="both"/>
        <w:rPr>
          <w:rFonts w:ascii="Nunito Sans" w:hAnsi="Nunito Sans" w:cs="Arial"/>
          <w:sz w:val="22"/>
          <w:szCs w:val="22"/>
        </w:rPr>
      </w:pPr>
      <m:oMath>
        <m:r>
          <w:rPr>
            <w:rFonts w:ascii="Cambria Math" w:hAnsi="Cambria Math" w:cs="Arial"/>
            <w:sz w:val="22"/>
            <w:szCs w:val="22"/>
          </w:rPr>
          <m:t>j:</m:t>
        </m:r>
      </m:oMath>
      <w:r w:rsidRPr="00ED383F">
        <w:rPr>
          <w:rFonts w:ascii="Nunito Sans" w:hAnsi="Nunito Sans" w:cs="Arial"/>
          <w:sz w:val="22"/>
          <w:szCs w:val="22"/>
        </w:rPr>
        <w:t xml:space="preserve"> Tasa Anual de Descuento relacionada en las hipótesis financieras. </w:t>
      </w:r>
      <w:r w:rsidR="008722D5" w:rsidRPr="00ED383F">
        <w:rPr>
          <w:rFonts w:ascii="Nunito Sans" w:hAnsi="Nunito Sans" w:cs="Arial"/>
          <w:sz w:val="22"/>
          <w:szCs w:val="22"/>
        </w:rPr>
        <w:t>D</w:t>
      </w:r>
      <w:r w:rsidR="00F372A6" w:rsidRPr="00ED383F">
        <w:rPr>
          <w:rFonts w:ascii="Nunito Sans" w:hAnsi="Nunito Sans" w:cs="Arial"/>
          <w:sz w:val="22"/>
          <w:szCs w:val="22"/>
        </w:rPr>
        <w:t>eterminada como el promedio del Indicador Bancario de Referencia (IBR) publicado por el Banco de la República</w:t>
      </w:r>
      <w:r w:rsidR="00F372A6" w:rsidRPr="00ED383F">
        <w:rPr>
          <w:rFonts w:ascii="Nunito Sans" w:hAnsi="Nunito Sans" w:cs="Arial"/>
          <w:sz w:val="22"/>
          <w:szCs w:val="22"/>
          <w:vertAlign w:val="superscript"/>
        </w:rPr>
        <w:footnoteReference w:id="28"/>
      </w:r>
      <w:r w:rsidR="00F372A6" w:rsidRPr="00ED383F">
        <w:rPr>
          <w:rFonts w:ascii="Nunito Sans" w:hAnsi="Nunito Sans" w:cs="Arial"/>
          <w:sz w:val="22"/>
          <w:szCs w:val="22"/>
          <w:vertAlign w:val="superscript"/>
        </w:rPr>
        <w:t xml:space="preserve"> </w:t>
      </w:r>
      <w:r w:rsidR="00F372A6" w:rsidRPr="00ED383F">
        <w:rPr>
          <w:rFonts w:ascii="Nunito Sans" w:hAnsi="Nunito Sans" w:cs="Arial"/>
          <w:sz w:val="22"/>
          <w:szCs w:val="22"/>
        </w:rPr>
        <w:t xml:space="preserve">para un plazo de 12 meses, tomando los datos observados de los últimos 12 meses a la fecha de realización del ejercicio de revisión de las condiciones técnicas y financieras del SOAT. </w:t>
      </w:r>
    </w:p>
    <w:p w14:paraId="0C70FDA8" w14:textId="77777777" w:rsidR="005B01D4" w:rsidRPr="00ED383F" w:rsidRDefault="00001BB4" w:rsidP="0049591D">
      <w:pPr>
        <w:rPr>
          <w:rFonts w:ascii="Nunito Sans" w:hAnsi="Nunito Sans" w:cs="Arial"/>
          <w:sz w:val="22"/>
          <w:szCs w:val="22"/>
        </w:rPr>
      </w:pPr>
      <m:oMath>
        <m:r>
          <w:rPr>
            <w:rFonts w:ascii="Cambria Math" w:hAnsi="Cambria Math" w:cs="Arial"/>
            <w:sz w:val="22"/>
            <w:szCs w:val="22"/>
          </w:rPr>
          <m:t>θ:</m:t>
        </m:r>
      </m:oMath>
      <w:r w:rsidR="0049591D" w:rsidRPr="00ED383F">
        <w:rPr>
          <w:rFonts w:ascii="Nunito Sans" w:hAnsi="Nunito Sans" w:cs="Arial"/>
          <w:sz w:val="22"/>
          <w:szCs w:val="22"/>
        </w:rPr>
        <w:t xml:space="preserve"> Factor de seguridad </w:t>
      </w:r>
      <w:r w:rsidR="005B01D4" w:rsidRPr="00ED383F">
        <w:rPr>
          <w:rFonts w:ascii="Nunito Sans" w:hAnsi="Nunito Sans" w:cs="Arial"/>
          <w:sz w:val="22"/>
          <w:szCs w:val="22"/>
        </w:rPr>
        <w:t>dado por:</w:t>
      </w:r>
    </w:p>
    <w:p w14:paraId="6CCFD462" w14:textId="616F9EE7" w:rsidR="005E3168" w:rsidRPr="009F4D6D" w:rsidRDefault="00001BB4" w:rsidP="005E3168">
      <w:pPr>
        <w:rPr>
          <w:rFonts w:ascii="Nunito Sans" w:hAnsi="Nunito Sans" w:cs="Arial"/>
          <w:sz w:val="22"/>
          <w:szCs w:val="22"/>
        </w:rPr>
      </w:pPr>
      <m:oMathPara>
        <m:oMath>
          <m:r>
            <w:rPr>
              <w:rFonts w:ascii="Cambria Math" w:hAnsi="Cambria Math" w:cs="Arial"/>
              <w:sz w:val="22"/>
              <w:szCs w:val="22"/>
            </w:rPr>
            <m:t>θ=</m:t>
          </m:r>
          <m:d>
            <m:dPr>
              <m:begChr m:val="{"/>
              <m:endChr m:val=""/>
              <m:ctrlPr>
                <w:rPr>
                  <w:rFonts w:ascii="Cambria Math" w:hAnsi="Cambria Math" w:cs="Arial"/>
                  <w:i/>
                  <w:sz w:val="22"/>
                  <w:szCs w:val="22"/>
                </w:rPr>
              </m:ctrlPr>
            </m:dPr>
            <m:e>
              <m:m>
                <m:mPr>
                  <m:mcs>
                    <m:mc>
                      <m:mcPr>
                        <m:count m:val="3"/>
                        <m:mcJc m:val="center"/>
                      </m:mcPr>
                    </m:mc>
                  </m:mcs>
                  <m:ctrlPr>
                    <w:rPr>
                      <w:rFonts w:ascii="Cambria Math" w:hAnsi="Cambria Math" w:cs="Arial"/>
                      <w:i/>
                      <w:sz w:val="22"/>
                      <w:szCs w:val="22"/>
                    </w:rPr>
                  </m:ctrlPr>
                </m:mPr>
                <m:mr>
                  <m:e>
                    <m:r>
                      <w:rPr>
                        <w:rFonts w:ascii="Cambria Math" w:hAnsi="Cambria Math" w:cs="Arial"/>
                        <w:sz w:val="22"/>
                        <w:szCs w:val="22"/>
                      </w:rPr>
                      <m:t>1%</m:t>
                    </m:r>
                  </m:e>
                  <m:e>
                    <m:r>
                      <w:rPr>
                        <w:rFonts w:ascii="Cambria Math" w:hAnsi="Cambria Math" w:cs="Arial"/>
                        <w:sz w:val="22"/>
                        <w:szCs w:val="22"/>
                      </w:rPr>
                      <m:t>si</m:t>
                    </m:r>
                  </m:e>
                  <m:e>
                    <m:sSub>
                      <m:sSubPr>
                        <m:ctrlPr>
                          <w:rPr>
                            <w:rFonts w:ascii="Cambria Math" w:hAnsi="Cambria Math" w:cs="Arial"/>
                            <w:i/>
                            <w:sz w:val="22"/>
                            <w:szCs w:val="22"/>
                          </w:rPr>
                        </m:ctrlPr>
                      </m:sSubPr>
                      <m:e>
                        <m:r>
                          <w:rPr>
                            <w:rFonts w:ascii="Cambria Math" w:hAnsi="Cambria Math" w:cs="Arial"/>
                            <w:sz w:val="22"/>
                            <w:szCs w:val="22"/>
                          </w:rPr>
                          <m:t>s</m:t>
                        </m:r>
                      </m:e>
                      <m:sub>
                        <m:r>
                          <w:rPr>
                            <w:rFonts w:ascii="Cambria Math" w:hAnsi="Cambria Math" w:cs="Arial"/>
                            <w:sz w:val="22"/>
                            <w:szCs w:val="22"/>
                          </w:rPr>
                          <m:t>2024</m:t>
                        </m:r>
                      </m:sub>
                    </m:sSub>
                    <m:r>
                      <w:rPr>
                        <w:rFonts w:ascii="Cambria Math" w:hAnsi="Cambria Math" w:cs="Arial"/>
                        <w:sz w:val="22"/>
                        <w:szCs w:val="22"/>
                      </w:rPr>
                      <m:t>&gt;</m:t>
                    </m:r>
                    <m:r>
                      <m:rPr>
                        <m:sty m:val="p"/>
                      </m:rPr>
                      <w:rPr>
                        <w:rFonts w:ascii="Cambria Math" w:hAnsi="Cambria Math" w:cs="Arial"/>
                        <w:sz w:val="22"/>
                        <w:szCs w:val="22"/>
                      </w:rPr>
                      <m:t>max⁡</m:t>
                    </m:r>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s</m:t>
                        </m:r>
                      </m:e>
                      <m:sub>
                        <m:r>
                          <w:rPr>
                            <w:rFonts w:ascii="Cambria Math" w:hAnsi="Cambria Math" w:cs="Arial"/>
                            <w:sz w:val="22"/>
                            <w:szCs w:val="22"/>
                          </w:rPr>
                          <m:t>2023</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s</m:t>
                        </m:r>
                      </m:e>
                      <m:sub>
                        <m:r>
                          <w:rPr>
                            <w:rFonts w:ascii="Cambria Math" w:hAnsi="Cambria Math" w:cs="Arial"/>
                            <w:sz w:val="22"/>
                            <w:szCs w:val="22"/>
                          </w:rPr>
                          <m:t>2022</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s</m:t>
                        </m:r>
                      </m:e>
                      <m:sub>
                        <m:r>
                          <w:rPr>
                            <w:rFonts w:ascii="Cambria Math" w:hAnsi="Cambria Math" w:cs="Arial"/>
                            <w:sz w:val="22"/>
                            <w:szCs w:val="22"/>
                          </w:rPr>
                          <m:t>2021</m:t>
                        </m:r>
                      </m:sub>
                    </m:sSub>
                    <m:r>
                      <w:rPr>
                        <w:rFonts w:ascii="Cambria Math" w:hAnsi="Cambria Math" w:cs="Arial"/>
                        <w:sz w:val="22"/>
                        <w:szCs w:val="22"/>
                      </w:rPr>
                      <m:t>)</m:t>
                    </m:r>
                  </m:e>
                </m:mr>
                <m:mr>
                  <m:e>
                    <m:r>
                      <w:rPr>
                        <w:rFonts w:ascii="Cambria Math" w:hAnsi="Cambria Math" w:cs="Arial"/>
                        <w:sz w:val="22"/>
                        <w:szCs w:val="22"/>
                      </w:rPr>
                      <m:t>2,5%</m:t>
                    </m:r>
                  </m:e>
                  <m:e>
                    <m:r>
                      <w:rPr>
                        <w:rFonts w:ascii="Cambria Math" w:hAnsi="Cambria Math" w:cs="Arial"/>
                        <w:sz w:val="22"/>
                        <w:szCs w:val="22"/>
                      </w:rPr>
                      <m:t>si</m:t>
                    </m:r>
                  </m:e>
                  <m:e>
                    <m:r>
                      <m:rPr>
                        <m:sty m:val="p"/>
                      </m:rPr>
                      <w:rPr>
                        <w:rFonts w:ascii="Cambria Math" w:hAnsi="Cambria Math" w:cs="Arial"/>
                        <w:sz w:val="22"/>
                        <w:szCs w:val="22"/>
                      </w:rPr>
                      <m:t>min⁡</m:t>
                    </m:r>
                    <m:sSub>
                      <m:sSubPr>
                        <m:ctrlPr>
                          <w:rPr>
                            <w:rFonts w:ascii="Cambria Math" w:hAnsi="Cambria Math" w:cs="Arial"/>
                            <w:i/>
                            <w:sz w:val="22"/>
                            <w:szCs w:val="22"/>
                          </w:rPr>
                        </m:ctrlPr>
                      </m:sSubPr>
                      <m:e>
                        <m:r>
                          <w:rPr>
                            <w:rFonts w:ascii="Cambria Math" w:hAnsi="Cambria Math" w:cs="Arial"/>
                            <w:sz w:val="22"/>
                            <w:szCs w:val="22"/>
                          </w:rPr>
                          <m:t>(s</m:t>
                        </m:r>
                      </m:e>
                      <m:sub>
                        <m:r>
                          <w:rPr>
                            <w:rFonts w:ascii="Cambria Math" w:hAnsi="Cambria Math" w:cs="Arial"/>
                            <w:sz w:val="22"/>
                            <w:szCs w:val="22"/>
                          </w:rPr>
                          <m:t>2023</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s</m:t>
                        </m:r>
                      </m:e>
                      <m:sub>
                        <m:r>
                          <w:rPr>
                            <w:rFonts w:ascii="Cambria Math" w:hAnsi="Cambria Math" w:cs="Arial"/>
                            <w:sz w:val="22"/>
                            <w:szCs w:val="22"/>
                          </w:rPr>
                          <m:t>2022</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s</m:t>
                        </m:r>
                      </m:e>
                      <m:sub>
                        <m:r>
                          <w:rPr>
                            <w:rFonts w:ascii="Cambria Math" w:hAnsi="Cambria Math" w:cs="Arial"/>
                            <w:sz w:val="22"/>
                            <w:szCs w:val="22"/>
                          </w:rPr>
                          <m:t>2021</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s</m:t>
                        </m:r>
                      </m:e>
                      <m:sub>
                        <m:r>
                          <w:rPr>
                            <w:rFonts w:ascii="Cambria Math" w:hAnsi="Cambria Math" w:cs="Arial"/>
                            <w:sz w:val="22"/>
                            <w:szCs w:val="22"/>
                          </w:rPr>
                          <m:t>2024</m:t>
                        </m:r>
                      </m:sub>
                    </m:sSub>
                    <m:r>
                      <w:rPr>
                        <w:rFonts w:ascii="Cambria Math" w:hAnsi="Cambria Math" w:cs="Arial"/>
                        <w:sz w:val="22"/>
                        <w:szCs w:val="22"/>
                      </w:rPr>
                      <m:t>≤</m:t>
                    </m:r>
                    <m:r>
                      <m:rPr>
                        <m:sty m:val="p"/>
                      </m:rPr>
                      <w:rPr>
                        <w:rFonts w:ascii="Cambria Math" w:hAnsi="Cambria Math" w:cs="Arial"/>
                        <w:sz w:val="22"/>
                        <w:szCs w:val="22"/>
                      </w:rPr>
                      <m:t>max⁡</m:t>
                    </m:r>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s</m:t>
                        </m:r>
                      </m:e>
                      <m:sub>
                        <m:r>
                          <w:rPr>
                            <w:rFonts w:ascii="Cambria Math" w:hAnsi="Cambria Math" w:cs="Arial"/>
                            <w:sz w:val="22"/>
                            <w:szCs w:val="22"/>
                          </w:rPr>
                          <m:t>2023</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s</m:t>
                        </m:r>
                      </m:e>
                      <m:sub>
                        <m:r>
                          <w:rPr>
                            <w:rFonts w:ascii="Cambria Math" w:hAnsi="Cambria Math" w:cs="Arial"/>
                            <w:sz w:val="22"/>
                            <w:szCs w:val="22"/>
                          </w:rPr>
                          <m:t>2022</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s</m:t>
                        </m:r>
                      </m:e>
                      <m:sub>
                        <m:r>
                          <w:rPr>
                            <w:rFonts w:ascii="Cambria Math" w:hAnsi="Cambria Math" w:cs="Arial"/>
                            <w:sz w:val="22"/>
                            <w:szCs w:val="22"/>
                          </w:rPr>
                          <m:t>2021</m:t>
                        </m:r>
                      </m:sub>
                    </m:sSub>
                    <m:r>
                      <w:rPr>
                        <w:rFonts w:ascii="Cambria Math" w:hAnsi="Cambria Math" w:cs="Arial"/>
                        <w:sz w:val="22"/>
                        <w:szCs w:val="22"/>
                      </w:rPr>
                      <m:t>)</m:t>
                    </m:r>
                  </m:e>
                </m:mr>
                <m:mr>
                  <m:e>
                    <m:r>
                      <w:rPr>
                        <w:rFonts w:ascii="Cambria Math" w:hAnsi="Cambria Math" w:cs="Arial"/>
                        <w:sz w:val="22"/>
                        <w:szCs w:val="22"/>
                      </w:rPr>
                      <m:t>5%</m:t>
                    </m:r>
                  </m:e>
                  <m:e>
                    <m:r>
                      <w:rPr>
                        <w:rFonts w:ascii="Cambria Math" w:hAnsi="Cambria Math" w:cs="Arial"/>
                        <w:sz w:val="22"/>
                        <w:szCs w:val="22"/>
                      </w:rPr>
                      <m:t>si</m:t>
                    </m:r>
                  </m:e>
                  <m:e>
                    <m:sSub>
                      <m:sSubPr>
                        <m:ctrlPr>
                          <w:rPr>
                            <w:rFonts w:ascii="Cambria Math" w:hAnsi="Cambria Math" w:cs="Arial"/>
                            <w:i/>
                            <w:sz w:val="22"/>
                            <w:szCs w:val="22"/>
                          </w:rPr>
                        </m:ctrlPr>
                      </m:sSubPr>
                      <m:e>
                        <m:r>
                          <w:rPr>
                            <w:rFonts w:ascii="Cambria Math" w:hAnsi="Cambria Math" w:cs="Arial"/>
                            <w:sz w:val="22"/>
                            <w:szCs w:val="22"/>
                          </w:rPr>
                          <m:t>s</m:t>
                        </m:r>
                      </m:e>
                      <m:sub>
                        <m:r>
                          <w:rPr>
                            <w:rFonts w:ascii="Cambria Math" w:hAnsi="Cambria Math" w:cs="Arial"/>
                            <w:sz w:val="22"/>
                            <w:szCs w:val="22"/>
                          </w:rPr>
                          <m:t>2024</m:t>
                        </m:r>
                      </m:sub>
                    </m:sSub>
                    <m:r>
                      <w:rPr>
                        <w:rFonts w:ascii="Cambria Math" w:hAnsi="Cambria Math" w:cs="Arial"/>
                        <w:sz w:val="22"/>
                        <w:szCs w:val="22"/>
                      </w:rPr>
                      <m:t>&lt;</m:t>
                    </m:r>
                    <m:r>
                      <m:rPr>
                        <m:sty m:val="p"/>
                      </m:rPr>
                      <w:rPr>
                        <w:rFonts w:ascii="Cambria Math" w:hAnsi="Cambria Math" w:cs="Arial"/>
                        <w:sz w:val="22"/>
                        <w:szCs w:val="22"/>
                      </w:rPr>
                      <m:t>min⁡</m:t>
                    </m:r>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s</m:t>
                        </m:r>
                      </m:e>
                      <m:sub>
                        <m:r>
                          <w:rPr>
                            <w:rFonts w:ascii="Cambria Math" w:hAnsi="Cambria Math" w:cs="Arial"/>
                            <w:sz w:val="22"/>
                            <w:szCs w:val="22"/>
                          </w:rPr>
                          <m:t>2023</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s</m:t>
                        </m:r>
                      </m:e>
                      <m:sub>
                        <m:r>
                          <w:rPr>
                            <w:rFonts w:ascii="Cambria Math" w:hAnsi="Cambria Math" w:cs="Arial"/>
                            <w:sz w:val="22"/>
                            <w:szCs w:val="22"/>
                          </w:rPr>
                          <m:t>2022</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s</m:t>
                        </m:r>
                      </m:e>
                      <m:sub>
                        <m:r>
                          <w:rPr>
                            <w:rFonts w:ascii="Cambria Math" w:hAnsi="Cambria Math" w:cs="Arial"/>
                            <w:sz w:val="22"/>
                            <w:szCs w:val="22"/>
                          </w:rPr>
                          <m:t>2021</m:t>
                        </m:r>
                      </m:sub>
                    </m:sSub>
                    <m:r>
                      <w:rPr>
                        <w:rFonts w:ascii="Cambria Math" w:hAnsi="Cambria Math" w:cs="Arial"/>
                        <w:sz w:val="22"/>
                        <w:szCs w:val="22"/>
                      </w:rPr>
                      <m:t>)</m:t>
                    </m:r>
                  </m:e>
                </m:mr>
              </m:m>
            </m:e>
          </m:d>
        </m:oMath>
      </m:oMathPara>
    </w:p>
    <w:p w14:paraId="1FA7EC40" w14:textId="32E5DFCF" w:rsidR="005E3168" w:rsidRPr="009F4D6D" w:rsidRDefault="005E3168" w:rsidP="0049591D">
      <w:pPr>
        <w:rPr>
          <w:rFonts w:ascii="Nunito Sans" w:hAnsi="Nunito Sans" w:cs="Arial"/>
          <w:sz w:val="22"/>
          <w:szCs w:val="22"/>
        </w:rPr>
      </w:pPr>
      <w:r w:rsidRPr="009F4D6D">
        <w:rPr>
          <w:rFonts w:ascii="Nunito Sans" w:hAnsi="Nunito Sans" w:cs="Arial"/>
          <w:sz w:val="22"/>
          <w:szCs w:val="22"/>
        </w:rPr>
        <w:t>Donde:</w:t>
      </w:r>
    </w:p>
    <w:p w14:paraId="66AC3D88" w14:textId="17BB6FAD" w:rsidR="00442F44" w:rsidRPr="009F4D6D" w:rsidRDefault="00000000" w:rsidP="001B0175">
      <w:pPr>
        <w:jc w:val="both"/>
        <w:rPr>
          <w:rFonts w:ascii="Nunito Sans" w:hAnsi="Nunito Sans" w:cs="Arial"/>
          <w:sz w:val="22"/>
          <w:szCs w:val="22"/>
        </w:rPr>
      </w:pPr>
      <m:oMath>
        <m:sSub>
          <m:sSubPr>
            <m:ctrlPr>
              <w:rPr>
                <w:rFonts w:ascii="Cambria Math" w:hAnsi="Cambria Math" w:cs="Arial"/>
                <w:i/>
                <w:sz w:val="22"/>
                <w:szCs w:val="22"/>
              </w:rPr>
            </m:ctrlPr>
          </m:sSubPr>
          <m:e>
            <m:sSub>
              <m:sSubPr>
                <m:ctrlPr>
                  <w:rPr>
                    <w:rFonts w:ascii="Cambria Math" w:hAnsi="Cambria Math" w:cs="Arial"/>
                    <w:i/>
                    <w:sz w:val="22"/>
                    <w:szCs w:val="22"/>
                  </w:rPr>
                </m:ctrlPr>
              </m:sSubPr>
              <m:e>
                <m:r>
                  <w:rPr>
                    <w:rFonts w:ascii="Cambria Math" w:hAnsi="Cambria Math" w:cs="Arial"/>
                    <w:sz w:val="22"/>
                    <w:szCs w:val="22"/>
                  </w:rPr>
                  <m:t>s</m:t>
                </m:r>
              </m:e>
              <m:sub>
                <m:r>
                  <w:rPr>
                    <w:rFonts w:ascii="Cambria Math" w:hAnsi="Cambria Math" w:cs="Arial"/>
                    <w:sz w:val="22"/>
                    <w:szCs w:val="22"/>
                  </w:rPr>
                  <m:t>2024</m:t>
                </m:r>
              </m:sub>
            </m:sSub>
            <m:r>
              <w:rPr>
                <w:rFonts w:ascii="Cambria Math" w:hAnsi="Cambria Math" w:cs="Arial"/>
                <w:sz w:val="22"/>
                <w:szCs w:val="22"/>
              </w:rPr>
              <m:t>,s</m:t>
            </m:r>
          </m:e>
          <m:sub>
            <m:r>
              <w:rPr>
                <w:rFonts w:ascii="Cambria Math" w:hAnsi="Cambria Math" w:cs="Arial"/>
                <w:sz w:val="22"/>
                <w:szCs w:val="22"/>
              </w:rPr>
              <m:t>2023</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s</m:t>
            </m:r>
          </m:e>
          <m:sub>
            <m:r>
              <w:rPr>
                <w:rFonts w:ascii="Cambria Math" w:hAnsi="Cambria Math" w:cs="Arial"/>
                <w:sz w:val="22"/>
                <w:szCs w:val="22"/>
              </w:rPr>
              <m:t>2022</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s</m:t>
            </m:r>
          </m:e>
          <m:sub>
            <m:r>
              <w:rPr>
                <w:rFonts w:ascii="Cambria Math" w:hAnsi="Cambria Math" w:cs="Arial"/>
                <w:sz w:val="22"/>
                <w:szCs w:val="22"/>
              </w:rPr>
              <m:t>2021</m:t>
            </m:r>
          </m:sub>
        </m:sSub>
        <m:r>
          <w:rPr>
            <w:rFonts w:ascii="Cambria Math" w:hAnsi="Cambria Math" w:cs="Arial"/>
            <w:sz w:val="22"/>
            <w:szCs w:val="22"/>
          </w:rPr>
          <m:t>:</m:t>
        </m:r>
      </m:oMath>
      <w:r w:rsidR="00442F44" w:rsidRPr="009F4D6D">
        <w:rPr>
          <w:rFonts w:ascii="Nunito Sans" w:hAnsi="Nunito Sans" w:cs="Arial"/>
          <w:sz w:val="22"/>
          <w:szCs w:val="22"/>
        </w:rPr>
        <w:t xml:space="preserve"> Corresponde a la siniestralidad </w:t>
      </w:r>
      <w:r w:rsidR="00E61F2A" w:rsidRPr="009F4D6D">
        <w:rPr>
          <w:rFonts w:ascii="Nunito Sans" w:hAnsi="Nunito Sans" w:cs="Arial"/>
          <w:sz w:val="22"/>
          <w:szCs w:val="22"/>
        </w:rPr>
        <w:t xml:space="preserve">final </w:t>
      </w:r>
      <w:r w:rsidR="00D10298">
        <w:rPr>
          <w:rFonts w:ascii="Nunito Sans" w:hAnsi="Nunito Sans" w:cs="Arial"/>
          <w:sz w:val="22"/>
          <w:szCs w:val="22"/>
        </w:rPr>
        <w:t>de</w:t>
      </w:r>
      <w:r w:rsidR="00E61F2A" w:rsidRPr="009F4D6D">
        <w:rPr>
          <w:rFonts w:ascii="Nunito Sans" w:hAnsi="Nunito Sans" w:cs="Arial"/>
          <w:sz w:val="22"/>
          <w:szCs w:val="22"/>
        </w:rPr>
        <w:t xml:space="preserve"> cada año</w:t>
      </w:r>
      <w:r w:rsidR="00DF5E10">
        <w:rPr>
          <w:rFonts w:ascii="Nunito Sans" w:hAnsi="Nunito Sans" w:cs="Arial"/>
          <w:sz w:val="22"/>
          <w:szCs w:val="22"/>
        </w:rPr>
        <w:t>, c</w:t>
      </w:r>
      <w:r w:rsidR="006805EA" w:rsidRPr="009F4D6D">
        <w:rPr>
          <w:rFonts w:ascii="Nunito Sans" w:hAnsi="Nunito Sans" w:cs="Arial"/>
          <w:sz w:val="22"/>
          <w:szCs w:val="22"/>
        </w:rPr>
        <w:t>alculada</w:t>
      </w:r>
      <w:r w:rsidR="00EA4E6D" w:rsidRPr="009F4D6D">
        <w:rPr>
          <w:rFonts w:ascii="Nunito Sans" w:hAnsi="Nunito Sans" w:cs="Arial"/>
          <w:sz w:val="22"/>
          <w:szCs w:val="22"/>
        </w:rPr>
        <w:t xml:space="preserve"> como el cociente entre:</w:t>
      </w:r>
      <w:r w:rsidR="006805EA" w:rsidRPr="009F4D6D">
        <w:rPr>
          <w:rFonts w:ascii="Nunito Sans" w:hAnsi="Nunito Sans" w:cs="Arial"/>
          <w:sz w:val="22"/>
          <w:szCs w:val="22"/>
        </w:rPr>
        <w:t xml:space="preserve"> </w:t>
      </w:r>
      <w:r w:rsidR="00EA4E6D" w:rsidRPr="009F4D6D">
        <w:rPr>
          <w:rFonts w:ascii="Nunito Sans" w:hAnsi="Nunito Sans" w:cs="Arial"/>
          <w:sz w:val="22"/>
          <w:szCs w:val="22"/>
        </w:rPr>
        <w:t>i)</w:t>
      </w:r>
      <w:r w:rsidR="001D54F6" w:rsidRPr="009F4D6D">
        <w:rPr>
          <w:rFonts w:ascii="Nunito Sans" w:hAnsi="Nunito Sans" w:cs="Arial"/>
          <w:sz w:val="22"/>
          <w:szCs w:val="22"/>
        </w:rPr>
        <w:t xml:space="preserve"> </w:t>
      </w:r>
      <w:r w:rsidR="00FE286B" w:rsidRPr="009F4D6D">
        <w:rPr>
          <w:rFonts w:ascii="Nunito Sans" w:hAnsi="Nunito Sans" w:cs="Arial"/>
          <w:sz w:val="22"/>
          <w:szCs w:val="22"/>
        </w:rPr>
        <w:t xml:space="preserve">los montos pagados </w:t>
      </w:r>
      <w:proofErr w:type="spellStart"/>
      <w:r w:rsidR="00FE286B" w:rsidRPr="009F4D6D">
        <w:rPr>
          <w:rFonts w:ascii="Nunito Sans" w:hAnsi="Nunito Sans" w:cs="Arial"/>
          <w:sz w:val="22"/>
          <w:szCs w:val="22"/>
        </w:rPr>
        <w:t>ultimate</w:t>
      </w:r>
      <w:proofErr w:type="spellEnd"/>
      <w:r w:rsidR="00FE286B" w:rsidRPr="009F4D6D">
        <w:rPr>
          <w:rFonts w:ascii="Nunito Sans" w:hAnsi="Nunito Sans" w:cs="Arial"/>
          <w:sz w:val="22"/>
          <w:szCs w:val="22"/>
        </w:rPr>
        <w:t xml:space="preserve"> por siniestros incluyend</w:t>
      </w:r>
      <w:r w:rsidR="00DD0A51" w:rsidRPr="009F4D6D">
        <w:rPr>
          <w:rFonts w:ascii="Nunito Sans" w:hAnsi="Nunito Sans" w:cs="Arial"/>
          <w:sz w:val="22"/>
          <w:szCs w:val="22"/>
        </w:rPr>
        <w:t>o gastos de ajuste de siniestros</w:t>
      </w:r>
      <w:r w:rsidR="00FE286B" w:rsidRPr="009F4D6D">
        <w:rPr>
          <w:rFonts w:ascii="Nunito Sans" w:hAnsi="Nunito Sans" w:cs="Arial"/>
          <w:sz w:val="22"/>
          <w:szCs w:val="22"/>
        </w:rPr>
        <w:t xml:space="preserve"> y </w:t>
      </w:r>
      <w:proofErr w:type="spellStart"/>
      <w:r w:rsidR="00EA4E6D" w:rsidRPr="009F4D6D">
        <w:rPr>
          <w:rFonts w:ascii="Nunito Sans" w:hAnsi="Nunito Sans" w:cs="Arial"/>
          <w:sz w:val="22"/>
          <w:szCs w:val="22"/>
        </w:rPr>
        <w:t>ii</w:t>
      </w:r>
      <w:proofErr w:type="spellEnd"/>
      <w:r w:rsidR="00EA4E6D" w:rsidRPr="009F4D6D">
        <w:rPr>
          <w:rFonts w:ascii="Nunito Sans" w:hAnsi="Nunito Sans" w:cs="Arial"/>
          <w:sz w:val="22"/>
          <w:szCs w:val="22"/>
        </w:rPr>
        <w:t xml:space="preserve">) </w:t>
      </w:r>
      <w:r w:rsidR="00FE286B" w:rsidRPr="009F4D6D">
        <w:rPr>
          <w:rFonts w:ascii="Nunito Sans" w:hAnsi="Nunito Sans" w:cs="Arial"/>
          <w:sz w:val="22"/>
          <w:szCs w:val="22"/>
        </w:rPr>
        <w:t>las primas devengadas</w:t>
      </w:r>
      <w:r w:rsidR="000B663E" w:rsidRPr="009F4D6D">
        <w:rPr>
          <w:rFonts w:ascii="Nunito Sans" w:hAnsi="Nunito Sans" w:cs="Arial"/>
          <w:sz w:val="22"/>
          <w:szCs w:val="22"/>
        </w:rPr>
        <w:t>.</w:t>
      </w:r>
    </w:p>
    <w:p w14:paraId="03888F36" w14:textId="2DC0E029" w:rsidR="008722D5" w:rsidRPr="009F4D6D" w:rsidRDefault="008722D5" w:rsidP="00E35D8C">
      <w:pPr>
        <w:pStyle w:val="Ttulo2"/>
        <w:numPr>
          <w:ilvl w:val="3"/>
          <w:numId w:val="16"/>
        </w:numPr>
        <w:jc w:val="both"/>
        <w:rPr>
          <w:rFonts w:ascii="Nunito Sans" w:hAnsi="Nunito Sans" w:cs="Arial"/>
          <w:b/>
          <w:color w:val="000000" w:themeColor="text1"/>
          <w:sz w:val="22"/>
          <w:szCs w:val="22"/>
        </w:rPr>
      </w:pPr>
      <w:bookmarkStart w:id="62" w:name="_Toc184992707"/>
      <w:r w:rsidRPr="009F4D6D">
        <w:rPr>
          <w:rFonts w:ascii="Nunito Sans" w:hAnsi="Nunito Sans" w:cs="Arial"/>
          <w:b/>
          <w:color w:val="000000" w:themeColor="text1"/>
          <w:sz w:val="22"/>
          <w:szCs w:val="22"/>
        </w:rPr>
        <w:t xml:space="preserve">Prima </w:t>
      </w:r>
      <w:r w:rsidR="004D6579" w:rsidRPr="009F4D6D">
        <w:rPr>
          <w:rFonts w:ascii="Nunito Sans" w:hAnsi="Nunito Sans" w:cs="Arial"/>
          <w:b/>
          <w:color w:val="000000" w:themeColor="text1"/>
          <w:sz w:val="22"/>
          <w:szCs w:val="22"/>
        </w:rPr>
        <w:t>pura de riesgo incorporando transferencias, gastos y cargos de intermediación</w:t>
      </w:r>
      <w:r w:rsidRPr="009F4D6D">
        <w:rPr>
          <w:rFonts w:ascii="Nunito Sans" w:hAnsi="Nunito Sans" w:cs="Arial"/>
          <w:b/>
          <w:color w:val="000000" w:themeColor="text1"/>
          <w:sz w:val="22"/>
          <w:szCs w:val="22"/>
        </w:rPr>
        <w:t>.</w:t>
      </w:r>
      <w:bookmarkEnd w:id="62"/>
    </w:p>
    <w:p w14:paraId="14471301" w14:textId="77777777" w:rsidR="00337291" w:rsidRPr="009F4D6D" w:rsidRDefault="00337291" w:rsidP="00337291">
      <w:pPr>
        <w:rPr>
          <w:rFonts w:ascii="Nunito Sans" w:hAnsi="Nunito Sans"/>
        </w:rPr>
      </w:pPr>
    </w:p>
    <w:p w14:paraId="1BCE40D4" w14:textId="77777777" w:rsidR="00337291" w:rsidRPr="009F4D6D" w:rsidRDefault="00337291" w:rsidP="00337291">
      <w:pPr>
        <w:jc w:val="both"/>
        <w:rPr>
          <w:rFonts w:ascii="Nunito Sans" w:hAnsi="Nunito Sans" w:cs="Arial"/>
          <w:sz w:val="22"/>
          <w:szCs w:val="22"/>
        </w:rPr>
      </w:pPr>
      <w:r w:rsidRPr="009F4D6D">
        <w:rPr>
          <w:rFonts w:ascii="Nunito Sans" w:hAnsi="Nunito Sans" w:cs="Arial"/>
          <w:sz w:val="22"/>
          <w:szCs w:val="22"/>
        </w:rPr>
        <w:t xml:space="preserve">Adicionando al valor de la Prima Pura de Riesgo ajustada los recargos por concepto de gastos de las aseguradoras, las transferencias y/o aportes a la Administradora de los Recursos del Sistema General de Seguridad Social en Salud (ADRES) y Agencia Nacional </w:t>
      </w:r>
      <w:r w:rsidRPr="009F4D6D">
        <w:rPr>
          <w:rFonts w:ascii="Nunito Sans" w:hAnsi="Nunito Sans" w:cs="Arial"/>
          <w:sz w:val="22"/>
          <w:szCs w:val="22"/>
        </w:rPr>
        <w:lastRenderedPageBreak/>
        <w:t>de Seguridad Vial (ANSV), se obtiene la prima incorporando transferencias, gastos y cargos de intermediación para cada una de las categorías del SOAT.</w:t>
      </w:r>
    </w:p>
    <w:bookmarkStart w:id="63" w:name="_Hlk88945437"/>
    <w:p w14:paraId="5299CCA5" w14:textId="3F829045" w:rsidR="00337291" w:rsidRPr="009F4D6D" w:rsidRDefault="00000000" w:rsidP="00337291">
      <w:pPr>
        <w:jc w:val="center"/>
        <w:rPr>
          <w:rFonts w:ascii="Nunito Sans" w:hAnsi="Nunito Sans"/>
          <w:sz w:val="22"/>
          <w:szCs w:val="22"/>
        </w:rPr>
      </w:pPr>
      <m:oMathPara>
        <m:oMath>
          <m:sSub>
            <m:sSubPr>
              <m:ctrlPr>
                <w:rPr>
                  <w:rFonts w:ascii="Cambria Math" w:hAnsi="Cambria Math"/>
                  <w:i/>
                  <w:sz w:val="22"/>
                  <w:szCs w:val="22"/>
                </w:rPr>
              </m:ctrlPr>
            </m:sSubPr>
            <m:e>
              <m:r>
                <w:rPr>
                  <w:rFonts w:ascii="Cambria Math" w:hAnsi="Cambria Math"/>
                  <w:sz w:val="22"/>
                  <w:szCs w:val="22"/>
                </w:rPr>
                <m:t>PC</m:t>
              </m:r>
            </m:e>
            <m:sub>
              <m:r>
                <w:rPr>
                  <w:rFonts w:ascii="Cambria Math" w:hAnsi="Cambria Math"/>
                  <w:sz w:val="22"/>
                  <w:szCs w:val="22"/>
                </w:rPr>
                <m:t>2025</m:t>
              </m:r>
            </m:sub>
          </m:sSub>
          <m:d>
            <m:dPr>
              <m:ctrlPr>
                <w:rPr>
                  <w:rFonts w:ascii="Cambria Math" w:hAnsi="Cambria Math"/>
                  <w:i/>
                  <w:sz w:val="22"/>
                  <w:szCs w:val="22"/>
                </w:rPr>
              </m:ctrlPr>
            </m:dPr>
            <m:e>
              <m:r>
                <w:rPr>
                  <w:rFonts w:ascii="Cambria Math" w:hAnsi="Cambria Math"/>
                  <w:sz w:val="22"/>
                  <w:szCs w:val="22"/>
                </w:rPr>
                <m:t>c</m:t>
              </m:r>
            </m:e>
          </m:d>
          <m:r>
            <w:rPr>
              <w:rFonts w:ascii="Cambria Math" w:hAnsi="Cambria Math"/>
              <w:sz w:val="22"/>
              <w:szCs w:val="22"/>
            </w:rPr>
            <m:t>=</m:t>
          </m:r>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sz w:val="22"/>
                      <w:szCs w:val="22"/>
                    </w:rPr>
                    <m:t>PPA</m:t>
                  </m:r>
                </m:e>
                <m:sub>
                  <m:r>
                    <w:rPr>
                      <w:rFonts w:ascii="Cambria Math" w:hAnsi="Cambria Math"/>
                      <w:sz w:val="22"/>
                      <w:szCs w:val="22"/>
                    </w:rPr>
                    <m:t>2025</m:t>
                  </m:r>
                </m:sub>
              </m:sSub>
              <m:r>
                <w:rPr>
                  <w:rFonts w:ascii="Cambria Math" w:hAnsi="Cambria Math"/>
                  <w:sz w:val="22"/>
                  <w:szCs w:val="22"/>
                </w:rPr>
                <m:t>(c)</m:t>
              </m:r>
            </m:num>
            <m:den>
              <m:d>
                <m:dPr>
                  <m:ctrlPr>
                    <w:rPr>
                      <w:rFonts w:ascii="Cambria Math" w:hAnsi="Cambria Math"/>
                      <w:i/>
                      <w:sz w:val="22"/>
                      <w:szCs w:val="22"/>
                    </w:rPr>
                  </m:ctrlPr>
                </m:dPr>
                <m:e>
                  <m:r>
                    <w:rPr>
                      <w:rFonts w:ascii="Cambria Math" w:hAnsi="Cambria Math"/>
                      <w:sz w:val="22"/>
                      <w:szCs w:val="22"/>
                    </w:rPr>
                    <m:t>1-GA-CI</m:t>
                  </m:r>
                </m:e>
              </m:d>
              <m:r>
                <w:rPr>
                  <w:rFonts w:ascii="Cambria Math" w:hAnsi="Cambria Math"/>
                  <w:sz w:val="22"/>
                  <w:szCs w:val="22"/>
                </w:rPr>
                <m:t>*</m:t>
              </m:r>
              <m:d>
                <m:dPr>
                  <m:ctrlPr>
                    <w:rPr>
                      <w:rFonts w:ascii="Cambria Math" w:hAnsi="Cambria Math"/>
                      <w:i/>
                      <w:sz w:val="22"/>
                      <w:szCs w:val="22"/>
                    </w:rPr>
                  </m:ctrlPr>
                </m:dPr>
                <m:e>
                  <m:r>
                    <w:rPr>
                      <w:rFonts w:ascii="Cambria Math" w:hAnsi="Cambria Math"/>
                      <w:sz w:val="22"/>
                      <w:szCs w:val="22"/>
                    </w:rPr>
                    <m:t>1-</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ADRES</m:t>
                      </m:r>
                    </m:sub>
                  </m:sSub>
                  <m:r>
                    <w:rPr>
                      <w:rFonts w:ascii="Cambria Math" w:hAnsi="Cambria Math"/>
                      <w:sz w:val="22"/>
                      <w:szCs w:val="22"/>
                    </w:rPr>
                    <m:t>-</m:t>
                  </m:r>
                  <m:sSub>
                    <m:sSubPr>
                      <m:ctrlPr>
                        <w:rPr>
                          <w:rFonts w:ascii="Cambria Math" w:hAnsi="Cambria Math"/>
                          <w:i/>
                          <w:sz w:val="22"/>
                          <w:szCs w:val="22"/>
                        </w:rPr>
                      </m:ctrlPr>
                    </m:sSubPr>
                    <m:e>
                      <m:r>
                        <w:rPr>
                          <w:rFonts w:ascii="Cambria Math" w:hAnsi="Cambria Math"/>
                          <w:sz w:val="22"/>
                          <w:szCs w:val="22"/>
                        </w:rPr>
                        <m:t>T</m:t>
                      </m:r>
                    </m:e>
                    <m:sub>
                      <m:r>
                        <w:rPr>
                          <w:rFonts w:ascii="Cambria Math" w:hAnsi="Cambria Math"/>
                          <w:sz w:val="22"/>
                          <w:szCs w:val="22"/>
                        </w:rPr>
                        <m:t>ANSV</m:t>
                      </m:r>
                    </m:sub>
                  </m:sSub>
                </m:e>
              </m:d>
            </m:den>
          </m:f>
        </m:oMath>
      </m:oMathPara>
    </w:p>
    <w:bookmarkEnd w:id="63"/>
    <w:p w14:paraId="714CC8A7" w14:textId="77777777" w:rsidR="00337291" w:rsidRPr="009F4D6D" w:rsidRDefault="00337291" w:rsidP="00337291">
      <w:pPr>
        <w:pStyle w:val="Prrafodelista"/>
        <w:ind w:left="0"/>
        <w:jc w:val="both"/>
        <w:rPr>
          <w:rFonts w:ascii="Nunito Sans" w:hAnsi="Nunito Sans" w:cs="Arial"/>
          <w:sz w:val="22"/>
          <w:szCs w:val="22"/>
        </w:rPr>
      </w:pPr>
      <w:r w:rsidRPr="009F4D6D">
        <w:rPr>
          <w:rFonts w:ascii="Nunito Sans" w:hAnsi="Nunito Sans" w:cs="Arial"/>
          <w:sz w:val="22"/>
          <w:szCs w:val="22"/>
        </w:rPr>
        <w:t>Donde,</w:t>
      </w:r>
    </w:p>
    <w:p w14:paraId="29BAB265" w14:textId="0C134195" w:rsidR="00337291" w:rsidRPr="009F4D6D" w:rsidRDefault="00000000" w:rsidP="00337291">
      <w:pPr>
        <w:jc w:val="both"/>
        <w:rPr>
          <w:rFonts w:ascii="Nunito Sans" w:hAnsi="Nunito Sans" w:cs="Arial"/>
          <w:sz w:val="22"/>
          <w:szCs w:val="22"/>
        </w:rPr>
      </w:pPr>
      <m:oMath>
        <m:sSub>
          <m:sSubPr>
            <m:ctrlPr>
              <w:rPr>
                <w:rFonts w:ascii="Cambria Math" w:hAnsi="Cambria Math" w:cs="Arial"/>
                <w:i/>
                <w:sz w:val="22"/>
                <w:szCs w:val="22"/>
              </w:rPr>
            </m:ctrlPr>
          </m:sSubPr>
          <m:e>
            <m:r>
              <w:rPr>
                <w:rFonts w:ascii="Cambria Math" w:hAnsi="Cambria Math" w:cs="Arial"/>
                <w:sz w:val="22"/>
                <w:szCs w:val="22"/>
              </w:rPr>
              <m:t>PC</m:t>
            </m:r>
          </m:e>
          <m:sub>
            <m:r>
              <w:rPr>
                <w:rFonts w:ascii="Cambria Math" w:hAnsi="Cambria Math" w:cs="Arial"/>
                <w:sz w:val="22"/>
                <w:szCs w:val="22"/>
              </w:rPr>
              <m:t>2025</m:t>
            </m:r>
          </m:sub>
        </m:sSub>
        <m:d>
          <m:dPr>
            <m:ctrlPr>
              <w:rPr>
                <w:rFonts w:ascii="Cambria Math" w:hAnsi="Cambria Math" w:cs="Arial"/>
                <w:i/>
                <w:sz w:val="22"/>
                <w:szCs w:val="22"/>
              </w:rPr>
            </m:ctrlPr>
          </m:dPr>
          <m:e>
            <m:r>
              <w:rPr>
                <w:rFonts w:ascii="Cambria Math" w:hAnsi="Cambria Math" w:cs="Arial"/>
                <w:sz w:val="22"/>
                <w:szCs w:val="22"/>
              </w:rPr>
              <m:t>c</m:t>
            </m:r>
          </m:e>
        </m:d>
        <m:r>
          <w:rPr>
            <w:rFonts w:ascii="Cambria Math" w:hAnsi="Cambria Math" w:cs="Arial"/>
            <w:sz w:val="22"/>
            <w:szCs w:val="22"/>
          </w:rPr>
          <m:t>:</m:t>
        </m:r>
      </m:oMath>
      <w:r w:rsidR="00337291" w:rsidRPr="009F4D6D">
        <w:rPr>
          <w:rFonts w:ascii="Nunito Sans" w:hAnsi="Nunito Sans" w:cs="Arial"/>
          <w:sz w:val="22"/>
          <w:szCs w:val="22"/>
        </w:rPr>
        <w:t xml:space="preserve"> Prima incorporando transferencias, gastos y cargos de intermediación de la categoría </w:t>
      </w:r>
      <m:oMath>
        <m:r>
          <w:rPr>
            <w:rFonts w:ascii="Cambria Math" w:hAnsi="Cambria Math" w:cs="Arial"/>
            <w:sz w:val="22"/>
            <w:szCs w:val="22"/>
          </w:rPr>
          <m:t>c</m:t>
        </m:r>
      </m:oMath>
      <w:r w:rsidR="00337291" w:rsidRPr="009F4D6D">
        <w:rPr>
          <w:rFonts w:ascii="Nunito Sans" w:hAnsi="Nunito Sans" w:cs="Arial"/>
          <w:sz w:val="22"/>
          <w:szCs w:val="22"/>
        </w:rPr>
        <w:t xml:space="preserve"> para 202</w:t>
      </w:r>
      <w:r w:rsidR="00013592" w:rsidRPr="009F4D6D">
        <w:rPr>
          <w:rFonts w:ascii="Nunito Sans" w:hAnsi="Nunito Sans" w:cs="Arial"/>
          <w:sz w:val="22"/>
          <w:szCs w:val="22"/>
        </w:rPr>
        <w:t>5</w:t>
      </w:r>
      <w:r w:rsidR="00337291" w:rsidRPr="009F4D6D">
        <w:rPr>
          <w:rFonts w:ascii="Nunito Sans" w:hAnsi="Nunito Sans" w:cs="Arial"/>
          <w:sz w:val="22"/>
          <w:szCs w:val="22"/>
        </w:rPr>
        <w:t>.</w:t>
      </w:r>
    </w:p>
    <w:p w14:paraId="7A5A8CC0" w14:textId="77777777" w:rsidR="00337291" w:rsidRPr="009F4D6D" w:rsidRDefault="00337291" w:rsidP="00337291">
      <w:pPr>
        <w:jc w:val="both"/>
        <w:rPr>
          <w:rFonts w:ascii="Nunito Sans" w:hAnsi="Nunito Sans" w:cs="Arial"/>
          <w:sz w:val="22"/>
          <w:szCs w:val="22"/>
        </w:rPr>
      </w:pPr>
      <m:oMath>
        <m:r>
          <w:rPr>
            <w:rFonts w:ascii="Cambria Math" w:hAnsi="Cambria Math" w:cs="Arial"/>
            <w:sz w:val="22"/>
            <w:szCs w:val="22"/>
          </w:rPr>
          <m:t>GA:</m:t>
        </m:r>
      </m:oMath>
      <w:r w:rsidRPr="009F4D6D">
        <w:rPr>
          <w:rFonts w:ascii="Nunito Sans" w:hAnsi="Nunito Sans" w:cs="Arial"/>
          <w:sz w:val="22"/>
          <w:szCs w:val="22"/>
        </w:rPr>
        <w:t xml:space="preserve"> Gastos de Administración y de Personal (10%).</w:t>
      </w:r>
    </w:p>
    <w:p w14:paraId="7ED6AD90" w14:textId="77777777" w:rsidR="00337291" w:rsidRPr="009F4D6D" w:rsidRDefault="00337291" w:rsidP="00337291">
      <w:pPr>
        <w:jc w:val="both"/>
        <w:rPr>
          <w:rFonts w:ascii="Nunito Sans" w:hAnsi="Nunito Sans" w:cs="Arial"/>
          <w:sz w:val="22"/>
          <w:szCs w:val="22"/>
        </w:rPr>
      </w:pPr>
      <m:oMath>
        <m:r>
          <w:rPr>
            <w:rFonts w:ascii="Cambria Math" w:hAnsi="Cambria Math" w:cs="Arial"/>
            <w:sz w:val="22"/>
            <w:szCs w:val="22"/>
          </w:rPr>
          <m:t>CI:</m:t>
        </m:r>
      </m:oMath>
      <w:r w:rsidRPr="009F4D6D">
        <w:rPr>
          <w:rFonts w:ascii="Nunito Sans" w:hAnsi="Nunito Sans" w:cs="Arial"/>
          <w:sz w:val="22"/>
          <w:szCs w:val="22"/>
        </w:rPr>
        <w:t xml:space="preserve"> Cargos de intermediación por venta del SOAT (8%)</w:t>
      </w:r>
      <w:r w:rsidRPr="009F4D6D">
        <w:rPr>
          <w:rStyle w:val="Refdenotaalpie"/>
          <w:rFonts w:ascii="Nunito Sans" w:hAnsi="Nunito Sans" w:cs="Arial"/>
          <w:sz w:val="22"/>
          <w:szCs w:val="22"/>
        </w:rPr>
        <w:footnoteReference w:id="29"/>
      </w:r>
      <w:r w:rsidRPr="009F4D6D">
        <w:rPr>
          <w:rFonts w:ascii="Nunito Sans" w:hAnsi="Nunito Sans" w:cs="Arial"/>
          <w:sz w:val="22"/>
          <w:szCs w:val="22"/>
        </w:rPr>
        <w:t>.</w:t>
      </w:r>
    </w:p>
    <w:p w14:paraId="0CCD6B6C" w14:textId="62E7F9EE" w:rsidR="00337291" w:rsidRPr="009F4D6D" w:rsidRDefault="00000000" w:rsidP="00337291">
      <w:pPr>
        <w:jc w:val="both"/>
        <w:rPr>
          <w:rFonts w:ascii="Nunito Sans" w:hAnsi="Nunito Sans" w:cs="Arial"/>
          <w:sz w:val="22"/>
          <w:szCs w:val="22"/>
        </w:rPr>
      </w:pPr>
      <m:oMath>
        <m:sSub>
          <m:sSubPr>
            <m:ctrlPr>
              <w:rPr>
                <w:rFonts w:ascii="Cambria Math" w:hAnsi="Cambria Math" w:cs="Arial"/>
                <w:i/>
                <w:sz w:val="22"/>
                <w:szCs w:val="22"/>
              </w:rPr>
            </m:ctrlPr>
          </m:sSubPr>
          <m:e>
            <m:r>
              <w:rPr>
                <w:rFonts w:ascii="Cambria Math" w:hAnsi="Cambria Math" w:cs="Arial"/>
                <w:sz w:val="22"/>
                <w:szCs w:val="22"/>
              </w:rPr>
              <m:t>T</m:t>
            </m:r>
          </m:e>
          <m:sub>
            <m:r>
              <w:rPr>
                <w:rFonts w:ascii="Cambria Math" w:hAnsi="Cambria Math" w:cs="Arial"/>
                <w:sz w:val="22"/>
                <w:szCs w:val="22"/>
              </w:rPr>
              <m:t>ADRES</m:t>
            </m:r>
          </m:sub>
        </m:sSub>
        <m:r>
          <w:rPr>
            <w:rFonts w:ascii="Cambria Math" w:hAnsi="Cambria Math" w:cs="Arial"/>
            <w:sz w:val="22"/>
            <w:szCs w:val="22"/>
          </w:rPr>
          <m:t>:</m:t>
        </m:r>
      </m:oMath>
      <w:r w:rsidR="00337291" w:rsidRPr="009F4D6D">
        <w:rPr>
          <w:rFonts w:ascii="Nunito Sans" w:hAnsi="Nunito Sans" w:cs="Arial"/>
          <w:sz w:val="22"/>
          <w:szCs w:val="22"/>
        </w:rPr>
        <w:t xml:space="preserve"> Transferencia a la ADRES (9</w:t>
      </w:r>
      <w:r w:rsidR="005F1421">
        <w:rPr>
          <w:rFonts w:ascii="Nunito Sans" w:hAnsi="Nunito Sans" w:cs="Arial"/>
          <w:sz w:val="22"/>
          <w:szCs w:val="22"/>
        </w:rPr>
        <w:t>,</w:t>
      </w:r>
      <w:r w:rsidR="00337291" w:rsidRPr="009F4D6D">
        <w:rPr>
          <w:rFonts w:ascii="Nunito Sans" w:hAnsi="Nunito Sans" w:cs="Arial"/>
          <w:sz w:val="22"/>
          <w:szCs w:val="22"/>
        </w:rPr>
        <w:t>5%)</w:t>
      </w:r>
      <w:r w:rsidR="00337291" w:rsidRPr="009F4D6D">
        <w:rPr>
          <w:rStyle w:val="Refdenotaalpie"/>
          <w:rFonts w:ascii="Nunito Sans" w:hAnsi="Nunito Sans" w:cs="Arial"/>
          <w:sz w:val="22"/>
          <w:szCs w:val="22"/>
        </w:rPr>
        <w:footnoteReference w:id="30"/>
      </w:r>
      <w:r w:rsidR="00337291" w:rsidRPr="009F4D6D">
        <w:rPr>
          <w:rFonts w:ascii="Nunito Sans" w:hAnsi="Nunito Sans" w:cs="Arial"/>
          <w:sz w:val="22"/>
          <w:szCs w:val="22"/>
        </w:rPr>
        <w:t>.</w:t>
      </w:r>
    </w:p>
    <w:p w14:paraId="7C5EBA9F" w14:textId="384BC5DF" w:rsidR="00892878" w:rsidRPr="005304C9" w:rsidRDefault="00000000" w:rsidP="009C41BB">
      <w:pPr>
        <w:jc w:val="both"/>
        <w:rPr>
          <w:rFonts w:ascii="Nunito Sans" w:hAnsi="Nunito Sans"/>
        </w:rPr>
      </w:pPr>
      <m:oMath>
        <m:sSub>
          <m:sSubPr>
            <m:ctrlPr>
              <w:rPr>
                <w:rFonts w:ascii="Cambria Math" w:hAnsi="Cambria Math" w:cs="Arial"/>
                <w:i/>
                <w:sz w:val="22"/>
                <w:szCs w:val="22"/>
              </w:rPr>
            </m:ctrlPr>
          </m:sSubPr>
          <m:e>
            <m:r>
              <w:rPr>
                <w:rFonts w:ascii="Cambria Math" w:hAnsi="Cambria Math" w:cs="Arial"/>
                <w:sz w:val="22"/>
                <w:szCs w:val="22"/>
              </w:rPr>
              <m:t>T</m:t>
            </m:r>
          </m:e>
          <m:sub>
            <m:r>
              <w:rPr>
                <w:rFonts w:ascii="Cambria Math" w:hAnsi="Cambria Math" w:cs="Arial"/>
                <w:sz w:val="22"/>
                <w:szCs w:val="22"/>
              </w:rPr>
              <m:t>ANSV</m:t>
            </m:r>
          </m:sub>
        </m:sSub>
        <m:r>
          <w:rPr>
            <w:rFonts w:ascii="Cambria Math" w:hAnsi="Cambria Math" w:cs="Arial"/>
            <w:sz w:val="22"/>
            <w:szCs w:val="22"/>
          </w:rPr>
          <m:t>:</m:t>
        </m:r>
      </m:oMath>
      <w:r w:rsidR="00337291" w:rsidRPr="009F4D6D">
        <w:rPr>
          <w:rFonts w:ascii="Nunito Sans" w:hAnsi="Nunito Sans" w:cs="Arial"/>
          <w:sz w:val="22"/>
          <w:szCs w:val="22"/>
        </w:rPr>
        <w:t xml:space="preserve"> Transferencia a la ANSV (3%).</w:t>
      </w:r>
    </w:p>
    <w:p w14:paraId="72FE2CD8" w14:textId="5D3AB576" w:rsidR="00BB609E" w:rsidRPr="005304C9" w:rsidRDefault="00BB609E" w:rsidP="00E35D8C">
      <w:pPr>
        <w:pStyle w:val="Ttulo1"/>
        <w:numPr>
          <w:ilvl w:val="0"/>
          <w:numId w:val="3"/>
        </w:numPr>
        <w:rPr>
          <w:rFonts w:ascii="Nunito Sans" w:hAnsi="Nunito Sans" w:cs="Arial"/>
          <w:b/>
          <w:color w:val="000000" w:themeColor="text1"/>
          <w:sz w:val="22"/>
          <w:szCs w:val="22"/>
        </w:rPr>
      </w:pPr>
      <w:bookmarkStart w:id="64" w:name="_Toc184992708"/>
      <w:r w:rsidRPr="005304C9">
        <w:rPr>
          <w:rFonts w:ascii="Nunito Sans" w:hAnsi="Nunito Sans" w:cs="Arial"/>
          <w:b/>
          <w:color w:val="000000" w:themeColor="text1"/>
          <w:sz w:val="22"/>
          <w:szCs w:val="22"/>
        </w:rPr>
        <w:t>Sistema de subsidios cruzados y ajuste tarifario.</w:t>
      </w:r>
      <w:bookmarkEnd w:id="64"/>
    </w:p>
    <w:p w14:paraId="74BB83A1" w14:textId="77777777" w:rsidR="009C41BB" w:rsidRPr="005304C9" w:rsidRDefault="009C41BB" w:rsidP="009C41BB">
      <w:pPr>
        <w:rPr>
          <w:rFonts w:ascii="Nunito Sans" w:hAnsi="Nunito Sans"/>
        </w:rPr>
      </w:pPr>
    </w:p>
    <w:p w14:paraId="4FC091BB" w14:textId="4A87C375" w:rsidR="006028BE" w:rsidRPr="005304C9" w:rsidRDefault="006E686A" w:rsidP="006E686A">
      <w:pPr>
        <w:jc w:val="both"/>
        <w:rPr>
          <w:rFonts w:ascii="Nunito Sans" w:hAnsi="Nunito Sans" w:cs="Arial"/>
          <w:sz w:val="22"/>
          <w:szCs w:val="22"/>
        </w:rPr>
      </w:pPr>
      <w:r w:rsidRPr="005304C9">
        <w:rPr>
          <w:rFonts w:ascii="Nunito Sans" w:hAnsi="Nunito Sans" w:cs="Arial"/>
          <w:sz w:val="22"/>
          <w:szCs w:val="22"/>
        </w:rPr>
        <w:t xml:space="preserve">La estructura tarifaria del ramo incluye mecanismos de compensación entre categorías (subsidios cruzados), por tal motivo los cambios en la participación de </w:t>
      </w:r>
      <w:proofErr w:type="gramStart"/>
      <w:r w:rsidRPr="005304C9" w:rsidDel="00F92AF0">
        <w:rPr>
          <w:rFonts w:ascii="Nunito Sans" w:hAnsi="Nunito Sans" w:cs="Arial"/>
          <w:sz w:val="22"/>
          <w:szCs w:val="22"/>
        </w:rPr>
        <w:t>las mismas</w:t>
      </w:r>
      <w:proofErr w:type="gramEnd"/>
      <w:r w:rsidRPr="005304C9">
        <w:rPr>
          <w:rFonts w:ascii="Nunito Sans" w:hAnsi="Nunito Sans" w:cs="Arial"/>
          <w:sz w:val="22"/>
          <w:szCs w:val="22"/>
        </w:rPr>
        <w:t xml:space="preserve"> influyen en los resultados del ramo. En efecto, las categorías subsidiadas (Motos, buses y busetas urbanos) han incrementado su participación en el parque automotor y presentan mayor siniestralidad que las categorías aportantes. En resumen, una categoría es subsidiada cuando </w:t>
      </w:r>
      <w:r w:rsidR="00D150B8" w:rsidRPr="005304C9">
        <w:rPr>
          <w:rFonts w:ascii="Nunito Sans" w:hAnsi="Nunito Sans" w:cs="Arial"/>
          <w:sz w:val="22"/>
          <w:szCs w:val="22"/>
        </w:rPr>
        <w:t>su</w:t>
      </w:r>
      <w:r w:rsidR="006028BE" w:rsidRPr="005304C9">
        <w:rPr>
          <w:rFonts w:ascii="Nunito Sans" w:hAnsi="Nunito Sans" w:cs="Arial"/>
          <w:sz w:val="22"/>
          <w:szCs w:val="22"/>
        </w:rPr>
        <w:t xml:space="preserve"> Prima pura de riesgo incorporando transferencias, gastos y cargos de intermediación </w:t>
      </w:r>
      <w:r w:rsidRPr="005304C9">
        <w:rPr>
          <w:rFonts w:ascii="Nunito Sans" w:hAnsi="Nunito Sans" w:cs="Arial"/>
          <w:sz w:val="22"/>
          <w:szCs w:val="22"/>
        </w:rPr>
        <w:t xml:space="preserve">es superior a </w:t>
      </w:r>
      <w:r w:rsidR="00D150B8" w:rsidRPr="005304C9">
        <w:rPr>
          <w:rFonts w:ascii="Nunito Sans" w:hAnsi="Nunito Sans" w:cs="Arial"/>
          <w:sz w:val="22"/>
          <w:szCs w:val="22"/>
        </w:rPr>
        <w:t xml:space="preserve">su </w:t>
      </w:r>
      <w:r w:rsidRPr="005304C9">
        <w:rPr>
          <w:rFonts w:ascii="Nunito Sans" w:hAnsi="Nunito Sans" w:cs="Arial"/>
          <w:sz w:val="22"/>
          <w:szCs w:val="22"/>
        </w:rPr>
        <w:t>prima vigente en el Anexo 1 del Título IV de la Parte II de la CBJ.</w:t>
      </w:r>
    </w:p>
    <w:p w14:paraId="52D57417" w14:textId="2CCC4E13" w:rsidR="006E686A" w:rsidRPr="005304C9" w:rsidRDefault="006E686A" w:rsidP="006E686A">
      <w:pPr>
        <w:jc w:val="both"/>
        <w:rPr>
          <w:rFonts w:ascii="Nunito Sans" w:hAnsi="Nunito Sans" w:cs="Arial"/>
          <w:sz w:val="22"/>
          <w:szCs w:val="22"/>
        </w:rPr>
      </w:pPr>
      <w:r w:rsidRPr="005304C9">
        <w:rPr>
          <w:rFonts w:ascii="Nunito Sans" w:hAnsi="Nunito Sans" w:cs="Arial"/>
          <w:sz w:val="22"/>
          <w:szCs w:val="22"/>
        </w:rPr>
        <w:t xml:space="preserve">Tomando en cuenta la participación por categoría, la cual se define a partir de la exposición determinada </w:t>
      </w:r>
      <w:r w:rsidR="000057F6" w:rsidRPr="005304C9">
        <w:rPr>
          <w:rFonts w:ascii="Nunito Sans" w:hAnsi="Nunito Sans" w:cs="Arial"/>
          <w:sz w:val="22"/>
          <w:szCs w:val="22"/>
        </w:rPr>
        <w:t>para 202</w:t>
      </w:r>
      <w:r w:rsidR="00FD227E" w:rsidRPr="005304C9">
        <w:rPr>
          <w:rFonts w:ascii="Nunito Sans" w:hAnsi="Nunito Sans" w:cs="Arial"/>
          <w:sz w:val="22"/>
          <w:szCs w:val="22"/>
        </w:rPr>
        <w:t>5</w:t>
      </w:r>
      <w:r w:rsidRPr="005304C9">
        <w:rPr>
          <w:rFonts w:ascii="Nunito Sans" w:hAnsi="Nunito Sans" w:cs="Arial"/>
          <w:sz w:val="22"/>
          <w:szCs w:val="22"/>
        </w:rPr>
        <w:t>, se calcula la prima incorporando transferencias, gastos y cargos de intermediación promedio (</w:t>
      </w:r>
      <m:oMath>
        <m:sSub>
          <m:sSubPr>
            <m:ctrlPr>
              <w:rPr>
                <w:rFonts w:ascii="Cambria Math" w:hAnsi="Cambria Math" w:cs="Arial"/>
                <w:i/>
                <w:sz w:val="22"/>
                <w:szCs w:val="22"/>
              </w:rPr>
            </m:ctrlPr>
          </m:sSubPr>
          <m:e>
            <m:r>
              <w:rPr>
                <w:rFonts w:ascii="Cambria Math" w:hAnsi="Cambria Math" w:cs="Arial"/>
                <w:sz w:val="22"/>
                <w:szCs w:val="22"/>
              </w:rPr>
              <m:t>PC</m:t>
            </m:r>
          </m:e>
          <m:sub>
            <m:r>
              <w:rPr>
                <w:rFonts w:ascii="Cambria Math" w:hAnsi="Cambria Math" w:cs="Arial"/>
                <w:sz w:val="22"/>
                <w:szCs w:val="22"/>
              </w:rPr>
              <m:t>2025</m:t>
            </m:r>
          </m:sub>
        </m:sSub>
      </m:oMath>
      <w:r w:rsidRPr="005304C9">
        <w:rPr>
          <w:rFonts w:ascii="Nunito Sans" w:hAnsi="Nunito Sans" w:cs="Arial"/>
          <w:sz w:val="22"/>
          <w:szCs w:val="22"/>
        </w:rPr>
        <w:t xml:space="preserve"> = valor promedio que cada vehículo debe pagar para </w:t>
      </w:r>
      <w:r w:rsidRPr="005304C9">
        <w:rPr>
          <w:rFonts w:ascii="Nunito Sans" w:hAnsi="Nunito Sans" w:cs="Arial"/>
          <w:sz w:val="22"/>
          <w:szCs w:val="22"/>
        </w:rPr>
        <w:lastRenderedPageBreak/>
        <w:t>sufragar los gastos, siniestros y aportes o transferencias) y obtenemos la siguiente expresión:</w:t>
      </w:r>
    </w:p>
    <w:p w14:paraId="61D389AB" w14:textId="7577726F" w:rsidR="006E686A" w:rsidRPr="005304C9" w:rsidRDefault="00000000" w:rsidP="006E686A">
      <w:pPr>
        <w:jc w:val="center"/>
        <w:rPr>
          <w:rFonts w:ascii="Nunito Sans" w:hAnsi="Nunito Sans"/>
          <w:sz w:val="24"/>
          <w:szCs w:val="24"/>
        </w:rPr>
      </w:pPr>
      <m:oMathPara>
        <m:oMath>
          <m:sSub>
            <m:sSubPr>
              <m:ctrlPr>
                <w:rPr>
                  <w:rFonts w:ascii="Cambria Math" w:hAnsi="Cambria Math"/>
                  <w:i/>
                  <w:sz w:val="24"/>
                </w:rPr>
              </m:ctrlPr>
            </m:sSubPr>
            <m:e>
              <m:r>
                <w:rPr>
                  <w:rFonts w:ascii="Cambria Math" w:hAnsi="Cambria Math"/>
                  <w:sz w:val="24"/>
                </w:rPr>
                <m:t>PC</m:t>
              </m:r>
            </m:e>
            <m:sub>
              <m:r>
                <w:rPr>
                  <w:rFonts w:ascii="Cambria Math" w:hAnsi="Cambria Math"/>
                  <w:sz w:val="24"/>
                </w:rPr>
                <m:t>2025</m:t>
              </m:r>
            </m:sub>
          </m:sSub>
          <m:r>
            <w:rPr>
              <w:rFonts w:ascii="Cambria Math" w:hAnsi="Cambria Math"/>
              <w:sz w:val="24"/>
            </w:rPr>
            <m:t>=</m:t>
          </m:r>
          <m:nary>
            <m:naryPr>
              <m:chr m:val="∑"/>
              <m:limLoc m:val="undOvr"/>
              <m:supHide m:val="1"/>
              <m:ctrlPr>
                <w:rPr>
                  <w:rFonts w:ascii="Cambria Math" w:hAnsi="Cambria Math"/>
                  <w:i/>
                  <w:sz w:val="24"/>
                </w:rPr>
              </m:ctrlPr>
            </m:naryPr>
            <m:sub>
              <m:r>
                <w:rPr>
                  <w:rFonts w:ascii="Cambria Math" w:hAnsi="Cambria Math"/>
                  <w:sz w:val="24"/>
                </w:rPr>
                <m:t>i</m:t>
              </m:r>
            </m:sub>
            <m:sup/>
            <m:e>
              <m:sSub>
                <m:sSubPr>
                  <m:ctrlPr>
                    <w:rPr>
                      <w:rFonts w:ascii="Cambria Math" w:hAnsi="Cambria Math"/>
                      <w:i/>
                      <w:sz w:val="24"/>
                    </w:rPr>
                  </m:ctrlPr>
                </m:sSubPr>
                <m:e>
                  <m:r>
                    <w:rPr>
                      <w:rFonts w:ascii="Cambria Math" w:hAnsi="Cambria Math"/>
                      <w:sz w:val="24"/>
                    </w:rPr>
                    <m:t>π</m:t>
                  </m:r>
                </m:e>
                <m:sub>
                  <m:r>
                    <w:rPr>
                      <w:rFonts w:ascii="Cambria Math" w:hAnsi="Cambria Math"/>
                      <w:sz w:val="24"/>
                    </w:rPr>
                    <m:t>2025</m:t>
                  </m:r>
                </m:sub>
              </m:sSub>
              <m:r>
                <w:rPr>
                  <w:rFonts w:ascii="Cambria Math" w:hAnsi="Cambria Math"/>
                  <w:sz w:val="24"/>
                </w:rPr>
                <m:t>(c)*</m:t>
              </m:r>
              <m:sSub>
                <m:sSubPr>
                  <m:ctrlPr>
                    <w:rPr>
                      <w:rFonts w:ascii="Cambria Math" w:hAnsi="Cambria Math"/>
                      <w:i/>
                      <w:sz w:val="24"/>
                    </w:rPr>
                  </m:ctrlPr>
                </m:sSubPr>
                <m:e>
                  <m:r>
                    <w:rPr>
                      <w:rFonts w:ascii="Cambria Math" w:hAnsi="Cambria Math"/>
                      <w:sz w:val="24"/>
                    </w:rPr>
                    <m:t>PC</m:t>
                  </m:r>
                </m:e>
                <m:sub>
                  <m:r>
                    <w:rPr>
                      <w:rFonts w:ascii="Cambria Math" w:hAnsi="Cambria Math"/>
                      <w:sz w:val="24"/>
                    </w:rPr>
                    <m:t>2025</m:t>
                  </m:r>
                </m:sub>
              </m:sSub>
              <m:r>
                <w:rPr>
                  <w:rFonts w:ascii="Cambria Math" w:hAnsi="Cambria Math"/>
                  <w:sz w:val="24"/>
                </w:rPr>
                <m:t>(c)</m:t>
              </m:r>
            </m:e>
          </m:nary>
        </m:oMath>
      </m:oMathPara>
    </w:p>
    <w:p w14:paraId="0ECB52F3" w14:textId="77777777" w:rsidR="00971421" w:rsidRPr="005304C9" w:rsidRDefault="006E686A" w:rsidP="006E686A">
      <w:pPr>
        <w:jc w:val="both"/>
        <w:rPr>
          <w:rFonts w:ascii="Nunito Sans" w:hAnsi="Nunito Sans" w:cs="Arial"/>
          <w:sz w:val="22"/>
          <w:szCs w:val="22"/>
        </w:rPr>
      </w:pPr>
      <w:r w:rsidRPr="005304C9">
        <w:rPr>
          <w:rFonts w:ascii="Nunito Sans" w:hAnsi="Nunito Sans" w:cs="Arial"/>
          <w:sz w:val="22"/>
          <w:szCs w:val="22"/>
        </w:rPr>
        <w:t>Siendo</w:t>
      </w:r>
      <w:r w:rsidR="00971421" w:rsidRPr="005304C9">
        <w:rPr>
          <w:rFonts w:ascii="Nunito Sans" w:hAnsi="Nunito Sans" w:cs="Arial"/>
          <w:sz w:val="22"/>
          <w:szCs w:val="22"/>
        </w:rPr>
        <w:t>,</w:t>
      </w:r>
    </w:p>
    <w:p w14:paraId="30DE9206" w14:textId="191C2B02" w:rsidR="00971421" w:rsidRPr="005304C9" w:rsidRDefault="00000000" w:rsidP="006E686A">
      <w:pPr>
        <w:jc w:val="both"/>
        <w:rPr>
          <w:rFonts w:ascii="Nunito Sans" w:hAnsi="Nunito Sans" w:cs="Arial"/>
          <w:sz w:val="22"/>
          <w:szCs w:val="22"/>
        </w:rPr>
      </w:pPr>
      <m:oMath>
        <m:sSub>
          <m:sSubPr>
            <m:ctrlPr>
              <w:rPr>
                <w:rFonts w:ascii="Cambria Math" w:hAnsi="Cambria Math" w:cs="Arial"/>
                <w:i/>
                <w:sz w:val="22"/>
                <w:szCs w:val="22"/>
              </w:rPr>
            </m:ctrlPr>
          </m:sSubPr>
          <m:e>
            <m:r>
              <w:rPr>
                <w:rFonts w:ascii="Cambria Math" w:hAnsi="Cambria Math" w:cs="Arial"/>
                <w:sz w:val="22"/>
                <w:szCs w:val="22"/>
              </w:rPr>
              <m:t>PC</m:t>
            </m:r>
          </m:e>
          <m:sub>
            <m:r>
              <w:rPr>
                <w:rFonts w:ascii="Cambria Math" w:hAnsi="Cambria Math" w:cs="Arial"/>
                <w:sz w:val="22"/>
                <w:szCs w:val="22"/>
              </w:rPr>
              <m:t>2025</m:t>
            </m:r>
          </m:sub>
        </m:sSub>
      </m:oMath>
      <w:r w:rsidR="006E686A" w:rsidRPr="005304C9">
        <w:rPr>
          <w:rFonts w:ascii="Nunito Sans" w:hAnsi="Nunito Sans" w:cs="Arial"/>
          <w:sz w:val="22"/>
          <w:szCs w:val="22"/>
        </w:rPr>
        <w:t xml:space="preserve"> la Prima incorporando transferencias, gastos y cargos de intermediación </w:t>
      </w:r>
      <w:r w:rsidR="00C103B6">
        <w:rPr>
          <w:rFonts w:ascii="Nunito Sans" w:hAnsi="Nunito Sans" w:cs="Arial"/>
          <w:sz w:val="22"/>
          <w:szCs w:val="22"/>
        </w:rPr>
        <w:t>a</w:t>
      </w:r>
      <w:r w:rsidR="006E686A" w:rsidRPr="005304C9">
        <w:rPr>
          <w:rFonts w:ascii="Nunito Sans" w:hAnsi="Nunito Sans" w:cs="Arial"/>
          <w:sz w:val="22"/>
          <w:szCs w:val="22"/>
        </w:rPr>
        <w:t xml:space="preserve">nual </w:t>
      </w:r>
      <w:r w:rsidR="00C103B6">
        <w:rPr>
          <w:rFonts w:ascii="Nunito Sans" w:hAnsi="Nunito Sans" w:cs="Arial"/>
          <w:sz w:val="22"/>
          <w:szCs w:val="22"/>
        </w:rPr>
        <w:t>p</w:t>
      </w:r>
      <w:r w:rsidR="006E686A" w:rsidRPr="005304C9">
        <w:rPr>
          <w:rFonts w:ascii="Nunito Sans" w:hAnsi="Nunito Sans" w:cs="Arial"/>
          <w:sz w:val="22"/>
          <w:szCs w:val="22"/>
        </w:rPr>
        <w:t>romedio</w:t>
      </w:r>
      <w:r w:rsidR="0078686A" w:rsidRPr="005304C9">
        <w:rPr>
          <w:rFonts w:ascii="Nunito Sans" w:hAnsi="Nunito Sans" w:cs="Arial"/>
          <w:sz w:val="22"/>
          <w:szCs w:val="22"/>
        </w:rPr>
        <w:t>,</w:t>
      </w:r>
      <w:r w:rsidR="006E686A" w:rsidRPr="005304C9">
        <w:rPr>
          <w:rFonts w:ascii="Nunito Sans" w:hAnsi="Nunito Sans" w:cs="Arial"/>
          <w:sz w:val="22"/>
          <w:szCs w:val="22"/>
        </w:rPr>
        <w:t xml:space="preserve"> y</w:t>
      </w:r>
    </w:p>
    <w:p w14:paraId="0B5553DE" w14:textId="50260858" w:rsidR="006E686A" w:rsidRPr="005304C9" w:rsidRDefault="00000000" w:rsidP="006E686A">
      <w:pPr>
        <w:jc w:val="both"/>
        <w:rPr>
          <w:rFonts w:ascii="Nunito Sans" w:hAnsi="Nunito Sans" w:cs="Arial"/>
          <w:sz w:val="22"/>
          <w:szCs w:val="22"/>
        </w:rPr>
      </w:pPr>
      <m:oMath>
        <m:sSub>
          <m:sSubPr>
            <m:ctrlPr>
              <w:rPr>
                <w:rFonts w:ascii="Cambria Math" w:hAnsi="Cambria Math" w:cs="Arial"/>
                <w:i/>
                <w:sz w:val="22"/>
                <w:szCs w:val="22"/>
              </w:rPr>
            </m:ctrlPr>
          </m:sSubPr>
          <m:e>
            <m:r>
              <w:rPr>
                <w:rFonts w:ascii="Cambria Math" w:hAnsi="Cambria Math" w:cs="Arial"/>
                <w:sz w:val="22"/>
                <w:szCs w:val="22"/>
              </w:rPr>
              <m:t>π</m:t>
            </m:r>
          </m:e>
          <m:sub>
            <m:r>
              <w:rPr>
                <w:rFonts w:ascii="Cambria Math" w:hAnsi="Cambria Math" w:cs="Arial"/>
                <w:sz w:val="22"/>
                <w:szCs w:val="22"/>
              </w:rPr>
              <m:t>2025</m:t>
            </m:r>
          </m:sub>
        </m:sSub>
        <m:r>
          <w:rPr>
            <w:rFonts w:ascii="Cambria Math" w:hAnsi="Cambria Math" w:cs="Arial"/>
            <w:sz w:val="22"/>
            <w:szCs w:val="22"/>
          </w:rPr>
          <m:t>(c)</m:t>
        </m:r>
      </m:oMath>
      <w:r w:rsidR="006E686A" w:rsidRPr="005304C9">
        <w:rPr>
          <w:rFonts w:ascii="Nunito Sans" w:hAnsi="Nunito Sans" w:cs="Arial"/>
          <w:sz w:val="22"/>
          <w:szCs w:val="22"/>
        </w:rPr>
        <w:t xml:space="preserve"> el porcentaje de participación para la categoría c en el año siguiente al periodo de estudio.</w:t>
      </w:r>
    </w:p>
    <w:p w14:paraId="637F30F5" w14:textId="210B2F29" w:rsidR="006E686A" w:rsidRPr="005304C9" w:rsidRDefault="006E686A" w:rsidP="006E686A">
      <w:pPr>
        <w:jc w:val="both"/>
        <w:rPr>
          <w:rFonts w:ascii="Nunito Sans" w:hAnsi="Nunito Sans" w:cs="Arial"/>
          <w:sz w:val="22"/>
          <w:szCs w:val="22"/>
        </w:rPr>
      </w:pPr>
      <w:r w:rsidRPr="005304C9">
        <w:rPr>
          <w:rFonts w:ascii="Nunito Sans" w:hAnsi="Nunito Sans" w:cs="Arial"/>
          <w:sz w:val="22"/>
          <w:szCs w:val="22"/>
        </w:rPr>
        <w:t xml:space="preserve">Sea </w:t>
      </w:r>
      <m:oMath>
        <m:sSub>
          <m:sSubPr>
            <m:ctrlPr>
              <w:rPr>
                <w:rFonts w:ascii="Cambria Math" w:hAnsi="Cambria Math" w:cs="Arial"/>
                <w:i/>
                <w:sz w:val="22"/>
                <w:szCs w:val="22"/>
              </w:rPr>
            </m:ctrlPr>
          </m:sSubPr>
          <m:e>
            <m:r>
              <w:rPr>
                <w:rFonts w:ascii="Cambria Math" w:hAnsi="Cambria Math" w:cs="Arial"/>
                <w:sz w:val="22"/>
                <w:szCs w:val="22"/>
              </w:rPr>
              <m:t>PC</m:t>
            </m:r>
          </m:e>
          <m:sub>
            <m:r>
              <w:rPr>
                <w:rFonts w:ascii="Cambria Math" w:hAnsi="Cambria Math" w:cs="Arial"/>
                <w:sz w:val="22"/>
                <w:szCs w:val="22"/>
              </w:rPr>
              <m:t>0</m:t>
            </m:r>
          </m:sub>
        </m:sSub>
      </m:oMath>
      <w:r w:rsidRPr="005304C9">
        <w:rPr>
          <w:rFonts w:ascii="Nunito Sans" w:hAnsi="Nunito Sans" w:cs="Arial"/>
          <w:sz w:val="22"/>
          <w:szCs w:val="22"/>
        </w:rPr>
        <w:t>, la Prima Comercial Promedio Anual de las tarifas establecidas en el Anexo 1 del Título IV de la Parte II de la CBJ</w:t>
      </w:r>
      <w:r w:rsidR="0078686A" w:rsidRPr="005304C9">
        <w:rPr>
          <w:rFonts w:ascii="Nunito Sans" w:hAnsi="Nunito Sans" w:cs="Arial"/>
          <w:sz w:val="22"/>
          <w:szCs w:val="22"/>
        </w:rPr>
        <w:t xml:space="preserve"> vigente a la realización del estudio</w:t>
      </w:r>
      <w:r w:rsidRPr="005304C9">
        <w:rPr>
          <w:rFonts w:ascii="Nunito Sans" w:hAnsi="Nunito Sans" w:cs="Arial"/>
          <w:sz w:val="22"/>
          <w:szCs w:val="22"/>
        </w:rPr>
        <w:t>, obtenida de acuerdo con la siguiente ecuación:</w:t>
      </w:r>
    </w:p>
    <w:p w14:paraId="21860185" w14:textId="5E1B006B" w:rsidR="006E686A" w:rsidRPr="005304C9" w:rsidRDefault="00000000" w:rsidP="006E686A">
      <w:pPr>
        <w:jc w:val="center"/>
        <w:rPr>
          <w:rFonts w:ascii="Nunito Sans" w:hAnsi="Nunito Sans" w:cs="Arial"/>
          <w:sz w:val="24"/>
          <w:szCs w:val="24"/>
        </w:rPr>
      </w:pPr>
      <m:oMathPara>
        <m:oMath>
          <m:sSub>
            <m:sSubPr>
              <m:ctrlPr>
                <w:rPr>
                  <w:rFonts w:ascii="Cambria Math" w:hAnsi="Cambria Math" w:cs="Arial"/>
                  <w:i/>
                  <w:sz w:val="24"/>
                </w:rPr>
              </m:ctrlPr>
            </m:sSubPr>
            <m:e>
              <m:r>
                <w:rPr>
                  <w:rFonts w:ascii="Cambria Math" w:hAnsi="Cambria Math" w:cs="Arial"/>
                  <w:sz w:val="24"/>
                </w:rPr>
                <m:t>PC</m:t>
              </m:r>
            </m:e>
            <m:sub>
              <m:r>
                <w:rPr>
                  <w:rFonts w:ascii="Cambria Math" w:hAnsi="Cambria Math" w:cs="Arial"/>
                  <w:sz w:val="24"/>
                </w:rPr>
                <m:t>0</m:t>
              </m:r>
            </m:sub>
          </m:sSub>
          <m:r>
            <w:rPr>
              <w:rFonts w:ascii="Cambria Math" w:hAnsi="Cambria Math" w:cs="Arial"/>
              <w:sz w:val="24"/>
            </w:rPr>
            <m:t>=</m:t>
          </m:r>
          <m:nary>
            <m:naryPr>
              <m:chr m:val="∑"/>
              <m:limLoc m:val="undOvr"/>
              <m:supHide m:val="1"/>
              <m:ctrlPr>
                <w:rPr>
                  <w:rFonts w:ascii="Cambria Math" w:hAnsi="Cambria Math" w:cs="Arial"/>
                  <w:i/>
                  <w:sz w:val="24"/>
                </w:rPr>
              </m:ctrlPr>
            </m:naryPr>
            <m:sub>
              <m:r>
                <w:rPr>
                  <w:rFonts w:ascii="Cambria Math" w:hAnsi="Cambria Math" w:cs="Arial"/>
                  <w:sz w:val="24"/>
                </w:rPr>
                <m:t>i</m:t>
              </m:r>
            </m:sub>
            <m:sup/>
            <m:e>
              <m:sSub>
                <m:sSubPr>
                  <m:ctrlPr>
                    <w:rPr>
                      <w:rFonts w:ascii="Cambria Math" w:hAnsi="Cambria Math" w:cs="Arial"/>
                      <w:i/>
                      <w:sz w:val="24"/>
                    </w:rPr>
                  </m:ctrlPr>
                </m:sSubPr>
                <m:e>
                  <m:r>
                    <w:rPr>
                      <w:rFonts w:ascii="Cambria Math" w:hAnsi="Cambria Math" w:cs="Arial"/>
                      <w:sz w:val="24"/>
                    </w:rPr>
                    <m:t>π</m:t>
                  </m:r>
                </m:e>
                <m:sub>
                  <m:r>
                    <w:rPr>
                      <w:rFonts w:ascii="Cambria Math" w:hAnsi="Cambria Math" w:cs="Arial"/>
                      <w:sz w:val="24"/>
                    </w:rPr>
                    <m:t>2025</m:t>
                  </m:r>
                </m:sub>
              </m:sSub>
              <m:r>
                <w:rPr>
                  <w:rFonts w:ascii="Cambria Math" w:hAnsi="Cambria Math" w:cs="Arial"/>
                  <w:sz w:val="24"/>
                </w:rPr>
                <m:t>(c)</m:t>
              </m:r>
            </m:e>
          </m:nary>
          <m:r>
            <w:rPr>
              <w:rFonts w:ascii="Cambria Math" w:hAnsi="Cambria Math" w:cs="Arial"/>
              <w:sz w:val="24"/>
            </w:rPr>
            <m:t>*</m:t>
          </m:r>
          <m:sSub>
            <m:sSubPr>
              <m:ctrlPr>
                <w:rPr>
                  <w:rFonts w:ascii="Cambria Math" w:hAnsi="Cambria Math" w:cs="Arial"/>
                  <w:i/>
                  <w:sz w:val="24"/>
                </w:rPr>
              </m:ctrlPr>
            </m:sSubPr>
            <m:e>
              <m:r>
                <w:rPr>
                  <w:rFonts w:ascii="Cambria Math" w:hAnsi="Cambria Math" w:cs="Arial"/>
                  <w:sz w:val="24"/>
                </w:rPr>
                <m:t>PC</m:t>
              </m:r>
            </m:e>
            <m:sub>
              <m:r>
                <w:rPr>
                  <w:rFonts w:ascii="Cambria Math" w:hAnsi="Cambria Math" w:cs="Arial"/>
                  <w:sz w:val="24"/>
                </w:rPr>
                <m:t>0</m:t>
              </m:r>
            </m:sub>
          </m:sSub>
          <m:r>
            <w:rPr>
              <w:rFonts w:ascii="Cambria Math" w:hAnsi="Cambria Math" w:cs="Arial"/>
              <w:sz w:val="24"/>
            </w:rPr>
            <m:t>(c)</m:t>
          </m:r>
        </m:oMath>
      </m:oMathPara>
    </w:p>
    <w:p w14:paraId="2CF50EFA" w14:textId="1051035C" w:rsidR="006E686A" w:rsidRPr="005304C9" w:rsidRDefault="006E686A" w:rsidP="006E686A">
      <w:pPr>
        <w:jc w:val="both"/>
        <w:rPr>
          <w:rFonts w:ascii="Nunito Sans" w:hAnsi="Nunito Sans" w:cs="Arial"/>
          <w:sz w:val="22"/>
          <w:szCs w:val="22"/>
        </w:rPr>
      </w:pPr>
      <w:r w:rsidRPr="005304C9">
        <w:rPr>
          <w:rFonts w:ascii="Nunito Sans" w:hAnsi="Nunito Sans" w:cs="Arial"/>
          <w:sz w:val="22"/>
          <w:szCs w:val="22"/>
        </w:rPr>
        <w:t xml:space="preserve">Donde </w:t>
      </w:r>
      <m:oMath>
        <m:sSub>
          <m:sSubPr>
            <m:ctrlPr>
              <w:rPr>
                <w:rFonts w:ascii="Cambria Math" w:hAnsi="Cambria Math" w:cs="Arial"/>
                <w:i/>
                <w:sz w:val="22"/>
                <w:szCs w:val="22"/>
              </w:rPr>
            </m:ctrlPr>
          </m:sSubPr>
          <m:e>
            <m:r>
              <w:rPr>
                <w:rFonts w:ascii="Cambria Math" w:hAnsi="Cambria Math" w:cs="Arial"/>
                <w:sz w:val="22"/>
                <w:szCs w:val="22"/>
              </w:rPr>
              <m:t>PC</m:t>
            </m:r>
          </m:e>
          <m:sub>
            <m:r>
              <w:rPr>
                <w:rFonts w:ascii="Cambria Math" w:hAnsi="Cambria Math" w:cs="Arial"/>
                <w:sz w:val="22"/>
                <w:szCs w:val="22"/>
              </w:rPr>
              <m:t>0</m:t>
            </m:r>
          </m:sub>
        </m:sSub>
        <m:r>
          <w:rPr>
            <w:rFonts w:ascii="Cambria Math" w:hAnsi="Cambria Math" w:cs="Arial"/>
            <w:sz w:val="22"/>
            <w:szCs w:val="22"/>
          </w:rPr>
          <m:t>(c)</m:t>
        </m:r>
      </m:oMath>
      <w:r w:rsidRPr="005304C9">
        <w:rPr>
          <w:rFonts w:ascii="Nunito Sans" w:hAnsi="Nunito Sans" w:cs="Arial"/>
          <w:sz w:val="22"/>
          <w:szCs w:val="22"/>
        </w:rPr>
        <w:t xml:space="preserve"> es la Prima Comercial Anual para la categoría </w:t>
      </w:r>
      <m:oMath>
        <m:r>
          <w:rPr>
            <w:rFonts w:ascii="Cambria Math" w:hAnsi="Cambria Math" w:cs="Arial"/>
            <w:sz w:val="22"/>
            <w:szCs w:val="22"/>
          </w:rPr>
          <m:t>c</m:t>
        </m:r>
      </m:oMath>
      <w:r w:rsidRPr="005304C9">
        <w:rPr>
          <w:rFonts w:ascii="Nunito Sans" w:hAnsi="Nunito Sans" w:cs="Arial"/>
          <w:sz w:val="22"/>
          <w:szCs w:val="22"/>
        </w:rPr>
        <w:t xml:space="preserve"> de</w:t>
      </w:r>
      <w:r w:rsidR="00FB7E07" w:rsidRPr="005304C9">
        <w:rPr>
          <w:rFonts w:ascii="Nunito Sans" w:hAnsi="Nunito Sans" w:cs="Arial"/>
          <w:sz w:val="22"/>
          <w:szCs w:val="22"/>
        </w:rPr>
        <w:t>finida en</w:t>
      </w:r>
      <w:r w:rsidRPr="005304C9">
        <w:rPr>
          <w:rFonts w:ascii="Nunito Sans" w:hAnsi="Nunito Sans" w:cs="Arial"/>
          <w:sz w:val="22"/>
          <w:szCs w:val="22"/>
        </w:rPr>
        <w:t xml:space="preserve"> las tarifas referenciadas en el anexo anteriormente mencionado.</w:t>
      </w:r>
    </w:p>
    <w:p w14:paraId="79A0C365" w14:textId="1A2BB4AF" w:rsidR="00382C90" w:rsidRPr="005304C9" w:rsidRDefault="00704D2E" w:rsidP="009C41BB">
      <w:pPr>
        <w:pStyle w:val="Ttulo2"/>
        <w:rPr>
          <w:rFonts w:ascii="Nunito Sans" w:hAnsi="Nunito Sans" w:cs="Arial"/>
          <w:b/>
          <w:color w:val="auto"/>
          <w:sz w:val="22"/>
          <w:szCs w:val="22"/>
        </w:rPr>
      </w:pPr>
      <w:bookmarkStart w:id="65" w:name="_Toc184992709"/>
      <w:r w:rsidRPr="005304C9">
        <w:rPr>
          <w:rFonts w:ascii="Nunito Sans" w:hAnsi="Nunito Sans" w:cs="Arial"/>
          <w:b/>
          <w:color w:val="auto"/>
          <w:sz w:val="22"/>
          <w:szCs w:val="22"/>
        </w:rPr>
        <w:t>4</w:t>
      </w:r>
      <w:r w:rsidR="009C41BB" w:rsidRPr="005304C9">
        <w:rPr>
          <w:rFonts w:ascii="Nunito Sans" w:hAnsi="Nunito Sans" w:cs="Arial"/>
          <w:b/>
          <w:color w:val="auto"/>
          <w:sz w:val="22"/>
          <w:szCs w:val="22"/>
        </w:rPr>
        <w:t xml:space="preserve">.1 </w:t>
      </w:r>
      <w:r w:rsidR="00382C90" w:rsidRPr="005304C9">
        <w:rPr>
          <w:rFonts w:ascii="Nunito Sans" w:hAnsi="Nunito Sans" w:cs="Arial"/>
          <w:b/>
          <w:color w:val="auto"/>
          <w:sz w:val="22"/>
          <w:szCs w:val="22"/>
        </w:rPr>
        <w:t>Cálculo de la suficiencia del ramo</w:t>
      </w:r>
      <w:bookmarkEnd w:id="65"/>
    </w:p>
    <w:p w14:paraId="68785C13" w14:textId="77777777" w:rsidR="009C41BB" w:rsidRPr="005304C9" w:rsidRDefault="009C41BB" w:rsidP="009C41BB">
      <w:pPr>
        <w:rPr>
          <w:rFonts w:ascii="Nunito Sans" w:hAnsi="Nunito Sans"/>
        </w:rPr>
      </w:pPr>
    </w:p>
    <w:p w14:paraId="0EFDF96B" w14:textId="5A2A6948" w:rsidR="00D75761" w:rsidRPr="005304C9" w:rsidRDefault="00D75761" w:rsidP="00D75761">
      <w:pPr>
        <w:jc w:val="both"/>
        <w:rPr>
          <w:rFonts w:ascii="Nunito Sans" w:hAnsi="Nunito Sans" w:cs="Arial"/>
          <w:sz w:val="22"/>
          <w:szCs w:val="22"/>
        </w:rPr>
      </w:pPr>
      <w:r w:rsidRPr="005304C9">
        <w:rPr>
          <w:rFonts w:ascii="Nunito Sans" w:hAnsi="Nunito Sans" w:cs="Arial"/>
          <w:sz w:val="22"/>
          <w:szCs w:val="22"/>
        </w:rPr>
        <w:t xml:space="preserve">Se entiende que las tarifas vigentes (en el Anexo 1 del Título IV de la Parte II de la CBJ a la fecha de realización del estudio) son suficientes si la Prima Comercial Promedio </w:t>
      </w:r>
      <m:oMath>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PC</m:t>
            </m:r>
          </m:e>
          <m:sub>
            <m:r>
              <w:rPr>
                <w:rFonts w:ascii="Cambria Math" w:hAnsi="Cambria Math" w:cs="Arial"/>
                <w:sz w:val="22"/>
                <w:szCs w:val="22"/>
              </w:rPr>
              <m:t>0</m:t>
            </m:r>
          </m:sub>
        </m:sSub>
      </m:oMath>
      <w:r w:rsidRPr="005304C9">
        <w:rPr>
          <w:rFonts w:ascii="Nunito Sans" w:hAnsi="Nunito Sans" w:cs="Arial"/>
          <w:sz w:val="22"/>
          <w:szCs w:val="22"/>
        </w:rPr>
        <w:t>), es igual o superior a la estimada</w:t>
      </w:r>
      <m:oMath>
        <m:r>
          <w:rPr>
            <w:rFonts w:ascii="Cambria Math" w:hAnsi="Cambria Math" w:cs="Arial"/>
            <w:sz w:val="22"/>
            <w:szCs w:val="22"/>
          </w:rPr>
          <m:t xml:space="preserve"> (</m:t>
        </m:r>
        <m:sSub>
          <m:sSubPr>
            <m:ctrlPr>
              <w:rPr>
                <w:rFonts w:ascii="Cambria Math" w:hAnsi="Cambria Math" w:cs="Arial"/>
                <w:i/>
                <w:sz w:val="22"/>
                <w:szCs w:val="22"/>
              </w:rPr>
            </m:ctrlPr>
          </m:sSubPr>
          <m:e>
            <m:r>
              <w:rPr>
                <w:rFonts w:ascii="Cambria Math" w:hAnsi="Cambria Math" w:cs="Arial"/>
                <w:sz w:val="22"/>
                <w:szCs w:val="22"/>
              </w:rPr>
              <m:t>PC</m:t>
            </m:r>
          </m:e>
          <m:sub>
            <m:r>
              <w:rPr>
                <w:rFonts w:ascii="Cambria Math" w:hAnsi="Cambria Math" w:cs="Arial"/>
                <w:sz w:val="22"/>
                <w:szCs w:val="22"/>
              </w:rPr>
              <m:t>2025</m:t>
            </m:r>
          </m:sub>
        </m:sSub>
        <m:r>
          <w:rPr>
            <w:rFonts w:ascii="Cambria Math" w:hAnsi="Cambria Math" w:cs="Arial"/>
            <w:sz w:val="22"/>
            <w:szCs w:val="22"/>
          </w:rPr>
          <m:t>)</m:t>
        </m:r>
      </m:oMath>
      <w:r w:rsidRPr="005304C9">
        <w:rPr>
          <w:rFonts w:ascii="Nunito Sans" w:hAnsi="Nunito Sans" w:cs="Arial"/>
          <w:sz w:val="22"/>
          <w:szCs w:val="22"/>
        </w:rPr>
        <w:t xml:space="preserve"> en el ejercicio actuarial que se describe en la nota técnica. En contraste, si la tarifa es inferior, la prima es insuficiente.</w:t>
      </w:r>
    </w:p>
    <w:p w14:paraId="6BB9795C" w14:textId="37E28210" w:rsidR="006E686A" w:rsidRPr="005304C9" w:rsidRDefault="006E686A" w:rsidP="006E686A">
      <w:pPr>
        <w:jc w:val="both"/>
        <w:rPr>
          <w:rFonts w:ascii="Nunito Sans" w:hAnsi="Nunito Sans" w:cs="Arial"/>
          <w:sz w:val="22"/>
          <w:szCs w:val="22"/>
        </w:rPr>
      </w:pPr>
      <w:r w:rsidRPr="005304C9">
        <w:rPr>
          <w:rFonts w:ascii="Nunito Sans" w:hAnsi="Nunito Sans" w:cs="Arial"/>
          <w:sz w:val="22"/>
          <w:szCs w:val="22"/>
        </w:rPr>
        <w:t>La suficiencia</w:t>
      </w:r>
      <w:r w:rsidR="00973DC7">
        <w:rPr>
          <w:rFonts w:ascii="Nunito Sans" w:hAnsi="Nunito Sans" w:cs="Arial"/>
          <w:sz w:val="22"/>
          <w:szCs w:val="22"/>
        </w:rPr>
        <w:t xml:space="preserve"> se calcula como:</w:t>
      </w:r>
      <w:r w:rsidRPr="005304C9">
        <w:rPr>
          <w:rFonts w:ascii="Nunito Sans" w:hAnsi="Nunito Sans" w:cs="Arial"/>
          <w:sz w:val="22"/>
          <w:szCs w:val="22"/>
        </w:rPr>
        <w:t xml:space="preserve"> </w:t>
      </w:r>
    </w:p>
    <w:p w14:paraId="4571B722" w14:textId="7CCCC09D" w:rsidR="006E686A" w:rsidRPr="005304C9" w:rsidRDefault="00001BB4" w:rsidP="006E686A">
      <w:pPr>
        <w:jc w:val="center"/>
        <w:rPr>
          <w:rFonts w:ascii="Nunito Sans" w:hAnsi="Nunito Sans" w:cs="Arial"/>
          <w:sz w:val="22"/>
          <w:szCs w:val="22"/>
        </w:rPr>
      </w:pPr>
      <m:oMathPara>
        <m:oMath>
          <m:r>
            <w:rPr>
              <w:rFonts w:ascii="Cambria Math" w:hAnsi="Cambria Math" w:cs="Arial"/>
              <w:sz w:val="22"/>
              <w:szCs w:val="22"/>
            </w:rPr>
            <m:t>x=</m:t>
          </m:r>
          <m:f>
            <m:fPr>
              <m:ctrlPr>
                <w:rPr>
                  <w:rFonts w:ascii="Cambria Math" w:hAnsi="Cambria Math" w:cs="Arial"/>
                  <w:i/>
                  <w:sz w:val="22"/>
                  <w:szCs w:val="22"/>
                </w:rPr>
              </m:ctrlPr>
            </m:fPr>
            <m:num>
              <m:sSub>
                <m:sSubPr>
                  <m:ctrlPr>
                    <w:rPr>
                      <w:rFonts w:ascii="Cambria Math" w:hAnsi="Cambria Math" w:cs="Arial"/>
                      <w:i/>
                      <w:sz w:val="22"/>
                      <w:szCs w:val="22"/>
                    </w:rPr>
                  </m:ctrlPr>
                </m:sSubPr>
                <m:e>
                  <m:r>
                    <w:rPr>
                      <w:rFonts w:ascii="Cambria Math" w:hAnsi="Cambria Math" w:cs="Arial"/>
                      <w:sz w:val="22"/>
                      <w:szCs w:val="22"/>
                    </w:rPr>
                    <m:t>PC</m:t>
                  </m:r>
                </m:e>
                <m:sub>
                  <m:r>
                    <w:rPr>
                      <w:rFonts w:ascii="Cambria Math" w:hAnsi="Cambria Math" w:cs="Arial"/>
                      <w:sz w:val="22"/>
                      <w:szCs w:val="22"/>
                    </w:rPr>
                    <m:t>0</m:t>
                  </m:r>
                </m:sub>
              </m:sSub>
              <m:r>
                <w:rPr>
                  <w:rFonts w:ascii="Cambria Math" w:hAnsi="Cambria Math" w:cs="Arial"/>
                  <w:sz w:val="22"/>
                  <w:szCs w:val="22"/>
                </w:rPr>
                <m:t>-</m:t>
              </m:r>
              <m:sSub>
                <m:sSubPr>
                  <m:ctrlPr>
                    <w:rPr>
                      <w:rFonts w:ascii="Cambria Math" w:hAnsi="Cambria Math" w:cs="Arial"/>
                      <w:i/>
                      <w:sz w:val="22"/>
                      <w:szCs w:val="22"/>
                    </w:rPr>
                  </m:ctrlPr>
                </m:sSubPr>
                <m:e>
                  <m:r>
                    <w:rPr>
                      <w:rFonts w:ascii="Cambria Math" w:hAnsi="Cambria Math" w:cs="Arial"/>
                      <w:sz w:val="22"/>
                      <w:szCs w:val="22"/>
                    </w:rPr>
                    <m:t>PC</m:t>
                  </m:r>
                </m:e>
                <m:sub>
                  <m:r>
                    <w:rPr>
                      <w:rFonts w:ascii="Cambria Math" w:hAnsi="Cambria Math" w:cs="Arial"/>
                      <w:sz w:val="22"/>
                      <w:szCs w:val="22"/>
                    </w:rPr>
                    <m:t>2025</m:t>
                  </m:r>
                </m:sub>
              </m:sSub>
            </m:num>
            <m:den>
              <m:sSub>
                <m:sSubPr>
                  <m:ctrlPr>
                    <w:rPr>
                      <w:rFonts w:ascii="Cambria Math" w:hAnsi="Cambria Math" w:cs="Arial"/>
                      <w:i/>
                      <w:sz w:val="22"/>
                      <w:szCs w:val="22"/>
                    </w:rPr>
                  </m:ctrlPr>
                </m:sSubPr>
                <m:e>
                  <m:r>
                    <w:rPr>
                      <w:rFonts w:ascii="Cambria Math" w:hAnsi="Cambria Math" w:cs="Arial"/>
                      <w:sz w:val="22"/>
                      <w:szCs w:val="22"/>
                    </w:rPr>
                    <m:t>PC</m:t>
                  </m:r>
                </m:e>
                <m:sub>
                  <m:r>
                    <w:rPr>
                      <w:rFonts w:ascii="Cambria Math" w:hAnsi="Cambria Math" w:cs="Arial"/>
                      <w:sz w:val="22"/>
                      <w:szCs w:val="22"/>
                    </w:rPr>
                    <m:t>0</m:t>
                  </m:r>
                </m:sub>
              </m:sSub>
            </m:den>
          </m:f>
        </m:oMath>
      </m:oMathPara>
    </w:p>
    <w:p w14:paraId="368B5ECE" w14:textId="77777777" w:rsidR="006E686A" w:rsidRPr="005304C9" w:rsidRDefault="006E686A" w:rsidP="006E686A">
      <w:pPr>
        <w:jc w:val="both"/>
        <w:rPr>
          <w:rFonts w:ascii="Nunito Sans" w:hAnsi="Nunito Sans" w:cs="Arial"/>
          <w:sz w:val="22"/>
          <w:szCs w:val="22"/>
        </w:rPr>
      </w:pPr>
      <w:r w:rsidRPr="005304C9">
        <w:rPr>
          <w:rFonts w:ascii="Nunito Sans" w:hAnsi="Nunito Sans" w:cs="Arial"/>
          <w:sz w:val="22"/>
          <w:szCs w:val="22"/>
        </w:rPr>
        <w:t>Donde:</w:t>
      </w:r>
    </w:p>
    <w:p w14:paraId="1BC0DB4E" w14:textId="56063CE5" w:rsidR="006E686A" w:rsidRPr="005304C9" w:rsidRDefault="006E686A" w:rsidP="006E686A">
      <w:pPr>
        <w:jc w:val="both"/>
        <w:rPr>
          <w:rFonts w:ascii="Nunito Sans" w:hAnsi="Nunito Sans" w:cs="Arial"/>
          <w:sz w:val="22"/>
          <w:szCs w:val="22"/>
        </w:rPr>
      </w:pPr>
      <m:oMath>
        <m:r>
          <w:rPr>
            <w:rFonts w:ascii="Cambria Math" w:hAnsi="Cambria Math" w:cs="Arial"/>
            <w:sz w:val="22"/>
            <w:szCs w:val="22"/>
          </w:rPr>
          <m:t xml:space="preserve">x </m:t>
        </m:r>
      </m:oMath>
      <w:r w:rsidRPr="005304C9">
        <w:rPr>
          <w:rFonts w:ascii="Nunito Sans" w:hAnsi="Nunito Sans" w:cs="Arial"/>
          <w:sz w:val="22"/>
          <w:szCs w:val="22"/>
        </w:rPr>
        <w:t xml:space="preserve">: Corresponde al margen de suficiencia para </w:t>
      </w:r>
      <w:r w:rsidR="00EB6552" w:rsidRPr="005304C9">
        <w:rPr>
          <w:rFonts w:ascii="Nunito Sans" w:hAnsi="Nunito Sans" w:cs="Arial"/>
          <w:sz w:val="22"/>
          <w:szCs w:val="22"/>
        </w:rPr>
        <w:t>202</w:t>
      </w:r>
      <w:r w:rsidR="00CF3CA7" w:rsidRPr="005304C9">
        <w:rPr>
          <w:rFonts w:ascii="Nunito Sans" w:hAnsi="Nunito Sans" w:cs="Arial"/>
          <w:sz w:val="22"/>
          <w:szCs w:val="22"/>
        </w:rPr>
        <w:t>5</w:t>
      </w:r>
      <w:r w:rsidRPr="005304C9">
        <w:rPr>
          <w:rFonts w:ascii="Nunito Sans" w:hAnsi="Nunito Sans" w:cs="Arial"/>
          <w:sz w:val="22"/>
          <w:szCs w:val="22"/>
        </w:rPr>
        <w:t>.</w:t>
      </w:r>
    </w:p>
    <w:p w14:paraId="50AA0A57" w14:textId="4FD3C4F1" w:rsidR="006E686A" w:rsidRPr="005304C9" w:rsidRDefault="00000000" w:rsidP="006E686A">
      <w:pPr>
        <w:jc w:val="both"/>
        <w:rPr>
          <w:rFonts w:ascii="Nunito Sans" w:hAnsi="Nunito Sans" w:cs="Arial"/>
          <w:sz w:val="22"/>
          <w:szCs w:val="22"/>
        </w:rPr>
      </w:pPr>
      <m:oMath>
        <m:sSub>
          <m:sSubPr>
            <m:ctrlPr>
              <w:rPr>
                <w:rFonts w:ascii="Cambria Math" w:hAnsi="Cambria Math" w:cs="Arial"/>
                <w:i/>
                <w:sz w:val="22"/>
                <w:szCs w:val="22"/>
              </w:rPr>
            </m:ctrlPr>
          </m:sSubPr>
          <m:e>
            <m:r>
              <w:rPr>
                <w:rFonts w:ascii="Cambria Math" w:hAnsi="Cambria Math" w:cs="Arial"/>
                <w:sz w:val="22"/>
                <w:szCs w:val="22"/>
              </w:rPr>
              <m:t>PC</m:t>
            </m:r>
          </m:e>
          <m:sub>
            <m:r>
              <w:rPr>
                <w:rFonts w:ascii="Cambria Math" w:hAnsi="Cambria Math" w:cs="Arial"/>
                <w:sz w:val="22"/>
                <w:szCs w:val="22"/>
              </w:rPr>
              <m:t>0</m:t>
            </m:r>
          </m:sub>
        </m:sSub>
        <m:r>
          <w:rPr>
            <w:rFonts w:ascii="Cambria Math" w:hAnsi="Cambria Math" w:cs="Arial"/>
            <w:sz w:val="22"/>
            <w:szCs w:val="22"/>
          </w:rPr>
          <m:t>:</m:t>
        </m:r>
      </m:oMath>
      <w:r w:rsidR="006E686A" w:rsidRPr="005304C9">
        <w:rPr>
          <w:rFonts w:ascii="Nunito Sans" w:hAnsi="Nunito Sans" w:cs="Arial"/>
          <w:sz w:val="22"/>
          <w:szCs w:val="22"/>
        </w:rPr>
        <w:t xml:space="preserve"> Prima Comercial Promedio Anual de las tarifas establecidas en el Anexo 1 del Título IV de la Parte II de la CBJ </w:t>
      </w:r>
      <w:r w:rsidR="00AC5730" w:rsidRPr="005304C9">
        <w:rPr>
          <w:rFonts w:ascii="Nunito Sans" w:hAnsi="Nunito Sans" w:cs="Arial"/>
          <w:sz w:val="22"/>
          <w:szCs w:val="22"/>
        </w:rPr>
        <w:t>vigentes a la fecha de realización del estudio</w:t>
      </w:r>
      <w:r w:rsidR="006E686A" w:rsidRPr="005304C9">
        <w:rPr>
          <w:rFonts w:ascii="Nunito Sans" w:hAnsi="Nunito Sans" w:cs="Arial"/>
          <w:sz w:val="22"/>
          <w:szCs w:val="22"/>
        </w:rPr>
        <w:t>.</w:t>
      </w:r>
    </w:p>
    <w:p w14:paraId="4FA8849E" w14:textId="68EB4FBA" w:rsidR="006E686A" w:rsidRPr="005304C9" w:rsidRDefault="00000000" w:rsidP="00EB6552">
      <w:pPr>
        <w:jc w:val="both"/>
        <w:rPr>
          <w:rFonts w:ascii="Nunito Sans" w:hAnsi="Nunito Sans" w:cs="Arial"/>
          <w:sz w:val="22"/>
          <w:szCs w:val="22"/>
        </w:rPr>
      </w:pPr>
      <m:oMath>
        <m:sSub>
          <m:sSubPr>
            <m:ctrlPr>
              <w:rPr>
                <w:rFonts w:ascii="Cambria Math" w:hAnsi="Cambria Math" w:cs="Arial"/>
                <w:i/>
                <w:sz w:val="22"/>
                <w:szCs w:val="22"/>
              </w:rPr>
            </m:ctrlPr>
          </m:sSubPr>
          <m:e>
            <m:r>
              <w:rPr>
                <w:rFonts w:ascii="Cambria Math" w:hAnsi="Cambria Math" w:cs="Arial"/>
                <w:sz w:val="22"/>
                <w:szCs w:val="22"/>
              </w:rPr>
              <m:t>PC</m:t>
            </m:r>
          </m:e>
          <m:sub>
            <m:r>
              <w:rPr>
                <w:rFonts w:ascii="Cambria Math" w:hAnsi="Cambria Math" w:cs="Arial"/>
                <w:sz w:val="22"/>
                <w:szCs w:val="22"/>
              </w:rPr>
              <m:t>2025</m:t>
            </m:r>
          </m:sub>
        </m:sSub>
      </m:oMath>
      <w:r w:rsidR="006E686A" w:rsidRPr="005304C9">
        <w:rPr>
          <w:rFonts w:ascii="Nunito Sans" w:hAnsi="Nunito Sans" w:cs="Arial"/>
          <w:sz w:val="22"/>
          <w:szCs w:val="22"/>
        </w:rPr>
        <w:t xml:space="preserve">: Prima incorporando transferencias, gastos y cargos de intermediación promedio estimada, entendida como el valor promedio que debería pagar cada vehículo para sufragar los gastos, siniestros y aportes o transferencias en </w:t>
      </w:r>
      <w:r w:rsidR="00EB6552" w:rsidRPr="005304C9">
        <w:rPr>
          <w:rFonts w:ascii="Nunito Sans" w:hAnsi="Nunito Sans" w:cs="Arial"/>
          <w:sz w:val="22"/>
          <w:szCs w:val="22"/>
        </w:rPr>
        <w:t>202</w:t>
      </w:r>
      <w:r w:rsidR="00CF3CA7" w:rsidRPr="005304C9">
        <w:rPr>
          <w:rFonts w:ascii="Nunito Sans" w:hAnsi="Nunito Sans" w:cs="Arial"/>
          <w:sz w:val="22"/>
          <w:szCs w:val="22"/>
        </w:rPr>
        <w:t>5</w:t>
      </w:r>
      <w:r w:rsidR="006E686A" w:rsidRPr="005304C9">
        <w:rPr>
          <w:rFonts w:ascii="Nunito Sans" w:hAnsi="Nunito Sans" w:cs="Arial"/>
          <w:sz w:val="22"/>
          <w:szCs w:val="22"/>
        </w:rPr>
        <w:t>.</w:t>
      </w:r>
    </w:p>
    <w:p w14:paraId="6A3D9A55" w14:textId="014C425C" w:rsidR="001F6445" w:rsidRPr="005304C9" w:rsidRDefault="00EB6552" w:rsidP="001F6445">
      <w:pPr>
        <w:jc w:val="both"/>
        <w:rPr>
          <w:rFonts w:ascii="Nunito Sans" w:hAnsi="Nunito Sans" w:cs="Arial"/>
          <w:sz w:val="22"/>
          <w:szCs w:val="22"/>
        </w:rPr>
      </w:pPr>
      <w:r w:rsidRPr="005304C9">
        <w:rPr>
          <w:rFonts w:ascii="Nunito Sans" w:hAnsi="Nunito Sans" w:cs="Arial"/>
          <w:sz w:val="22"/>
          <w:szCs w:val="22"/>
        </w:rPr>
        <w:lastRenderedPageBreak/>
        <w:t xml:space="preserve">Este cálculo da como resultado una </w:t>
      </w:r>
      <w:r w:rsidR="00B92BEA" w:rsidRPr="00513FCD">
        <w:rPr>
          <w:rFonts w:ascii="Nunito Sans" w:hAnsi="Nunito Sans" w:cs="Arial"/>
          <w:sz w:val="22"/>
          <w:szCs w:val="22"/>
        </w:rPr>
        <w:t xml:space="preserve">suficiencia </w:t>
      </w:r>
      <w:r w:rsidRPr="00513FCD">
        <w:rPr>
          <w:rFonts w:ascii="Nunito Sans" w:hAnsi="Nunito Sans" w:cs="Arial"/>
          <w:sz w:val="22"/>
          <w:szCs w:val="22"/>
        </w:rPr>
        <w:t xml:space="preserve">de </w:t>
      </w:r>
      <w:r w:rsidR="001D2F18">
        <w:rPr>
          <w:rFonts w:ascii="Nunito Sans" w:hAnsi="Nunito Sans" w:cs="Arial"/>
          <w:sz w:val="22"/>
          <w:szCs w:val="22"/>
        </w:rPr>
        <w:t>6,42</w:t>
      </w:r>
      <w:r w:rsidRPr="00513FCD">
        <w:rPr>
          <w:rFonts w:ascii="Nunito Sans" w:hAnsi="Nunito Sans" w:cs="Arial"/>
          <w:sz w:val="22"/>
          <w:szCs w:val="22"/>
        </w:rPr>
        <w:t>%</w:t>
      </w:r>
      <w:r w:rsidR="001D2F18">
        <w:rPr>
          <w:rFonts w:ascii="Nunito Sans" w:hAnsi="Nunito Sans" w:cs="Arial"/>
          <w:sz w:val="22"/>
          <w:szCs w:val="22"/>
        </w:rPr>
        <w:t xml:space="preserve"> después de realizar el ajuste tarifario con la variación de la UVT para las categorías de rango diferencial por riesgo de las que trata</w:t>
      </w:r>
      <w:r w:rsidR="003A5093">
        <w:rPr>
          <w:rFonts w:ascii="Nunito Sans" w:hAnsi="Nunito Sans" w:cs="Arial"/>
          <w:sz w:val="22"/>
          <w:szCs w:val="22"/>
        </w:rPr>
        <w:t xml:space="preserve"> el Decreto 2497 de 2022 </w:t>
      </w:r>
      <w:r w:rsidR="002359A6">
        <w:rPr>
          <w:rFonts w:ascii="Nunito Sans" w:hAnsi="Nunito Sans" w:cs="Arial"/>
          <w:sz w:val="22"/>
          <w:szCs w:val="22"/>
        </w:rPr>
        <w:t xml:space="preserve">tal como </w:t>
      </w:r>
      <w:r w:rsidR="003A5093">
        <w:rPr>
          <w:rFonts w:ascii="Nunito Sans" w:hAnsi="Nunito Sans" w:cs="Arial"/>
          <w:sz w:val="22"/>
          <w:szCs w:val="22"/>
        </w:rPr>
        <w:t xml:space="preserve">se muestra </w:t>
      </w:r>
      <w:r w:rsidR="002359A6">
        <w:rPr>
          <w:rFonts w:ascii="Nunito Sans" w:hAnsi="Nunito Sans" w:cs="Arial"/>
          <w:sz w:val="22"/>
          <w:szCs w:val="22"/>
        </w:rPr>
        <w:t>en la sección 4.2</w:t>
      </w:r>
      <w:r w:rsidR="001F6445" w:rsidRPr="00513FCD">
        <w:rPr>
          <w:rFonts w:ascii="Nunito Sans" w:hAnsi="Nunito Sans" w:cs="Arial"/>
          <w:sz w:val="22"/>
          <w:szCs w:val="22"/>
        </w:rPr>
        <w:t>.</w:t>
      </w:r>
    </w:p>
    <w:p w14:paraId="58569096" w14:textId="70420CC4" w:rsidR="001F6445" w:rsidRPr="005304C9" w:rsidRDefault="00704D2E" w:rsidP="009C41BB">
      <w:pPr>
        <w:pStyle w:val="Ttulo2"/>
        <w:rPr>
          <w:rFonts w:ascii="Nunito Sans" w:hAnsi="Nunito Sans" w:cs="Arial"/>
          <w:b/>
          <w:color w:val="auto"/>
          <w:sz w:val="22"/>
          <w:szCs w:val="22"/>
        </w:rPr>
      </w:pPr>
      <w:bookmarkStart w:id="66" w:name="_Toc184992710"/>
      <w:r w:rsidRPr="005304C9">
        <w:rPr>
          <w:rFonts w:ascii="Nunito Sans" w:hAnsi="Nunito Sans" w:cs="Arial"/>
          <w:b/>
          <w:color w:val="auto"/>
          <w:sz w:val="22"/>
          <w:szCs w:val="22"/>
        </w:rPr>
        <w:t>4</w:t>
      </w:r>
      <w:r w:rsidR="009C41BB" w:rsidRPr="005304C9">
        <w:rPr>
          <w:rFonts w:ascii="Nunito Sans" w:hAnsi="Nunito Sans" w:cs="Arial"/>
          <w:b/>
          <w:color w:val="auto"/>
          <w:sz w:val="22"/>
          <w:szCs w:val="22"/>
        </w:rPr>
        <w:t xml:space="preserve">.2 </w:t>
      </w:r>
      <w:r w:rsidR="001F6445" w:rsidRPr="005304C9">
        <w:rPr>
          <w:rFonts w:ascii="Nunito Sans" w:hAnsi="Nunito Sans" w:cs="Arial"/>
          <w:b/>
          <w:color w:val="auto"/>
          <w:sz w:val="22"/>
          <w:szCs w:val="22"/>
        </w:rPr>
        <w:t>Ajuste tarifario</w:t>
      </w:r>
      <w:bookmarkEnd w:id="66"/>
    </w:p>
    <w:p w14:paraId="1D32D5AD" w14:textId="77777777" w:rsidR="009C41BB" w:rsidRPr="005304C9" w:rsidRDefault="009C41BB" w:rsidP="009C41BB">
      <w:pPr>
        <w:rPr>
          <w:rFonts w:ascii="Nunito Sans" w:hAnsi="Nunito Sans"/>
        </w:rPr>
      </w:pPr>
    </w:p>
    <w:p w14:paraId="5762D2A9" w14:textId="1BAA3393" w:rsidR="002720A8" w:rsidRPr="005304C9" w:rsidRDefault="00D70B52" w:rsidP="002720A8">
      <w:pPr>
        <w:jc w:val="both"/>
        <w:rPr>
          <w:rFonts w:ascii="Nunito Sans" w:hAnsi="Nunito Sans" w:cs="Arial"/>
          <w:sz w:val="22"/>
          <w:szCs w:val="22"/>
        </w:rPr>
      </w:pPr>
      <w:r w:rsidRPr="005304C9">
        <w:rPr>
          <w:rFonts w:ascii="Nunito Sans" w:hAnsi="Nunito Sans" w:cs="Arial"/>
          <w:sz w:val="22"/>
          <w:szCs w:val="22"/>
        </w:rPr>
        <w:t>De acuerdo con</w:t>
      </w:r>
      <w:r w:rsidR="002720A8" w:rsidRPr="005304C9">
        <w:rPr>
          <w:rFonts w:ascii="Nunito Sans" w:hAnsi="Nunito Sans" w:cs="Arial"/>
          <w:sz w:val="22"/>
          <w:szCs w:val="22"/>
        </w:rPr>
        <w:t xml:space="preserve"> lo establecido en la nota técnica, cuando la suficiencia sea diferente de 0% se deberá ajustar la tarifa de la siguiente forma: si es negativa se realiza un ajuste al alza de las tarifas, si es positiva se ajusta a la baja. En caso de que sea igual a cero se mantienen inalteradas. En la determinación de la suficiencia se tendrán en cuenta las disposiciones del Decreto </w:t>
      </w:r>
      <w:r w:rsidR="00BE2A67" w:rsidRPr="005304C9">
        <w:rPr>
          <w:rFonts w:ascii="Nunito Sans" w:hAnsi="Nunito Sans" w:cs="Arial"/>
          <w:sz w:val="22"/>
          <w:szCs w:val="22"/>
        </w:rPr>
        <w:t>2312</w:t>
      </w:r>
      <w:r w:rsidR="002720A8" w:rsidRPr="005304C9">
        <w:rPr>
          <w:rFonts w:ascii="Nunito Sans" w:hAnsi="Nunito Sans" w:cs="Arial"/>
          <w:sz w:val="22"/>
          <w:szCs w:val="22"/>
        </w:rPr>
        <w:t xml:space="preserve"> de 2023 respecto de las tarifas aplicables a las categorías de vehículos con rango diferencial por riesgo.</w:t>
      </w:r>
    </w:p>
    <w:p w14:paraId="19C40290" w14:textId="3151A6E6" w:rsidR="00A20884" w:rsidRPr="00B95F95" w:rsidRDefault="00DC38E9" w:rsidP="00DB004B">
      <w:pPr>
        <w:jc w:val="both"/>
        <w:rPr>
          <w:rFonts w:ascii="Nunito Sans" w:hAnsi="Nunito Sans" w:cs="Arial"/>
          <w:sz w:val="22"/>
          <w:szCs w:val="22"/>
        </w:rPr>
      </w:pPr>
      <w:r w:rsidRPr="005304C9">
        <w:rPr>
          <w:rFonts w:ascii="Nunito Sans" w:hAnsi="Nunito Sans" w:cs="Arial"/>
          <w:sz w:val="22"/>
          <w:szCs w:val="22"/>
        </w:rPr>
        <w:t>P</w:t>
      </w:r>
      <w:r w:rsidR="002720A8" w:rsidRPr="005304C9">
        <w:rPr>
          <w:rFonts w:ascii="Nunito Sans" w:hAnsi="Nunito Sans" w:cs="Arial"/>
          <w:sz w:val="22"/>
          <w:szCs w:val="22"/>
        </w:rPr>
        <w:t xml:space="preserve">ara determinar el porcentaje de suficiencia requerido para dar cumplimiento a las disposiciones del Decreto </w:t>
      </w:r>
      <w:r w:rsidR="00BE2A67" w:rsidRPr="005304C9">
        <w:rPr>
          <w:rFonts w:ascii="Nunito Sans" w:hAnsi="Nunito Sans" w:cs="Arial"/>
          <w:sz w:val="22"/>
          <w:szCs w:val="22"/>
        </w:rPr>
        <w:t>2312</w:t>
      </w:r>
      <w:r w:rsidR="002720A8" w:rsidRPr="005304C9">
        <w:rPr>
          <w:rFonts w:ascii="Nunito Sans" w:hAnsi="Nunito Sans" w:cs="Arial"/>
          <w:sz w:val="22"/>
          <w:szCs w:val="22"/>
        </w:rPr>
        <w:t xml:space="preserve"> de 2023 respecto de las categorías de rango diferencial por riesgo, se definen las tarifas para dichas categorías que aplicarán en </w:t>
      </w:r>
      <w:r w:rsidR="00A5078A" w:rsidRPr="005304C9">
        <w:rPr>
          <w:rFonts w:ascii="Nunito Sans" w:hAnsi="Nunito Sans" w:cs="Arial"/>
          <w:sz w:val="22"/>
          <w:szCs w:val="22"/>
        </w:rPr>
        <w:t xml:space="preserve">2025 </w:t>
      </w:r>
      <w:r w:rsidR="007A6E45" w:rsidRPr="005304C9">
        <w:rPr>
          <w:rFonts w:ascii="Nunito Sans" w:hAnsi="Nunito Sans" w:cs="Arial"/>
          <w:sz w:val="22"/>
          <w:szCs w:val="22"/>
        </w:rPr>
        <w:t>de acuerdo con la tabla 4.</w:t>
      </w:r>
    </w:p>
    <w:p w14:paraId="1F3E68FD" w14:textId="77777777" w:rsidR="00A20884" w:rsidRPr="00B95F95" w:rsidRDefault="00A20884" w:rsidP="00A20884">
      <w:pPr>
        <w:spacing w:after="0" w:line="240" w:lineRule="auto"/>
        <w:jc w:val="both"/>
        <w:rPr>
          <w:rFonts w:ascii="Nunito Sans" w:hAnsi="Nunito Sans" w:cs="Arial"/>
          <w:sz w:val="22"/>
          <w:szCs w:val="22"/>
          <w:highlight w:val="yellow"/>
        </w:rPr>
      </w:pPr>
    </w:p>
    <w:p w14:paraId="384E7F76" w14:textId="14BA2FDD" w:rsidR="00A20884" w:rsidRPr="00B95F95" w:rsidRDefault="00A20884" w:rsidP="00A20884">
      <w:pPr>
        <w:jc w:val="center"/>
        <w:rPr>
          <w:rFonts w:ascii="Nunito Sans" w:eastAsia="Times New Roman" w:hAnsi="Nunito Sans" w:cs="Arial"/>
          <w:b/>
          <w:sz w:val="20"/>
          <w:szCs w:val="20"/>
          <w:lang w:eastAsia="es-CO"/>
        </w:rPr>
      </w:pPr>
      <w:r w:rsidRPr="00B95F95">
        <w:rPr>
          <w:rFonts w:ascii="Nunito Sans" w:hAnsi="Nunito Sans" w:cs="Arial"/>
          <w:b/>
          <w:sz w:val="22"/>
          <w:szCs w:val="22"/>
        </w:rPr>
        <w:t xml:space="preserve">Tabla </w:t>
      </w:r>
      <w:r w:rsidR="007A6E45" w:rsidRPr="00B95F95">
        <w:rPr>
          <w:rFonts w:ascii="Nunito Sans" w:hAnsi="Nunito Sans" w:cs="Arial"/>
          <w:b/>
          <w:sz w:val="22"/>
          <w:szCs w:val="22"/>
        </w:rPr>
        <w:t>4</w:t>
      </w:r>
      <w:r w:rsidRPr="00B95F95">
        <w:rPr>
          <w:rFonts w:ascii="Nunito Sans" w:hAnsi="Nunito Sans" w:cs="Arial"/>
          <w:b/>
          <w:sz w:val="22"/>
          <w:szCs w:val="22"/>
        </w:rPr>
        <w:t xml:space="preserve">: </w:t>
      </w:r>
      <w:r w:rsidR="007A6E45" w:rsidRPr="00B95F95">
        <w:rPr>
          <w:rFonts w:ascii="Nunito Sans" w:eastAsia="Times New Roman" w:hAnsi="Nunito Sans" w:cs="Arial"/>
          <w:b/>
          <w:sz w:val="20"/>
          <w:szCs w:val="20"/>
          <w:lang w:eastAsia="es-CO"/>
        </w:rPr>
        <w:t xml:space="preserve">Tarifa aplicable a las </w:t>
      </w:r>
      <w:r w:rsidRPr="00B95F95">
        <w:rPr>
          <w:rFonts w:ascii="Nunito Sans" w:eastAsia="Times New Roman" w:hAnsi="Nunito Sans" w:cs="Arial"/>
          <w:b/>
          <w:sz w:val="20"/>
          <w:szCs w:val="20"/>
          <w:lang w:eastAsia="es-CO"/>
        </w:rPr>
        <w:t>categorías de vehículos</w:t>
      </w:r>
      <w:r w:rsidRPr="00B95F95">
        <w:rPr>
          <w:rFonts w:ascii="Times New Roman" w:eastAsia="Times New Roman" w:hAnsi="Times New Roman" w:cs="Times New Roman"/>
          <w:b/>
          <w:sz w:val="20"/>
          <w:szCs w:val="20"/>
          <w:lang w:eastAsia="es-CO"/>
        </w:rPr>
        <w:t> </w:t>
      </w:r>
      <w:r w:rsidRPr="00B95F95">
        <w:rPr>
          <w:rFonts w:ascii="Nunito Sans" w:eastAsia="Times New Roman" w:hAnsi="Nunito Sans" w:cs="Arial"/>
          <w:b/>
          <w:sz w:val="20"/>
          <w:szCs w:val="20"/>
          <w:lang w:eastAsia="es-CO"/>
        </w:rPr>
        <w:t>con rango diferencial por riesgo</w:t>
      </w:r>
    </w:p>
    <w:tbl>
      <w:tblPr>
        <w:tblW w:w="9784" w:type="dxa"/>
        <w:tblCellMar>
          <w:left w:w="70" w:type="dxa"/>
          <w:right w:w="70" w:type="dxa"/>
        </w:tblCellMar>
        <w:tblLook w:val="04A0" w:firstRow="1" w:lastRow="0" w:firstColumn="1" w:lastColumn="0" w:noHBand="0" w:noVBand="1"/>
      </w:tblPr>
      <w:tblGrid>
        <w:gridCol w:w="2537"/>
        <w:gridCol w:w="1697"/>
        <w:gridCol w:w="1867"/>
        <w:gridCol w:w="1419"/>
        <w:gridCol w:w="2264"/>
      </w:tblGrid>
      <w:tr w:rsidR="00B95F95" w:rsidRPr="00B95F95" w14:paraId="64FC48DD" w14:textId="77777777" w:rsidTr="00B95F95">
        <w:trPr>
          <w:trHeight w:val="232"/>
        </w:trPr>
        <w:tc>
          <w:tcPr>
            <w:tcW w:w="9784" w:type="dxa"/>
            <w:gridSpan w:val="5"/>
            <w:tcBorders>
              <w:top w:val="single" w:sz="8" w:space="0" w:color="auto"/>
              <w:left w:val="single" w:sz="8" w:space="0" w:color="auto"/>
              <w:bottom w:val="single" w:sz="8" w:space="0" w:color="auto"/>
              <w:right w:val="single" w:sz="8" w:space="0" w:color="000000"/>
            </w:tcBorders>
            <w:shd w:val="clear" w:color="000000" w:fill="AEAAAA"/>
            <w:vAlign w:val="center"/>
            <w:hideMark/>
          </w:tcPr>
          <w:p w14:paraId="3730C4D7" w14:textId="77777777" w:rsidR="00B95F95" w:rsidRPr="00B95F95" w:rsidRDefault="00B95F95" w:rsidP="00B95F95">
            <w:pPr>
              <w:spacing w:after="0" w:line="240" w:lineRule="auto"/>
              <w:jc w:val="center"/>
              <w:rPr>
                <w:rFonts w:ascii="Nunito Sans" w:eastAsia="Times New Roman" w:hAnsi="Nunito Sans" w:cs="Arial"/>
                <w:b/>
                <w:bCs/>
                <w:color w:val="000000"/>
                <w:sz w:val="14"/>
                <w:szCs w:val="14"/>
                <w:lang w:eastAsia="es-CO"/>
              </w:rPr>
            </w:pPr>
            <w:r w:rsidRPr="00B95F95">
              <w:rPr>
                <w:rFonts w:ascii="Nunito Sans" w:eastAsia="Times New Roman" w:hAnsi="Nunito Sans" w:cs="Arial"/>
                <w:b/>
                <w:bCs/>
                <w:color w:val="000000"/>
                <w:sz w:val="14"/>
                <w:szCs w:val="14"/>
                <w:lang w:eastAsia="es-CO"/>
              </w:rPr>
              <w:t>CATEGORÍAS DE VEHÍCULOS</w:t>
            </w:r>
            <w:r w:rsidRPr="00B95F95">
              <w:rPr>
                <w:rFonts w:ascii="Times New Roman" w:eastAsia="Times New Roman" w:hAnsi="Times New Roman" w:cs="Times New Roman"/>
                <w:b/>
                <w:bCs/>
                <w:color w:val="000000"/>
                <w:sz w:val="14"/>
                <w:szCs w:val="14"/>
                <w:lang w:eastAsia="es-CO"/>
              </w:rPr>
              <w:t> </w:t>
            </w:r>
            <w:r w:rsidRPr="00B95F95">
              <w:rPr>
                <w:rFonts w:ascii="Nunito Sans" w:eastAsia="Times New Roman" w:hAnsi="Nunito Sans" w:cs="Arial"/>
                <w:b/>
                <w:bCs/>
                <w:color w:val="000000"/>
                <w:sz w:val="14"/>
                <w:szCs w:val="14"/>
                <w:lang w:eastAsia="es-CO"/>
              </w:rPr>
              <w:t>CON RANGO DIFERENCIAL POR RIESGO</w:t>
            </w:r>
            <w:r w:rsidRPr="00B95F95">
              <w:rPr>
                <w:rFonts w:ascii="Nunito Sans" w:eastAsia="Times New Roman" w:hAnsi="Nunito Sans" w:cs="Arial"/>
                <w:color w:val="000000"/>
                <w:sz w:val="14"/>
                <w:szCs w:val="14"/>
                <w:lang w:eastAsia="es-CO"/>
              </w:rPr>
              <w:t> </w:t>
            </w:r>
          </w:p>
        </w:tc>
      </w:tr>
      <w:tr w:rsidR="00B95F95" w:rsidRPr="00B95F95" w14:paraId="7C2E96A8" w14:textId="77777777" w:rsidTr="00B95F95">
        <w:trPr>
          <w:trHeight w:val="324"/>
        </w:trPr>
        <w:tc>
          <w:tcPr>
            <w:tcW w:w="6101" w:type="dxa"/>
            <w:gridSpan w:val="3"/>
            <w:tcBorders>
              <w:top w:val="single" w:sz="8" w:space="0" w:color="auto"/>
              <w:left w:val="single" w:sz="8" w:space="0" w:color="auto"/>
              <w:bottom w:val="single" w:sz="8" w:space="0" w:color="auto"/>
              <w:right w:val="single" w:sz="8" w:space="0" w:color="000000"/>
            </w:tcBorders>
            <w:shd w:val="clear" w:color="000000" w:fill="AEAAAA"/>
            <w:vAlign w:val="center"/>
            <w:hideMark/>
          </w:tcPr>
          <w:p w14:paraId="3D84418B" w14:textId="77777777" w:rsidR="00B95F95" w:rsidRPr="00B95F95" w:rsidRDefault="00B95F95" w:rsidP="00B95F95">
            <w:pPr>
              <w:spacing w:after="0" w:line="240" w:lineRule="auto"/>
              <w:jc w:val="center"/>
              <w:rPr>
                <w:rFonts w:ascii="Nunito Sans" w:eastAsia="Times New Roman" w:hAnsi="Nunito Sans" w:cs="Arial"/>
                <w:b/>
                <w:bCs/>
                <w:color w:val="000000"/>
                <w:sz w:val="14"/>
                <w:szCs w:val="14"/>
                <w:lang w:eastAsia="es-CO"/>
              </w:rPr>
            </w:pPr>
            <w:r w:rsidRPr="00B95F95">
              <w:rPr>
                <w:rFonts w:ascii="Nunito Sans" w:eastAsia="Times New Roman" w:hAnsi="Nunito Sans" w:cs="Arial"/>
                <w:b/>
                <w:bCs/>
                <w:color w:val="000000"/>
                <w:sz w:val="14"/>
                <w:szCs w:val="14"/>
                <w:lang w:eastAsia="es-CO"/>
              </w:rPr>
              <w:t>Nombre de la categoría según el Anexo I del Título IV de la Parte II de la CBJ</w:t>
            </w:r>
            <w:r w:rsidRPr="00B95F95">
              <w:rPr>
                <w:rFonts w:ascii="Nunito Sans" w:eastAsia="Times New Roman" w:hAnsi="Nunito Sans" w:cs="Arial"/>
                <w:color w:val="000000"/>
                <w:sz w:val="14"/>
                <w:szCs w:val="14"/>
                <w:lang w:eastAsia="es-CO"/>
              </w:rPr>
              <w:t> </w:t>
            </w:r>
          </w:p>
        </w:tc>
        <w:tc>
          <w:tcPr>
            <w:tcW w:w="1419" w:type="dxa"/>
            <w:tcBorders>
              <w:top w:val="nil"/>
              <w:left w:val="nil"/>
              <w:bottom w:val="single" w:sz="8" w:space="0" w:color="auto"/>
              <w:right w:val="single" w:sz="8" w:space="0" w:color="auto"/>
            </w:tcBorders>
            <w:shd w:val="clear" w:color="000000" w:fill="AEAAAA"/>
            <w:vAlign w:val="center"/>
            <w:hideMark/>
          </w:tcPr>
          <w:p w14:paraId="15D3439F" w14:textId="77777777" w:rsidR="00B95F95" w:rsidRPr="00B95F95" w:rsidRDefault="00B95F95" w:rsidP="00B95F95">
            <w:pPr>
              <w:spacing w:after="0" w:line="240" w:lineRule="auto"/>
              <w:jc w:val="center"/>
              <w:rPr>
                <w:rFonts w:ascii="Nunito Sans" w:eastAsia="Times New Roman" w:hAnsi="Nunito Sans" w:cs="Arial"/>
                <w:b/>
                <w:bCs/>
                <w:color w:val="000000"/>
                <w:sz w:val="14"/>
                <w:szCs w:val="14"/>
                <w:lang w:eastAsia="es-CO"/>
              </w:rPr>
            </w:pPr>
            <w:r w:rsidRPr="00B95F95">
              <w:rPr>
                <w:rFonts w:ascii="Nunito Sans" w:eastAsia="Times New Roman" w:hAnsi="Nunito Sans" w:cs="Arial"/>
                <w:b/>
                <w:bCs/>
                <w:color w:val="000000"/>
                <w:sz w:val="14"/>
                <w:szCs w:val="14"/>
                <w:lang w:eastAsia="es-CO"/>
              </w:rPr>
              <w:t>Número de categoría</w:t>
            </w:r>
            <w:r w:rsidRPr="00B95F95">
              <w:rPr>
                <w:rFonts w:ascii="Nunito Sans" w:eastAsia="Times New Roman" w:hAnsi="Nunito Sans" w:cs="Arial"/>
                <w:color w:val="000000"/>
                <w:sz w:val="14"/>
                <w:szCs w:val="14"/>
                <w:lang w:eastAsia="es-CO"/>
              </w:rPr>
              <w:t> </w:t>
            </w:r>
          </w:p>
        </w:tc>
        <w:tc>
          <w:tcPr>
            <w:tcW w:w="2263" w:type="dxa"/>
            <w:tcBorders>
              <w:top w:val="nil"/>
              <w:left w:val="nil"/>
              <w:bottom w:val="single" w:sz="8" w:space="0" w:color="auto"/>
              <w:right w:val="single" w:sz="8" w:space="0" w:color="auto"/>
            </w:tcBorders>
            <w:shd w:val="clear" w:color="000000" w:fill="AEAAAA"/>
            <w:vAlign w:val="center"/>
            <w:hideMark/>
          </w:tcPr>
          <w:p w14:paraId="64D5E13C" w14:textId="77777777" w:rsidR="00B95F95" w:rsidRPr="00B95F95" w:rsidRDefault="00B95F95" w:rsidP="00B95F95">
            <w:pPr>
              <w:spacing w:after="0" w:line="240" w:lineRule="auto"/>
              <w:jc w:val="center"/>
              <w:rPr>
                <w:rFonts w:ascii="Nunito Sans" w:eastAsia="Times New Roman" w:hAnsi="Nunito Sans" w:cs="Arial"/>
                <w:b/>
                <w:bCs/>
                <w:color w:val="000000"/>
                <w:sz w:val="14"/>
                <w:szCs w:val="14"/>
                <w:lang w:eastAsia="es-CO"/>
              </w:rPr>
            </w:pPr>
            <w:r w:rsidRPr="00B95F95">
              <w:rPr>
                <w:rFonts w:ascii="Nunito Sans" w:eastAsia="Times New Roman" w:hAnsi="Nunito Sans" w:cs="Arial"/>
                <w:b/>
                <w:bCs/>
                <w:color w:val="000000"/>
                <w:sz w:val="14"/>
                <w:szCs w:val="14"/>
                <w:lang w:eastAsia="es-CO"/>
              </w:rPr>
              <w:t>Tarifa aplicable en 2024</w:t>
            </w:r>
          </w:p>
        </w:tc>
      </w:tr>
      <w:tr w:rsidR="00B95F95" w:rsidRPr="00B95F95" w14:paraId="0F465DA1" w14:textId="77777777" w:rsidTr="00B95F95">
        <w:trPr>
          <w:trHeight w:val="232"/>
        </w:trPr>
        <w:tc>
          <w:tcPr>
            <w:tcW w:w="6101" w:type="dxa"/>
            <w:gridSpan w:val="3"/>
            <w:tcBorders>
              <w:top w:val="single" w:sz="8" w:space="0" w:color="auto"/>
              <w:left w:val="single" w:sz="8" w:space="0" w:color="000000"/>
              <w:bottom w:val="single" w:sz="8" w:space="0" w:color="auto"/>
              <w:right w:val="single" w:sz="8" w:space="0" w:color="000000"/>
            </w:tcBorders>
            <w:shd w:val="clear" w:color="000000" w:fill="FFFFFF"/>
            <w:vAlign w:val="center"/>
            <w:hideMark/>
          </w:tcPr>
          <w:p w14:paraId="22569F66" w14:textId="77777777" w:rsidR="00B95F95" w:rsidRPr="00B95F95" w:rsidRDefault="00B95F95" w:rsidP="00B95F95">
            <w:pPr>
              <w:spacing w:after="0" w:line="240" w:lineRule="auto"/>
              <w:rPr>
                <w:rFonts w:ascii="Nunito Sans" w:eastAsia="Times New Roman" w:hAnsi="Nunito Sans" w:cs="Arial"/>
                <w:color w:val="000000"/>
                <w:sz w:val="14"/>
                <w:szCs w:val="14"/>
                <w:lang w:eastAsia="es-CO"/>
              </w:rPr>
            </w:pPr>
            <w:r w:rsidRPr="00B95F95">
              <w:rPr>
                <w:rFonts w:ascii="Nunito Sans" w:eastAsia="Times New Roman" w:hAnsi="Nunito Sans" w:cs="Arial"/>
                <w:color w:val="000000"/>
                <w:sz w:val="14"/>
                <w:szCs w:val="14"/>
                <w:lang w:eastAsia="es-CO"/>
              </w:rPr>
              <w:t>CICLOMOTOR </w:t>
            </w:r>
          </w:p>
        </w:tc>
        <w:tc>
          <w:tcPr>
            <w:tcW w:w="1419" w:type="dxa"/>
            <w:tcBorders>
              <w:top w:val="nil"/>
              <w:left w:val="nil"/>
              <w:bottom w:val="single" w:sz="8" w:space="0" w:color="auto"/>
              <w:right w:val="single" w:sz="8" w:space="0" w:color="000000"/>
            </w:tcBorders>
            <w:shd w:val="clear" w:color="000000" w:fill="FFFFFF"/>
            <w:vAlign w:val="center"/>
            <w:hideMark/>
          </w:tcPr>
          <w:p w14:paraId="702DC2F9" w14:textId="77777777" w:rsidR="00B95F95" w:rsidRPr="00B95F95" w:rsidRDefault="00B95F95" w:rsidP="00B95F95">
            <w:pPr>
              <w:spacing w:after="0" w:line="240" w:lineRule="auto"/>
              <w:jc w:val="center"/>
              <w:rPr>
                <w:rFonts w:ascii="Nunito Sans" w:eastAsia="Times New Roman" w:hAnsi="Nunito Sans" w:cs="Arial"/>
                <w:color w:val="000000"/>
                <w:sz w:val="14"/>
                <w:szCs w:val="14"/>
                <w:lang w:eastAsia="es-CO"/>
              </w:rPr>
            </w:pPr>
            <w:r w:rsidRPr="00B95F95">
              <w:rPr>
                <w:rFonts w:ascii="Nunito Sans" w:eastAsia="Times New Roman" w:hAnsi="Nunito Sans" w:cs="Arial"/>
                <w:color w:val="000000"/>
                <w:sz w:val="14"/>
                <w:szCs w:val="14"/>
                <w:lang w:eastAsia="es-CO"/>
              </w:rPr>
              <w:t>100 </w:t>
            </w:r>
          </w:p>
        </w:tc>
        <w:tc>
          <w:tcPr>
            <w:tcW w:w="2263" w:type="dxa"/>
            <w:tcBorders>
              <w:top w:val="nil"/>
              <w:left w:val="nil"/>
              <w:bottom w:val="single" w:sz="8" w:space="0" w:color="auto"/>
              <w:right w:val="single" w:sz="8" w:space="0" w:color="000000"/>
            </w:tcBorders>
            <w:shd w:val="clear" w:color="000000" w:fill="FFFFFF"/>
            <w:vAlign w:val="center"/>
            <w:hideMark/>
          </w:tcPr>
          <w:p w14:paraId="269DD022" w14:textId="2853F847" w:rsidR="00B95F95" w:rsidRPr="00B95F95" w:rsidRDefault="00B95F95" w:rsidP="00B95F95">
            <w:pPr>
              <w:spacing w:after="0" w:line="240" w:lineRule="auto"/>
              <w:jc w:val="center"/>
              <w:rPr>
                <w:rFonts w:ascii="Nunito Sans" w:eastAsia="Times New Roman" w:hAnsi="Nunito Sans" w:cs="Arial"/>
                <w:color w:val="000000"/>
                <w:sz w:val="14"/>
                <w:szCs w:val="14"/>
                <w:lang w:eastAsia="es-CO"/>
              </w:rPr>
            </w:pPr>
            <w:r w:rsidRPr="00B95F95">
              <w:rPr>
                <w:rFonts w:ascii="Nunito Sans" w:eastAsia="Times New Roman" w:hAnsi="Nunito Sans" w:cs="Arial"/>
                <w:color w:val="000000"/>
                <w:sz w:val="14"/>
                <w:szCs w:val="14"/>
                <w:lang w:eastAsia="es-CO"/>
              </w:rPr>
              <w:t xml:space="preserve"> $                 76.</w:t>
            </w:r>
            <w:r w:rsidR="00B732BC">
              <w:rPr>
                <w:rFonts w:ascii="Nunito Sans" w:eastAsia="Times New Roman" w:hAnsi="Nunito Sans" w:cs="Arial"/>
                <w:color w:val="000000"/>
                <w:sz w:val="14"/>
                <w:szCs w:val="14"/>
                <w:lang w:eastAsia="es-CO"/>
              </w:rPr>
              <w:t>2</w:t>
            </w:r>
            <w:r w:rsidRPr="00B95F95">
              <w:rPr>
                <w:rFonts w:ascii="Nunito Sans" w:eastAsia="Times New Roman" w:hAnsi="Nunito Sans" w:cs="Arial"/>
                <w:color w:val="000000"/>
                <w:sz w:val="14"/>
                <w:szCs w:val="14"/>
                <w:lang w:eastAsia="es-CO"/>
              </w:rPr>
              <w:t xml:space="preserve">00 </w:t>
            </w:r>
          </w:p>
        </w:tc>
      </w:tr>
      <w:tr w:rsidR="00B95F95" w:rsidRPr="00B95F95" w14:paraId="349CEE07" w14:textId="77777777" w:rsidTr="00B95F95">
        <w:trPr>
          <w:trHeight w:val="232"/>
        </w:trPr>
        <w:tc>
          <w:tcPr>
            <w:tcW w:w="2537" w:type="dxa"/>
            <w:tcBorders>
              <w:top w:val="nil"/>
              <w:left w:val="single" w:sz="8" w:space="0" w:color="000000"/>
              <w:bottom w:val="single" w:sz="8" w:space="0" w:color="auto"/>
              <w:right w:val="single" w:sz="8" w:space="0" w:color="auto"/>
            </w:tcBorders>
            <w:shd w:val="clear" w:color="auto" w:fill="auto"/>
            <w:vAlign w:val="center"/>
            <w:hideMark/>
          </w:tcPr>
          <w:p w14:paraId="1982A296" w14:textId="77777777" w:rsidR="00B95F95" w:rsidRPr="00B95F95" w:rsidRDefault="00B95F95" w:rsidP="00B95F95">
            <w:pPr>
              <w:spacing w:after="0" w:line="240" w:lineRule="auto"/>
              <w:rPr>
                <w:rFonts w:ascii="Nunito Sans" w:eastAsia="Times New Roman" w:hAnsi="Nunito Sans" w:cs="Arial"/>
                <w:color w:val="000000"/>
                <w:sz w:val="14"/>
                <w:szCs w:val="14"/>
                <w:lang w:eastAsia="es-CO"/>
              </w:rPr>
            </w:pPr>
            <w:r w:rsidRPr="00B95F95">
              <w:rPr>
                <w:rFonts w:ascii="Nunito Sans" w:eastAsia="Times New Roman" w:hAnsi="Nunito Sans" w:cs="Arial"/>
                <w:color w:val="000000"/>
                <w:sz w:val="14"/>
                <w:szCs w:val="14"/>
                <w:lang w:eastAsia="es-CO"/>
              </w:rPr>
              <w:t>MOTOS </w:t>
            </w:r>
          </w:p>
        </w:tc>
        <w:tc>
          <w:tcPr>
            <w:tcW w:w="3564" w:type="dxa"/>
            <w:gridSpan w:val="2"/>
            <w:tcBorders>
              <w:top w:val="single" w:sz="8" w:space="0" w:color="auto"/>
              <w:left w:val="nil"/>
              <w:bottom w:val="single" w:sz="8" w:space="0" w:color="auto"/>
              <w:right w:val="single" w:sz="8" w:space="0" w:color="000000"/>
            </w:tcBorders>
            <w:shd w:val="clear" w:color="auto" w:fill="auto"/>
            <w:vAlign w:val="center"/>
            <w:hideMark/>
          </w:tcPr>
          <w:p w14:paraId="43A417B4" w14:textId="77777777" w:rsidR="00B95F95" w:rsidRPr="00B95F95" w:rsidRDefault="00B95F95" w:rsidP="00B95F95">
            <w:pPr>
              <w:spacing w:after="0" w:line="240" w:lineRule="auto"/>
              <w:rPr>
                <w:rFonts w:ascii="Nunito Sans" w:eastAsia="Times New Roman" w:hAnsi="Nunito Sans" w:cs="Arial"/>
                <w:color w:val="000000"/>
                <w:sz w:val="14"/>
                <w:szCs w:val="14"/>
                <w:lang w:eastAsia="es-CO"/>
              </w:rPr>
            </w:pPr>
            <w:r w:rsidRPr="00B95F95">
              <w:rPr>
                <w:rFonts w:ascii="Nunito Sans" w:eastAsia="Times New Roman" w:hAnsi="Nunito Sans" w:cs="Arial"/>
                <w:color w:val="000000"/>
                <w:sz w:val="14"/>
                <w:szCs w:val="14"/>
                <w:lang w:eastAsia="es-CO"/>
              </w:rPr>
              <w:t>Menos de 100 c.c. </w:t>
            </w:r>
          </w:p>
        </w:tc>
        <w:tc>
          <w:tcPr>
            <w:tcW w:w="1419" w:type="dxa"/>
            <w:tcBorders>
              <w:top w:val="nil"/>
              <w:left w:val="nil"/>
              <w:bottom w:val="single" w:sz="8" w:space="0" w:color="auto"/>
              <w:right w:val="single" w:sz="8" w:space="0" w:color="000000"/>
            </w:tcBorders>
            <w:shd w:val="clear" w:color="auto" w:fill="auto"/>
            <w:vAlign w:val="center"/>
            <w:hideMark/>
          </w:tcPr>
          <w:p w14:paraId="092E2B9C" w14:textId="77777777" w:rsidR="00B95F95" w:rsidRPr="00B95F95" w:rsidRDefault="00B95F95" w:rsidP="00B95F95">
            <w:pPr>
              <w:spacing w:after="0" w:line="240" w:lineRule="auto"/>
              <w:jc w:val="center"/>
              <w:rPr>
                <w:rFonts w:ascii="Nunito Sans" w:eastAsia="Times New Roman" w:hAnsi="Nunito Sans" w:cs="Arial"/>
                <w:color w:val="000000"/>
                <w:sz w:val="14"/>
                <w:szCs w:val="14"/>
                <w:lang w:eastAsia="es-CO"/>
              </w:rPr>
            </w:pPr>
            <w:r w:rsidRPr="00B95F95">
              <w:rPr>
                <w:rFonts w:ascii="Nunito Sans" w:eastAsia="Times New Roman" w:hAnsi="Nunito Sans" w:cs="Arial"/>
                <w:color w:val="000000"/>
                <w:sz w:val="14"/>
                <w:szCs w:val="14"/>
                <w:lang w:eastAsia="es-CO"/>
              </w:rPr>
              <w:t>110 </w:t>
            </w:r>
          </w:p>
        </w:tc>
        <w:tc>
          <w:tcPr>
            <w:tcW w:w="2263" w:type="dxa"/>
            <w:tcBorders>
              <w:top w:val="nil"/>
              <w:left w:val="nil"/>
              <w:bottom w:val="single" w:sz="8" w:space="0" w:color="auto"/>
              <w:right w:val="single" w:sz="8" w:space="0" w:color="000000"/>
            </w:tcBorders>
            <w:shd w:val="clear" w:color="000000" w:fill="FFFFFF"/>
            <w:vAlign w:val="center"/>
            <w:hideMark/>
          </w:tcPr>
          <w:p w14:paraId="4B4BC3A2" w14:textId="77777777" w:rsidR="00B95F95" w:rsidRPr="00B95F95" w:rsidRDefault="00B95F95" w:rsidP="00B95F95">
            <w:pPr>
              <w:spacing w:after="0" w:line="240" w:lineRule="auto"/>
              <w:jc w:val="center"/>
              <w:rPr>
                <w:rFonts w:ascii="Nunito Sans" w:eastAsia="Times New Roman" w:hAnsi="Nunito Sans" w:cs="Arial"/>
                <w:color w:val="000000"/>
                <w:sz w:val="14"/>
                <w:szCs w:val="14"/>
                <w:lang w:eastAsia="es-CO"/>
              </w:rPr>
            </w:pPr>
            <w:r w:rsidRPr="00B95F95">
              <w:rPr>
                <w:rFonts w:ascii="Nunito Sans" w:eastAsia="Times New Roman" w:hAnsi="Nunito Sans" w:cs="Arial"/>
                <w:color w:val="000000"/>
                <w:sz w:val="14"/>
                <w:szCs w:val="14"/>
                <w:lang w:eastAsia="es-CO"/>
              </w:rPr>
              <w:t xml:space="preserve"> $               158.800 </w:t>
            </w:r>
          </w:p>
        </w:tc>
      </w:tr>
      <w:tr w:rsidR="00B95F95" w:rsidRPr="00B95F95" w14:paraId="285988F0" w14:textId="77777777" w:rsidTr="00B95F95">
        <w:trPr>
          <w:trHeight w:val="232"/>
        </w:trPr>
        <w:tc>
          <w:tcPr>
            <w:tcW w:w="2537" w:type="dxa"/>
            <w:tcBorders>
              <w:top w:val="nil"/>
              <w:left w:val="single" w:sz="8" w:space="0" w:color="000000"/>
              <w:bottom w:val="single" w:sz="8" w:space="0" w:color="auto"/>
              <w:right w:val="single" w:sz="8" w:space="0" w:color="auto"/>
            </w:tcBorders>
            <w:shd w:val="clear" w:color="auto" w:fill="auto"/>
            <w:vAlign w:val="center"/>
            <w:hideMark/>
          </w:tcPr>
          <w:p w14:paraId="036443A9" w14:textId="77777777" w:rsidR="00B95F95" w:rsidRPr="00B95F95" w:rsidRDefault="00B95F95" w:rsidP="00B95F95">
            <w:pPr>
              <w:spacing w:after="0" w:line="240" w:lineRule="auto"/>
              <w:rPr>
                <w:rFonts w:ascii="Nunito Sans" w:eastAsia="Times New Roman" w:hAnsi="Nunito Sans" w:cs="Arial"/>
                <w:color w:val="000000"/>
                <w:sz w:val="14"/>
                <w:szCs w:val="14"/>
                <w:lang w:eastAsia="es-CO"/>
              </w:rPr>
            </w:pPr>
            <w:r w:rsidRPr="00B95F95">
              <w:rPr>
                <w:rFonts w:ascii="Nunito Sans" w:eastAsia="Times New Roman" w:hAnsi="Nunito Sans" w:cs="Arial"/>
                <w:color w:val="000000"/>
                <w:sz w:val="14"/>
                <w:szCs w:val="14"/>
                <w:lang w:eastAsia="es-CO"/>
              </w:rPr>
              <w:t>MOTOS </w:t>
            </w:r>
          </w:p>
        </w:tc>
        <w:tc>
          <w:tcPr>
            <w:tcW w:w="3564" w:type="dxa"/>
            <w:gridSpan w:val="2"/>
            <w:tcBorders>
              <w:top w:val="single" w:sz="8" w:space="0" w:color="auto"/>
              <w:left w:val="nil"/>
              <w:bottom w:val="single" w:sz="8" w:space="0" w:color="auto"/>
              <w:right w:val="single" w:sz="8" w:space="0" w:color="000000"/>
            </w:tcBorders>
            <w:shd w:val="clear" w:color="auto" w:fill="auto"/>
            <w:vAlign w:val="center"/>
            <w:hideMark/>
          </w:tcPr>
          <w:p w14:paraId="388457F4" w14:textId="77777777" w:rsidR="00B95F95" w:rsidRPr="00B95F95" w:rsidRDefault="00B95F95" w:rsidP="00B95F95">
            <w:pPr>
              <w:spacing w:after="0" w:line="240" w:lineRule="auto"/>
              <w:rPr>
                <w:rFonts w:ascii="Nunito Sans" w:eastAsia="Times New Roman" w:hAnsi="Nunito Sans" w:cs="Arial"/>
                <w:color w:val="000000"/>
                <w:sz w:val="14"/>
                <w:szCs w:val="14"/>
                <w:lang w:eastAsia="es-CO"/>
              </w:rPr>
            </w:pPr>
            <w:r w:rsidRPr="00B95F95">
              <w:rPr>
                <w:rFonts w:ascii="Nunito Sans" w:eastAsia="Times New Roman" w:hAnsi="Nunito Sans" w:cs="Arial"/>
                <w:color w:val="000000"/>
                <w:sz w:val="14"/>
                <w:szCs w:val="14"/>
                <w:lang w:eastAsia="es-CO"/>
              </w:rPr>
              <w:t>Entre 100 y 200 c.c. </w:t>
            </w:r>
          </w:p>
        </w:tc>
        <w:tc>
          <w:tcPr>
            <w:tcW w:w="1419" w:type="dxa"/>
            <w:tcBorders>
              <w:top w:val="nil"/>
              <w:left w:val="nil"/>
              <w:bottom w:val="single" w:sz="8" w:space="0" w:color="auto"/>
              <w:right w:val="single" w:sz="8" w:space="0" w:color="000000"/>
            </w:tcBorders>
            <w:shd w:val="clear" w:color="auto" w:fill="auto"/>
            <w:vAlign w:val="center"/>
            <w:hideMark/>
          </w:tcPr>
          <w:p w14:paraId="482EEFE6" w14:textId="77777777" w:rsidR="00B95F95" w:rsidRPr="00B95F95" w:rsidRDefault="00B95F95" w:rsidP="00B95F95">
            <w:pPr>
              <w:spacing w:after="0" w:line="240" w:lineRule="auto"/>
              <w:jc w:val="center"/>
              <w:rPr>
                <w:rFonts w:ascii="Nunito Sans" w:eastAsia="Times New Roman" w:hAnsi="Nunito Sans" w:cs="Arial"/>
                <w:color w:val="000000"/>
                <w:sz w:val="14"/>
                <w:szCs w:val="14"/>
                <w:lang w:eastAsia="es-CO"/>
              </w:rPr>
            </w:pPr>
            <w:r w:rsidRPr="00B95F95">
              <w:rPr>
                <w:rFonts w:ascii="Nunito Sans" w:eastAsia="Times New Roman" w:hAnsi="Nunito Sans" w:cs="Arial"/>
                <w:color w:val="000000"/>
                <w:sz w:val="14"/>
                <w:szCs w:val="14"/>
                <w:lang w:eastAsia="es-CO"/>
              </w:rPr>
              <w:t>120 </w:t>
            </w:r>
          </w:p>
        </w:tc>
        <w:tc>
          <w:tcPr>
            <w:tcW w:w="2263" w:type="dxa"/>
            <w:tcBorders>
              <w:top w:val="nil"/>
              <w:left w:val="nil"/>
              <w:bottom w:val="single" w:sz="8" w:space="0" w:color="auto"/>
              <w:right w:val="single" w:sz="8" w:space="0" w:color="000000"/>
            </w:tcBorders>
            <w:shd w:val="clear" w:color="000000" w:fill="FFFFFF"/>
            <w:vAlign w:val="center"/>
            <w:hideMark/>
          </w:tcPr>
          <w:p w14:paraId="4BB6369A" w14:textId="1B78851C" w:rsidR="00B95F95" w:rsidRPr="00B95F95" w:rsidRDefault="00B95F95" w:rsidP="00B95F95">
            <w:pPr>
              <w:spacing w:after="0" w:line="240" w:lineRule="auto"/>
              <w:jc w:val="center"/>
              <w:rPr>
                <w:rFonts w:ascii="Nunito Sans" w:eastAsia="Times New Roman" w:hAnsi="Nunito Sans" w:cs="Arial"/>
                <w:color w:val="000000"/>
                <w:sz w:val="14"/>
                <w:szCs w:val="14"/>
                <w:lang w:eastAsia="es-CO"/>
              </w:rPr>
            </w:pPr>
            <w:r w:rsidRPr="00B95F95">
              <w:rPr>
                <w:rFonts w:ascii="Nunito Sans" w:eastAsia="Times New Roman" w:hAnsi="Nunito Sans" w:cs="Arial"/>
                <w:color w:val="000000"/>
                <w:sz w:val="14"/>
                <w:szCs w:val="14"/>
                <w:lang w:eastAsia="es-CO"/>
              </w:rPr>
              <w:t xml:space="preserve"> $               213.</w:t>
            </w:r>
            <w:r w:rsidR="00B732BC">
              <w:rPr>
                <w:rFonts w:ascii="Nunito Sans" w:eastAsia="Times New Roman" w:hAnsi="Nunito Sans" w:cs="Arial"/>
                <w:color w:val="000000"/>
                <w:sz w:val="14"/>
                <w:szCs w:val="14"/>
                <w:lang w:eastAsia="es-CO"/>
              </w:rPr>
              <w:t>3</w:t>
            </w:r>
            <w:r w:rsidRPr="00B95F95">
              <w:rPr>
                <w:rFonts w:ascii="Nunito Sans" w:eastAsia="Times New Roman" w:hAnsi="Nunito Sans" w:cs="Arial"/>
                <w:color w:val="000000"/>
                <w:sz w:val="14"/>
                <w:szCs w:val="14"/>
                <w:lang w:eastAsia="es-CO"/>
              </w:rPr>
              <w:t xml:space="preserve">00 </w:t>
            </w:r>
          </w:p>
        </w:tc>
      </w:tr>
      <w:tr w:rsidR="00B95F95" w:rsidRPr="00B95F95" w14:paraId="526D54EC" w14:textId="77777777" w:rsidTr="00B95F95">
        <w:trPr>
          <w:trHeight w:val="232"/>
        </w:trPr>
        <w:tc>
          <w:tcPr>
            <w:tcW w:w="6101" w:type="dxa"/>
            <w:gridSpan w:val="3"/>
            <w:tcBorders>
              <w:top w:val="single" w:sz="8" w:space="0" w:color="auto"/>
              <w:left w:val="single" w:sz="8" w:space="0" w:color="000000"/>
              <w:bottom w:val="single" w:sz="8" w:space="0" w:color="auto"/>
              <w:right w:val="single" w:sz="8" w:space="0" w:color="000000"/>
            </w:tcBorders>
            <w:shd w:val="clear" w:color="auto" w:fill="auto"/>
            <w:vAlign w:val="center"/>
            <w:hideMark/>
          </w:tcPr>
          <w:p w14:paraId="0DE7349C" w14:textId="77777777" w:rsidR="00B95F95" w:rsidRPr="00B95F95" w:rsidRDefault="00B95F95" w:rsidP="00B95F95">
            <w:pPr>
              <w:spacing w:after="0" w:line="240" w:lineRule="auto"/>
              <w:rPr>
                <w:rFonts w:ascii="Nunito Sans" w:eastAsia="Times New Roman" w:hAnsi="Nunito Sans" w:cs="Arial"/>
                <w:color w:val="000000"/>
                <w:sz w:val="14"/>
                <w:szCs w:val="14"/>
                <w:lang w:eastAsia="es-CO"/>
              </w:rPr>
            </w:pPr>
            <w:r w:rsidRPr="00B95F95">
              <w:rPr>
                <w:rFonts w:ascii="Nunito Sans" w:eastAsia="Times New Roman" w:hAnsi="Nunito Sans" w:cs="Arial"/>
                <w:color w:val="000000"/>
                <w:sz w:val="14"/>
                <w:szCs w:val="14"/>
                <w:lang w:eastAsia="es-CO"/>
              </w:rPr>
              <w:t>MOTOCARRO, TRICIMOTO Y CUADRICICLO </w:t>
            </w:r>
          </w:p>
        </w:tc>
        <w:tc>
          <w:tcPr>
            <w:tcW w:w="1419" w:type="dxa"/>
            <w:tcBorders>
              <w:top w:val="nil"/>
              <w:left w:val="nil"/>
              <w:bottom w:val="single" w:sz="8" w:space="0" w:color="auto"/>
              <w:right w:val="single" w:sz="8" w:space="0" w:color="000000"/>
            </w:tcBorders>
            <w:shd w:val="clear" w:color="auto" w:fill="auto"/>
            <w:vAlign w:val="center"/>
            <w:hideMark/>
          </w:tcPr>
          <w:p w14:paraId="79D9FAD8" w14:textId="77777777" w:rsidR="00B95F95" w:rsidRPr="00B95F95" w:rsidRDefault="00B95F95" w:rsidP="00B95F95">
            <w:pPr>
              <w:spacing w:after="0" w:line="240" w:lineRule="auto"/>
              <w:jc w:val="center"/>
              <w:rPr>
                <w:rFonts w:ascii="Nunito Sans" w:eastAsia="Times New Roman" w:hAnsi="Nunito Sans" w:cs="Arial"/>
                <w:color w:val="000000"/>
                <w:sz w:val="14"/>
                <w:szCs w:val="14"/>
                <w:lang w:eastAsia="es-CO"/>
              </w:rPr>
            </w:pPr>
            <w:r w:rsidRPr="00B95F95">
              <w:rPr>
                <w:rFonts w:ascii="Nunito Sans" w:eastAsia="Times New Roman" w:hAnsi="Nunito Sans" w:cs="Arial"/>
                <w:color w:val="000000"/>
                <w:sz w:val="14"/>
                <w:szCs w:val="14"/>
                <w:lang w:eastAsia="es-CO"/>
              </w:rPr>
              <w:t>140 </w:t>
            </w:r>
          </w:p>
        </w:tc>
        <w:tc>
          <w:tcPr>
            <w:tcW w:w="2263" w:type="dxa"/>
            <w:tcBorders>
              <w:top w:val="nil"/>
              <w:left w:val="nil"/>
              <w:bottom w:val="single" w:sz="8" w:space="0" w:color="auto"/>
              <w:right w:val="single" w:sz="8" w:space="0" w:color="000000"/>
            </w:tcBorders>
            <w:shd w:val="clear" w:color="000000" w:fill="FFFFFF"/>
            <w:vAlign w:val="center"/>
            <w:hideMark/>
          </w:tcPr>
          <w:p w14:paraId="3A7916D2" w14:textId="0DD2155D" w:rsidR="00B95F95" w:rsidRPr="00B95F95" w:rsidRDefault="00B95F95" w:rsidP="00B95F95">
            <w:pPr>
              <w:spacing w:after="0" w:line="240" w:lineRule="auto"/>
              <w:jc w:val="center"/>
              <w:rPr>
                <w:rFonts w:ascii="Nunito Sans" w:eastAsia="Times New Roman" w:hAnsi="Nunito Sans" w:cs="Arial"/>
                <w:color w:val="000000"/>
                <w:sz w:val="14"/>
                <w:szCs w:val="14"/>
                <w:lang w:eastAsia="es-CO"/>
              </w:rPr>
            </w:pPr>
            <w:r w:rsidRPr="00B95F95">
              <w:rPr>
                <w:rFonts w:ascii="Nunito Sans" w:eastAsia="Times New Roman" w:hAnsi="Nunito Sans" w:cs="Arial"/>
                <w:color w:val="000000"/>
                <w:sz w:val="14"/>
                <w:szCs w:val="14"/>
                <w:lang w:eastAsia="es-CO"/>
              </w:rPr>
              <w:t xml:space="preserve"> $               </w:t>
            </w:r>
            <w:r w:rsidR="00B732BC">
              <w:rPr>
                <w:rFonts w:ascii="Nunito Sans" w:eastAsia="Times New Roman" w:hAnsi="Nunito Sans" w:cs="Arial"/>
                <w:color w:val="000000"/>
                <w:sz w:val="14"/>
                <w:szCs w:val="14"/>
                <w:lang w:eastAsia="es-CO"/>
              </w:rPr>
              <w:t>240.600</w:t>
            </w:r>
            <w:r w:rsidRPr="00B95F95">
              <w:rPr>
                <w:rFonts w:ascii="Nunito Sans" w:eastAsia="Times New Roman" w:hAnsi="Nunito Sans" w:cs="Arial"/>
                <w:color w:val="000000"/>
                <w:sz w:val="14"/>
                <w:szCs w:val="14"/>
                <w:lang w:eastAsia="es-CO"/>
              </w:rPr>
              <w:t xml:space="preserve"> </w:t>
            </w:r>
          </w:p>
        </w:tc>
      </w:tr>
      <w:tr w:rsidR="00B95F95" w:rsidRPr="00B95F95" w14:paraId="64661991" w14:textId="77777777" w:rsidTr="00B95F95">
        <w:trPr>
          <w:trHeight w:val="232"/>
        </w:trPr>
        <w:tc>
          <w:tcPr>
            <w:tcW w:w="2537" w:type="dxa"/>
            <w:tcBorders>
              <w:top w:val="nil"/>
              <w:left w:val="single" w:sz="8" w:space="0" w:color="000000"/>
              <w:bottom w:val="single" w:sz="8" w:space="0" w:color="auto"/>
              <w:right w:val="single" w:sz="8" w:space="0" w:color="auto"/>
            </w:tcBorders>
            <w:shd w:val="clear" w:color="auto" w:fill="auto"/>
            <w:vAlign w:val="center"/>
            <w:hideMark/>
          </w:tcPr>
          <w:p w14:paraId="475FCB62" w14:textId="77777777" w:rsidR="00B95F95" w:rsidRPr="00B95F95" w:rsidRDefault="00B95F95" w:rsidP="00B95F95">
            <w:pPr>
              <w:spacing w:after="0" w:line="240" w:lineRule="auto"/>
              <w:rPr>
                <w:rFonts w:ascii="Nunito Sans" w:eastAsia="Times New Roman" w:hAnsi="Nunito Sans" w:cs="Arial"/>
                <w:color w:val="000000"/>
                <w:sz w:val="14"/>
                <w:szCs w:val="14"/>
                <w:lang w:eastAsia="es-CO"/>
              </w:rPr>
            </w:pPr>
            <w:r w:rsidRPr="00B95F95">
              <w:rPr>
                <w:rFonts w:ascii="Nunito Sans" w:eastAsia="Times New Roman" w:hAnsi="Nunito Sans" w:cs="Arial"/>
                <w:color w:val="000000"/>
                <w:sz w:val="14"/>
                <w:szCs w:val="14"/>
                <w:lang w:eastAsia="es-CO"/>
              </w:rPr>
              <w:t>MOTOCARRO </w:t>
            </w:r>
          </w:p>
        </w:tc>
        <w:tc>
          <w:tcPr>
            <w:tcW w:w="3564" w:type="dxa"/>
            <w:gridSpan w:val="2"/>
            <w:tcBorders>
              <w:top w:val="single" w:sz="8" w:space="0" w:color="auto"/>
              <w:left w:val="nil"/>
              <w:bottom w:val="single" w:sz="8" w:space="0" w:color="auto"/>
              <w:right w:val="single" w:sz="8" w:space="0" w:color="000000"/>
            </w:tcBorders>
            <w:shd w:val="clear" w:color="auto" w:fill="auto"/>
            <w:vAlign w:val="center"/>
            <w:hideMark/>
          </w:tcPr>
          <w:p w14:paraId="410A4CC9" w14:textId="77777777" w:rsidR="00B95F95" w:rsidRPr="00B95F95" w:rsidRDefault="00B95F95" w:rsidP="00B95F95">
            <w:pPr>
              <w:spacing w:after="0" w:line="240" w:lineRule="auto"/>
              <w:rPr>
                <w:rFonts w:ascii="Nunito Sans" w:eastAsia="Times New Roman" w:hAnsi="Nunito Sans" w:cs="Arial"/>
                <w:color w:val="000000"/>
                <w:sz w:val="14"/>
                <w:szCs w:val="14"/>
                <w:lang w:eastAsia="es-CO"/>
              </w:rPr>
            </w:pPr>
            <w:r w:rsidRPr="00B95F95">
              <w:rPr>
                <w:rFonts w:ascii="Nunito Sans" w:eastAsia="Times New Roman" w:hAnsi="Nunito Sans" w:cs="Arial"/>
                <w:color w:val="000000"/>
                <w:sz w:val="14"/>
                <w:szCs w:val="14"/>
                <w:lang w:eastAsia="es-CO"/>
              </w:rPr>
              <w:t>5 pasajeros </w:t>
            </w:r>
          </w:p>
        </w:tc>
        <w:tc>
          <w:tcPr>
            <w:tcW w:w="1419" w:type="dxa"/>
            <w:tcBorders>
              <w:top w:val="nil"/>
              <w:left w:val="nil"/>
              <w:bottom w:val="single" w:sz="8" w:space="0" w:color="auto"/>
              <w:right w:val="single" w:sz="8" w:space="0" w:color="000000"/>
            </w:tcBorders>
            <w:shd w:val="clear" w:color="auto" w:fill="auto"/>
            <w:vAlign w:val="center"/>
            <w:hideMark/>
          </w:tcPr>
          <w:p w14:paraId="4330A139" w14:textId="77777777" w:rsidR="00B95F95" w:rsidRPr="00B95F95" w:rsidRDefault="00B95F95" w:rsidP="00B95F95">
            <w:pPr>
              <w:spacing w:after="0" w:line="240" w:lineRule="auto"/>
              <w:jc w:val="center"/>
              <w:rPr>
                <w:rFonts w:ascii="Nunito Sans" w:eastAsia="Times New Roman" w:hAnsi="Nunito Sans" w:cs="Arial"/>
                <w:color w:val="000000"/>
                <w:sz w:val="14"/>
                <w:szCs w:val="14"/>
                <w:lang w:eastAsia="es-CO"/>
              </w:rPr>
            </w:pPr>
            <w:r w:rsidRPr="00B95F95">
              <w:rPr>
                <w:rFonts w:ascii="Nunito Sans" w:eastAsia="Times New Roman" w:hAnsi="Nunito Sans" w:cs="Arial"/>
                <w:color w:val="000000"/>
                <w:sz w:val="14"/>
                <w:szCs w:val="14"/>
                <w:lang w:eastAsia="es-CO"/>
              </w:rPr>
              <w:t>150 </w:t>
            </w:r>
          </w:p>
        </w:tc>
        <w:tc>
          <w:tcPr>
            <w:tcW w:w="2263" w:type="dxa"/>
            <w:tcBorders>
              <w:top w:val="nil"/>
              <w:left w:val="nil"/>
              <w:bottom w:val="single" w:sz="8" w:space="0" w:color="auto"/>
              <w:right w:val="single" w:sz="8" w:space="0" w:color="000000"/>
            </w:tcBorders>
            <w:shd w:val="clear" w:color="000000" w:fill="FFFFFF"/>
            <w:vAlign w:val="center"/>
            <w:hideMark/>
          </w:tcPr>
          <w:p w14:paraId="3BA5D841" w14:textId="22FD7D24" w:rsidR="00B95F95" w:rsidRPr="00B95F95" w:rsidRDefault="00B95F95" w:rsidP="00B95F95">
            <w:pPr>
              <w:spacing w:after="0" w:line="240" w:lineRule="auto"/>
              <w:jc w:val="center"/>
              <w:rPr>
                <w:rFonts w:ascii="Nunito Sans" w:eastAsia="Times New Roman" w:hAnsi="Nunito Sans" w:cs="Arial"/>
                <w:color w:val="000000"/>
                <w:sz w:val="14"/>
                <w:szCs w:val="14"/>
                <w:lang w:eastAsia="es-CO"/>
              </w:rPr>
            </w:pPr>
            <w:r w:rsidRPr="00B95F95">
              <w:rPr>
                <w:rFonts w:ascii="Nunito Sans" w:eastAsia="Times New Roman" w:hAnsi="Nunito Sans" w:cs="Arial"/>
                <w:color w:val="000000"/>
                <w:sz w:val="14"/>
                <w:szCs w:val="14"/>
                <w:lang w:eastAsia="es-CO"/>
              </w:rPr>
              <w:t xml:space="preserve"> $               </w:t>
            </w:r>
            <w:r w:rsidR="00B732BC">
              <w:rPr>
                <w:rFonts w:ascii="Nunito Sans" w:eastAsia="Times New Roman" w:hAnsi="Nunito Sans" w:cs="Arial"/>
                <w:color w:val="000000"/>
                <w:sz w:val="14"/>
                <w:szCs w:val="14"/>
                <w:lang w:eastAsia="es-CO"/>
              </w:rPr>
              <w:t>240.600</w:t>
            </w:r>
            <w:r w:rsidRPr="00B95F95">
              <w:rPr>
                <w:rFonts w:ascii="Nunito Sans" w:eastAsia="Times New Roman" w:hAnsi="Nunito Sans" w:cs="Arial"/>
                <w:color w:val="000000"/>
                <w:sz w:val="14"/>
                <w:szCs w:val="14"/>
                <w:lang w:eastAsia="es-CO"/>
              </w:rPr>
              <w:t xml:space="preserve"> </w:t>
            </w:r>
          </w:p>
        </w:tc>
      </w:tr>
      <w:tr w:rsidR="00B95F95" w:rsidRPr="00B95F95" w14:paraId="33D76930" w14:textId="77777777" w:rsidTr="00B95F95">
        <w:trPr>
          <w:trHeight w:val="232"/>
        </w:trPr>
        <w:tc>
          <w:tcPr>
            <w:tcW w:w="2537" w:type="dxa"/>
            <w:tcBorders>
              <w:top w:val="nil"/>
              <w:left w:val="single" w:sz="8" w:space="0" w:color="000000"/>
              <w:bottom w:val="single" w:sz="8" w:space="0" w:color="auto"/>
              <w:right w:val="single" w:sz="8" w:space="0" w:color="auto"/>
            </w:tcBorders>
            <w:shd w:val="clear" w:color="auto" w:fill="auto"/>
            <w:vAlign w:val="center"/>
            <w:hideMark/>
          </w:tcPr>
          <w:p w14:paraId="3BEFB55B" w14:textId="77777777" w:rsidR="00B95F95" w:rsidRPr="00B95F95" w:rsidRDefault="00B95F95" w:rsidP="00B95F95">
            <w:pPr>
              <w:spacing w:after="0" w:line="240" w:lineRule="auto"/>
              <w:rPr>
                <w:rFonts w:ascii="Nunito Sans" w:eastAsia="Times New Roman" w:hAnsi="Nunito Sans" w:cs="Arial"/>
                <w:color w:val="000000"/>
                <w:sz w:val="14"/>
                <w:szCs w:val="14"/>
                <w:lang w:eastAsia="es-CO"/>
              </w:rPr>
            </w:pPr>
            <w:r w:rsidRPr="00B95F95">
              <w:rPr>
                <w:rFonts w:ascii="Nunito Sans" w:eastAsia="Times New Roman" w:hAnsi="Nunito Sans" w:cs="Arial"/>
                <w:color w:val="000000"/>
                <w:sz w:val="14"/>
                <w:szCs w:val="14"/>
                <w:lang w:eastAsia="es-CO"/>
              </w:rPr>
              <w:t>AUTOS NEGOCIO </w:t>
            </w:r>
          </w:p>
        </w:tc>
        <w:tc>
          <w:tcPr>
            <w:tcW w:w="1697" w:type="dxa"/>
            <w:tcBorders>
              <w:top w:val="nil"/>
              <w:left w:val="nil"/>
              <w:bottom w:val="single" w:sz="8" w:space="0" w:color="auto"/>
              <w:right w:val="single" w:sz="8" w:space="0" w:color="auto"/>
            </w:tcBorders>
            <w:shd w:val="clear" w:color="auto" w:fill="auto"/>
            <w:vAlign w:val="center"/>
            <w:hideMark/>
          </w:tcPr>
          <w:p w14:paraId="760D2A30" w14:textId="77777777" w:rsidR="00B95F95" w:rsidRPr="00B95F95" w:rsidRDefault="00B95F95" w:rsidP="00B95F95">
            <w:pPr>
              <w:spacing w:after="0" w:line="240" w:lineRule="auto"/>
              <w:rPr>
                <w:rFonts w:ascii="Nunito Sans" w:eastAsia="Times New Roman" w:hAnsi="Nunito Sans" w:cs="Arial"/>
                <w:color w:val="000000"/>
                <w:sz w:val="14"/>
                <w:szCs w:val="14"/>
                <w:lang w:eastAsia="es-CO"/>
              </w:rPr>
            </w:pPr>
            <w:r w:rsidRPr="00B95F95">
              <w:rPr>
                <w:rFonts w:ascii="Nunito Sans" w:eastAsia="Times New Roman" w:hAnsi="Nunito Sans" w:cs="Arial"/>
                <w:color w:val="000000"/>
                <w:sz w:val="14"/>
                <w:szCs w:val="14"/>
                <w:lang w:eastAsia="es-CO"/>
              </w:rPr>
              <w:t>Menos de 1.500 c.c. </w:t>
            </w:r>
          </w:p>
        </w:tc>
        <w:tc>
          <w:tcPr>
            <w:tcW w:w="1866" w:type="dxa"/>
            <w:tcBorders>
              <w:top w:val="nil"/>
              <w:left w:val="nil"/>
              <w:bottom w:val="single" w:sz="8" w:space="0" w:color="auto"/>
              <w:right w:val="single" w:sz="8" w:space="0" w:color="auto"/>
            </w:tcBorders>
            <w:shd w:val="clear" w:color="auto" w:fill="auto"/>
            <w:vAlign w:val="center"/>
            <w:hideMark/>
          </w:tcPr>
          <w:p w14:paraId="7218743D" w14:textId="77777777" w:rsidR="00B95F95" w:rsidRPr="00B95F95" w:rsidRDefault="00B95F95" w:rsidP="00B95F95">
            <w:pPr>
              <w:spacing w:after="0" w:line="240" w:lineRule="auto"/>
              <w:rPr>
                <w:rFonts w:ascii="Nunito Sans" w:eastAsia="Times New Roman" w:hAnsi="Nunito Sans" w:cs="Arial"/>
                <w:color w:val="000000"/>
                <w:sz w:val="14"/>
                <w:szCs w:val="14"/>
                <w:lang w:eastAsia="es-CO"/>
              </w:rPr>
            </w:pPr>
            <w:r w:rsidRPr="00B95F95">
              <w:rPr>
                <w:rFonts w:ascii="Nunito Sans" w:eastAsia="Times New Roman" w:hAnsi="Nunito Sans" w:cs="Arial"/>
                <w:color w:val="000000"/>
                <w:sz w:val="14"/>
                <w:szCs w:val="14"/>
                <w:lang w:eastAsia="es-CO"/>
              </w:rPr>
              <w:t>Menos de 10 años </w:t>
            </w:r>
          </w:p>
        </w:tc>
        <w:tc>
          <w:tcPr>
            <w:tcW w:w="1419" w:type="dxa"/>
            <w:tcBorders>
              <w:top w:val="nil"/>
              <w:left w:val="nil"/>
              <w:bottom w:val="single" w:sz="8" w:space="0" w:color="auto"/>
              <w:right w:val="single" w:sz="8" w:space="0" w:color="000000"/>
            </w:tcBorders>
            <w:shd w:val="clear" w:color="auto" w:fill="auto"/>
            <w:vAlign w:val="center"/>
            <w:hideMark/>
          </w:tcPr>
          <w:p w14:paraId="2F302B4B" w14:textId="77777777" w:rsidR="00B95F95" w:rsidRPr="00B95F95" w:rsidRDefault="00B95F95" w:rsidP="00B95F95">
            <w:pPr>
              <w:spacing w:after="0" w:line="240" w:lineRule="auto"/>
              <w:jc w:val="center"/>
              <w:rPr>
                <w:rFonts w:ascii="Nunito Sans" w:eastAsia="Times New Roman" w:hAnsi="Nunito Sans" w:cs="Arial"/>
                <w:color w:val="000000"/>
                <w:sz w:val="14"/>
                <w:szCs w:val="14"/>
                <w:lang w:eastAsia="es-CO"/>
              </w:rPr>
            </w:pPr>
            <w:r w:rsidRPr="00B95F95">
              <w:rPr>
                <w:rFonts w:ascii="Nunito Sans" w:eastAsia="Times New Roman" w:hAnsi="Nunito Sans" w:cs="Arial"/>
                <w:color w:val="000000"/>
                <w:sz w:val="14"/>
                <w:szCs w:val="14"/>
                <w:lang w:eastAsia="es-CO"/>
              </w:rPr>
              <w:t>711 </w:t>
            </w:r>
          </w:p>
        </w:tc>
        <w:tc>
          <w:tcPr>
            <w:tcW w:w="2263" w:type="dxa"/>
            <w:tcBorders>
              <w:top w:val="nil"/>
              <w:left w:val="nil"/>
              <w:bottom w:val="single" w:sz="8" w:space="0" w:color="auto"/>
              <w:right w:val="single" w:sz="8" w:space="0" w:color="000000"/>
            </w:tcBorders>
            <w:shd w:val="clear" w:color="000000" w:fill="FFFFFF"/>
            <w:vAlign w:val="center"/>
            <w:hideMark/>
          </w:tcPr>
          <w:p w14:paraId="65F99BB5" w14:textId="42E1F132" w:rsidR="00B95F95" w:rsidRPr="00B95F95" w:rsidRDefault="00B95F95" w:rsidP="00B95F95">
            <w:pPr>
              <w:spacing w:after="0" w:line="240" w:lineRule="auto"/>
              <w:jc w:val="center"/>
              <w:rPr>
                <w:rFonts w:ascii="Nunito Sans" w:eastAsia="Times New Roman" w:hAnsi="Nunito Sans" w:cs="Arial"/>
                <w:color w:val="000000"/>
                <w:sz w:val="14"/>
                <w:szCs w:val="14"/>
                <w:lang w:eastAsia="es-CO"/>
              </w:rPr>
            </w:pPr>
            <w:r w:rsidRPr="00B95F95">
              <w:rPr>
                <w:rFonts w:ascii="Nunito Sans" w:eastAsia="Times New Roman" w:hAnsi="Nunito Sans" w:cs="Arial"/>
                <w:color w:val="000000"/>
                <w:sz w:val="14"/>
                <w:szCs w:val="14"/>
                <w:lang w:eastAsia="es-CO"/>
              </w:rPr>
              <w:t xml:space="preserve"> $               </w:t>
            </w:r>
            <w:r w:rsidR="00B732BC">
              <w:rPr>
                <w:rFonts w:ascii="Nunito Sans" w:eastAsia="Times New Roman" w:hAnsi="Nunito Sans" w:cs="Arial"/>
                <w:color w:val="000000"/>
                <w:sz w:val="14"/>
                <w:szCs w:val="14"/>
                <w:lang w:eastAsia="es-CO"/>
              </w:rPr>
              <w:t>174.900</w:t>
            </w:r>
            <w:r w:rsidRPr="00B95F95">
              <w:rPr>
                <w:rFonts w:ascii="Nunito Sans" w:eastAsia="Times New Roman" w:hAnsi="Nunito Sans" w:cs="Arial"/>
                <w:color w:val="000000"/>
                <w:sz w:val="14"/>
                <w:szCs w:val="14"/>
                <w:lang w:eastAsia="es-CO"/>
              </w:rPr>
              <w:t xml:space="preserve"> </w:t>
            </w:r>
          </w:p>
        </w:tc>
      </w:tr>
      <w:tr w:rsidR="00B95F95" w:rsidRPr="00B95F95" w14:paraId="10558C52" w14:textId="77777777" w:rsidTr="00B95F95">
        <w:trPr>
          <w:trHeight w:val="232"/>
        </w:trPr>
        <w:tc>
          <w:tcPr>
            <w:tcW w:w="2537" w:type="dxa"/>
            <w:tcBorders>
              <w:top w:val="nil"/>
              <w:left w:val="single" w:sz="8" w:space="0" w:color="000000"/>
              <w:bottom w:val="single" w:sz="8" w:space="0" w:color="auto"/>
              <w:right w:val="single" w:sz="8" w:space="0" w:color="auto"/>
            </w:tcBorders>
            <w:shd w:val="clear" w:color="auto" w:fill="auto"/>
            <w:vAlign w:val="center"/>
            <w:hideMark/>
          </w:tcPr>
          <w:p w14:paraId="69EB28A2" w14:textId="77777777" w:rsidR="00B95F95" w:rsidRPr="00B95F95" w:rsidRDefault="00B95F95" w:rsidP="00B95F95">
            <w:pPr>
              <w:spacing w:after="0" w:line="240" w:lineRule="auto"/>
              <w:rPr>
                <w:rFonts w:ascii="Nunito Sans" w:eastAsia="Times New Roman" w:hAnsi="Nunito Sans" w:cs="Arial"/>
                <w:color w:val="000000"/>
                <w:sz w:val="14"/>
                <w:szCs w:val="14"/>
                <w:lang w:eastAsia="es-CO"/>
              </w:rPr>
            </w:pPr>
            <w:r w:rsidRPr="00B95F95">
              <w:rPr>
                <w:rFonts w:ascii="Nunito Sans" w:eastAsia="Times New Roman" w:hAnsi="Nunito Sans" w:cs="Arial"/>
                <w:color w:val="000000"/>
                <w:sz w:val="14"/>
                <w:szCs w:val="14"/>
                <w:lang w:eastAsia="es-CO"/>
              </w:rPr>
              <w:t>AUTOS NEGOCIO </w:t>
            </w:r>
          </w:p>
        </w:tc>
        <w:tc>
          <w:tcPr>
            <w:tcW w:w="1697" w:type="dxa"/>
            <w:tcBorders>
              <w:top w:val="nil"/>
              <w:left w:val="nil"/>
              <w:bottom w:val="single" w:sz="8" w:space="0" w:color="auto"/>
              <w:right w:val="single" w:sz="8" w:space="0" w:color="auto"/>
            </w:tcBorders>
            <w:shd w:val="clear" w:color="auto" w:fill="auto"/>
            <w:vAlign w:val="center"/>
            <w:hideMark/>
          </w:tcPr>
          <w:p w14:paraId="7D82B2A7" w14:textId="77777777" w:rsidR="00B95F95" w:rsidRPr="00B95F95" w:rsidRDefault="00B95F95" w:rsidP="00B95F95">
            <w:pPr>
              <w:spacing w:after="0" w:line="240" w:lineRule="auto"/>
              <w:rPr>
                <w:rFonts w:ascii="Nunito Sans" w:eastAsia="Times New Roman" w:hAnsi="Nunito Sans" w:cs="Arial"/>
                <w:color w:val="000000"/>
                <w:sz w:val="14"/>
                <w:szCs w:val="14"/>
                <w:lang w:eastAsia="es-CO"/>
              </w:rPr>
            </w:pPr>
            <w:r w:rsidRPr="00B95F95">
              <w:rPr>
                <w:rFonts w:ascii="Nunito Sans" w:eastAsia="Times New Roman" w:hAnsi="Nunito Sans" w:cs="Arial"/>
                <w:color w:val="000000"/>
                <w:sz w:val="14"/>
                <w:szCs w:val="14"/>
                <w:lang w:eastAsia="es-CO"/>
              </w:rPr>
              <w:t>Menos de 1.500 c.c. </w:t>
            </w:r>
          </w:p>
        </w:tc>
        <w:tc>
          <w:tcPr>
            <w:tcW w:w="1866" w:type="dxa"/>
            <w:tcBorders>
              <w:top w:val="nil"/>
              <w:left w:val="nil"/>
              <w:bottom w:val="single" w:sz="8" w:space="0" w:color="auto"/>
              <w:right w:val="single" w:sz="8" w:space="0" w:color="auto"/>
            </w:tcBorders>
            <w:shd w:val="clear" w:color="auto" w:fill="auto"/>
            <w:vAlign w:val="center"/>
            <w:hideMark/>
          </w:tcPr>
          <w:p w14:paraId="1A0CAEC6" w14:textId="77777777" w:rsidR="00B95F95" w:rsidRPr="00B95F95" w:rsidRDefault="00B95F95" w:rsidP="00B95F95">
            <w:pPr>
              <w:spacing w:after="0" w:line="240" w:lineRule="auto"/>
              <w:rPr>
                <w:rFonts w:ascii="Nunito Sans" w:eastAsia="Times New Roman" w:hAnsi="Nunito Sans" w:cs="Arial"/>
                <w:color w:val="000000"/>
                <w:sz w:val="14"/>
                <w:szCs w:val="14"/>
                <w:lang w:eastAsia="es-CO"/>
              </w:rPr>
            </w:pPr>
            <w:r w:rsidRPr="00B95F95">
              <w:rPr>
                <w:rFonts w:ascii="Nunito Sans" w:eastAsia="Times New Roman" w:hAnsi="Nunito Sans" w:cs="Arial"/>
                <w:color w:val="000000"/>
                <w:sz w:val="14"/>
                <w:szCs w:val="14"/>
                <w:lang w:eastAsia="es-CO"/>
              </w:rPr>
              <w:t>10 o más años </w:t>
            </w:r>
          </w:p>
        </w:tc>
        <w:tc>
          <w:tcPr>
            <w:tcW w:w="1419" w:type="dxa"/>
            <w:tcBorders>
              <w:top w:val="nil"/>
              <w:left w:val="nil"/>
              <w:bottom w:val="single" w:sz="8" w:space="0" w:color="auto"/>
              <w:right w:val="single" w:sz="8" w:space="0" w:color="000000"/>
            </w:tcBorders>
            <w:shd w:val="clear" w:color="auto" w:fill="auto"/>
            <w:vAlign w:val="center"/>
            <w:hideMark/>
          </w:tcPr>
          <w:p w14:paraId="7399B060" w14:textId="77777777" w:rsidR="00B95F95" w:rsidRPr="00B95F95" w:rsidRDefault="00B95F95" w:rsidP="00B95F95">
            <w:pPr>
              <w:spacing w:after="0" w:line="240" w:lineRule="auto"/>
              <w:jc w:val="center"/>
              <w:rPr>
                <w:rFonts w:ascii="Nunito Sans" w:eastAsia="Times New Roman" w:hAnsi="Nunito Sans" w:cs="Arial"/>
                <w:color w:val="000000"/>
                <w:sz w:val="14"/>
                <w:szCs w:val="14"/>
                <w:lang w:eastAsia="es-CO"/>
              </w:rPr>
            </w:pPr>
            <w:r w:rsidRPr="00B95F95">
              <w:rPr>
                <w:rFonts w:ascii="Nunito Sans" w:eastAsia="Times New Roman" w:hAnsi="Nunito Sans" w:cs="Arial"/>
                <w:color w:val="000000"/>
                <w:sz w:val="14"/>
                <w:szCs w:val="14"/>
                <w:lang w:eastAsia="es-CO"/>
              </w:rPr>
              <w:t>712 </w:t>
            </w:r>
          </w:p>
        </w:tc>
        <w:tc>
          <w:tcPr>
            <w:tcW w:w="2263" w:type="dxa"/>
            <w:tcBorders>
              <w:top w:val="nil"/>
              <w:left w:val="nil"/>
              <w:bottom w:val="single" w:sz="8" w:space="0" w:color="auto"/>
              <w:right w:val="single" w:sz="8" w:space="0" w:color="000000"/>
            </w:tcBorders>
            <w:shd w:val="clear" w:color="000000" w:fill="FFFFFF"/>
            <w:vAlign w:val="center"/>
            <w:hideMark/>
          </w:tcPr>
          <w:p w14:paraId="6A1059E5" w14:textId="02209957" w:rsidR="00B95F95" w:rsidRPr="00B95F95" w:rsidRDefault="00B95F95" w:rsidP="00B95F95">
            <w:pPr>
              <w:spacing w:after="0" w:line="240" w:lineRule="auto"/>
              <w:jc w:val="center"/>
              <w:rPr>
                <w:rFonts w:ascii="Nunito Sans" w:eastAsia="Times New Roman" w:hAnsi="Nunito Sans" w:cs="Arial"/>
                <w:color w:val="000000"/>
                <w:sz w:val="14"/>
                <w:szCs w:val="14"/>
                <w:lang w:eastAsia="es-CO"/>
              </w:rPr>
            </w:pPr>
            <w:r w:rsidRPr="00B95F95">
              <w:rPr>
                <w:rFonts w:ascii="Nunito Sans" w:eastAsia="Times New Roman" w:hAnsi="Nunito Sans" w:cs="Arial"/>
                <w:color w:val="000000"/>
                <w:sz w:val="14"/>
                <w:szCs w:val="14"/>
                <w:lang w:eastAsia="es-CO"/>
              </w:rPr>
              <w:t xml:space="preserve"> $               21</w:t>
            </w:r>
            <w:r w:rsidR="00B732BC">
              <w:rPr>
                <w:rFonts w:ascii="Nunito Sans" w:eastAsia="Times New Roman" w:hAnsi="Nunito Sans" w:cs="Arial"/>
                <w:color w:val="000000"/>
                <w:sz w:val="14"/>
                <w:szCs w:val="14"/>
                <w:lang w:eastAsia="es-CO"/>
              </w:rPr>
              <w:t>8.700</w:t>
            </w:r>
            <w:r w:rsidRPr="00B95F95">
              <w:rPr>
                <w:rFonts w:ascii="Nunito Sans" w:eastAsia="Times New Roman" w:hAnsi="Nunito Sans" w:cs="Arial"/>
                <w:color w:val="000000"/>
                <w:sz w:val="14"/>
                <w:szCs w:val="14"/>
                <w:lang w:eastAsia="es-CO"/>
              </w:rPr>
              <w:t xml:space="preserve"> </w:t>
            </w:r>
          </w:p>
        </w:tc>
      </w:tr>
      <w:tr w:rsidR="00B95F95" w:rsidRPr="00B95F95" w14:paraId="79A9023A" w14:textId="77777777" w:rsidTr="00B95F95">
        <w:trPr>
          <w:trHeight w:val="232"/>
        </w:trPr>
        <w:tc>
          <w:tcPr>
            <w:tcW w:w="2537" w:type="dxa"/>
            <w:tcBorders>
              <w:top w:val="nil"/>
              <w:left w:val="single" w:sz="8" w:space="0" w:color="000000"/>
              <w:bottom w:val="single" w:sz="8" w:space="0" w:color="auto"/>
              <w:right w:val="single" w:sz="8" w:space="0" w:color="auto"/>
            </w:tcBorders>
            <w:shd w:val="clear" w:color="auto" w:fill="auto"/>
            <w:vAlign w:val="center"/>
            <w:hideMark/>
          </w:tcPr>
          <w:p w14:paraId="3CF4EF5F" w14:textId="77777777" w:rsidR="00B95F95" w:rsidRPr="00B95F95" w:rsidRDefault="00B95F95" w:rsidP="00B95F95">
            <w:pPr>
              <w:spacing w:after="0" w:line="240" w:lineRule="auto"/>
              <w:rPr>
                <w:rFonts w:ascii="Nunito Sans" w:eastAsia="Times New Roman" w:hAnsi="Nunito Sans" w:cs="Arial"/>
                <w:color w:val="000000"/>
                <w:sz w:val="14"/>
                <w:szCs w:val="14"/>
                <w:lang w:eastAsia="es-CO"/>
              </w:rPr>
            </w:pPr>
            <w:r w:rsidRPr="00B95F95">
              <w:rPr>
                <w:rFonts w:ascii="Nunito Sans" w:eastAsia="Times New Roman" w:hAnsi="Nunito Sans" w:cs="Arial"/>
                <w:color w:val="000000"/>
                <w:sz w:val="14"/>
                <w:szCs w:val="14"/>
                <w:lang w:eastAsia="es-CO"/>
              </w:rPr>
              <w:t>AUTOS NEGOCIO </w:t>
            </w:r>
          </w:p>
        </w:tc>
        <w:tc>
          <w:tcPr>
            <w:tcW w:w="1697" w:type="dxa"/>
            <w:tcBorders>
              <w:top w:val="nil"/>
              <w:left w:val="nil"/>
              <w:bottom w:val="single" w:sz="8" w:space="0" w:color="auto"/>
              <w:right w:val="single" w:sz="8" w:space="0" w:color="auto"/>
            </w:tcBorders>
            <w:shd w:val="clear" w:color="auto" w:fill="auto"/>
            <w:vAlign w:val="center"/>
            <w:hideMark/>
          </w:tcPr>
          <w:p w14:paraId="1B8FD13A" w14:textId="77777777" w:rsidR="00B95F95" w:rsidRPr="00B95F95" w:rsidRDefault="00B95F95" w:rsidP="00B95F95">
            <w:pPr>
              <w:spacing w:after="0" w:line="240" w:lineRule="auto"/>
              <w:rPr>
                <w:rFonts w:ascii="Nunito Sans" w:eastAsia="Times New Roman" w:hAnsi="Nunito Sans" w:cs="Arial"/>
                <w:color w:val="000000"/>
                <w:sz w:val="14"/>
                <w:szCs w:val="14"/>
                <w:lang w:eastAsia="es-CO"/>
              </w:rPr>
            </w:pPr>
            <w:r w:rsidRPr="00B95F95">
              <w:rPr>
                <w:rFonts w:ascii="Nunito Sans" w:eastAsia="Times New Roman" w:hAnsi="Nunito Sans" w:cs="Arial"/>
                <w:color w:val="000000"/>
                <w:sz w:val="14"/>
                <w:szCs w:val="14"/>
                <w:lang w:eastAsia="es-CO"/>
              </w:rPr>
              <w:t>Entre 1.500 y 2.500 c.c. </w:t>
            </w:r>
          </w:p>
        </w:tc>
        <w:tc>
          <w:tcPr>
            <w:tcW w:w="1866" w:type="dxa"/>
            <w:tcBorders>
              <w:top w:val="nil"/>
              <w:left w:val="nil"/>
              <w:bottom w:val="single" w:sz="8" w:space="0" w:color="auto"/>
              <w:right w:val="single" w:sz="8" w:space="0" w:color="auto"/>
            </w:tcBorders>
            <w:shd w:val="clear" w:color="auto" w:fill="auto"/>
            <w:vAlign w:val="center"/>
            <w:hideMark/>
          </w:tcPr>
          <w:p w14:paraId="775A5D02" w14:textId="77777777" w:rsidR="00B95F95" w:rsidRPr="00B95F95" w:rsidRDefault="00B95F95" w:rsidP="00B95F95">
            <w:pPr>
              <w:spacing w:after="0" w:line="240" w:lineRule="auto"/>
              <w:rPr>
                <w:rFonts w:ascii="Nunito Sans" w:eastAsia="Times New Roman" w:hAnsi="Nunito Sans" w:cs="Arial"/>
                <w:color w:val="000000"/>
                <w:sz w:val="14"/>
                <w:szCs w:val="14"/>
                <w:lang w:eastAsia="es-CO"/>
              </w:rPr>
            </w:pPr>
            <w:r w:rsidRPr="00B95F95">
              <w:rPr>
                <w:rFonts w:ascii="Nunito Sans" w:eastAsia="Times New Roman" w:hAnsi="Nunito Sans" w:cs="Arial"/>
                <w:color w:val="000000"/>
                <w:sz w:val="14"/>
                <w:szCs w:val="14"/>
                <w:lang w:eastAsia="es-CO"/>
              </w:rPr>
              <w:t>Menos de 10 años </w:t>
            </w:r>
          </w:p>
        </w:tc>
        <w:tc>
          <w:tcPr>
            <w:tcW w:w="1419" w:type="dxa"/>
            <w:tcBorders>
              <w:top w:val="nil"/>
              <w:left w:val="nil"/>
              <w:bottom w:val="single" w:sz="8" w:space="0" w:color="auto"/>
              <w:right w:val="single" w:sz="8" w:space="0" w:color="000000"/>
            </w:tcBorders>
            <w:shd w:val="clear" w:color="auto" w:fill="auto"/>
            <w:vAlign w:val="center"/>
            <w:hideMark/>
          </w:tcPr>
          <w:p w14:paraId="60AF05BE" w14:textId="77777777" w:rsidR="00B95F95" w:rsidRPr="00B95F95" w:rsidRDefault="00B95F95" w:rsidP="00B95F95">
            <w:pPr>
              <w:spacing w:after="0" w:line="240" w:lineRule="auto"/>
              <w:jc w:val="center"/>
              <w:rPr>
                <w:rFonts w:ascii="Nunito Sans" w:eastAsia="Times New Roman" w:hAnsi="Nunito Sans" w:cs="Arial"/>
                <w:color w:val="000000"/>
                <w:sz w:val="14"/>
                <w:szCs w:val="14"/>
                <w:lang w:eastAsia="es-CO"/>
              </w:rPr>
            </w:pPr>
            <w:r w:rsidRPr="00B95F95">
              <w:rPr>
                <w:rFonts w:ascii="Nunito Sans" w:eastAsia="Times New Roman" w:hAnsi="Nunito Sans" w:cs="Arial"/>
                <w:color w:val="000000"/>
                <w:sz w:val="14"/>
                <w:szCs w:val="14"/>
                <w:lang w:eastAsia="es-CO"/>
              </w:rPr>
              <w:t>721 </w:t>
            </w:r>
          </w:p>
        </w:tc>
        <w:tc>
          <w:tcPr>
            <w:tcW w:w="2263" w:type="dxa"/>
            <w:tcBorders>
              <w:top w:val="nil"/>
              <w:left w:val="nil"/>
              <w:bottom w:val="single" w:sz="8" w:space="0" w:color="auto"/>
              <w:right w:val="single" w:sz="8" w:space="0" w:color="000000"/>
            </w:tcBorders>
            <w:shd w:val="clear" w:color="000000" w:fill="FFFFFF"/>
            <w:vAlign w:val="center"/>
            <w:hideMark/>
          </w:tcPr>
          <w:p w14:paraId="357C3925" w14:textId="5A28B2A7" w:rsidR="00B95F95" w:rsidRPr="00B95F95" w:rsidRDefault="00B95F95" w:rsidP="00B95F95">
            <w:pPr>
              <w:spacing w:after="0" w:line="240" w:lineRule="auto"/>
              <w:jc w:val="center"/>
              <w:rPr>
                <w:rFonts w:ascii="Nunito Sans" w:eastAsia="Times New Roman" w:hAnsi="Nunito Sans" w:cs="Arial"/>
                <w:color w:val="000000"/>
                <w:sz w:val="14"/>
                <w:szCs w:val="14"/>
                <w:lang w:eastAsia="es-CO"/>
              </w:rPr>
            </w:pPr>
            <w:r w:rsidRPr="00B95F95">
              <w:rPr>
                <w:rFonts w:ascii="Nunito Sans" w:eastAsia="Times New Roman" w:hAnsi="Nunito Sans" w:cs="Arial"/>
                <w:color w:val="000000"/>
                <w:sz w:val="14"/>
                <w:szCs w:val="14"/>
                <w:lang w:eastAsia="es-CO"/>
              </w:rPr>
              <w:t xml:space="preserve"> $               217.</w:t>
            </w:r>
            <w:r w:rsidR="00B732BC">
              <w:rPr>
                <w:rFonts w:ascii="Nunito Sans" w:eastAsia="Times New Roman" w:hAnsi="Nunito Sans" w:cs="Arial"/>
                <w:color w:val="000000"/>
                <w:sz w:val="14"/>
                <w:szCs w:val="14"/>
                <w:lang w:eastAsia="es-CO"/>
              </w:rPr>
              <w:t>500</w:t>
            </w:r>
            <w:r w:rsidRPr="00B95F95">
              <w:rPr>
                <w:rFonts w:ascii="Nunito Sans" w:eastAsia="Times New Roman" w:hAnsi="Nunito Sans" w:cs="Arial"/>
                <w:color w:val="000000"/>
                <w:sz w:val="14"/>
                <w:szCs w:val="14"/>
                <w:lang w:eastAsia="es-CO"/>
              </w:rPr>
              <w:t xml:space="preserve"> </w:t>
            </w:r>
          </w:p>
        </w:tc>
      </w:tr>
      <w:tr w:rsidR="00B95F95" w:rsidRPr="00B95F95" w14:paraId="2BB4FF11" w14:textId="77777777" w:rsidTr="00B95F95">
        <w:trPr>
          <w:trHeight w:val="232"/>
        </w:trPr>
        <w:tc>
          <w:tcPr>
            <w:tcW w:w="2537" w:type="dxa"/>
            <w:tcBorders>
              <w:top w:val="nil"/>
              <w:left w:val="single" w:sz="8" w:space="0" w:color="000000"/>
              <w:bottom w:val="single" w:sz="8" w:space="0" w:color="auto"/>
              <w:right w:val="single" w:sz="8" w:space="0" w:color="auto"/>
            </w:tcBorders>
            <w:shd w:val="clear" w:color="000000" w:fill="FFFFFF"/>
            <w:vAlign w:val="center"/>
            <w:hideMark/>
          </w:tcPr>
          <w:p w14:paraId="63C75757" w14:textId="77777777" w:rsidR="00B95F95" w:rsidRPr="00B95F95" w:rsidRDefault="00B95F95" w:rsidP="00B95F95">
            <w:pPr>
              <w:spacing w:after="0" w:line="240" w:lineRule="auto"/>
              <w:rPr>
                <w:rFonts w:ascii="Nunito Sans" w:eastAsia="Times New Roman" w:hAnsi="Nunito Sans" w:cs="Arial"/>
                <w:color w:val="000000"/>
                <w:sz w:val="14"/>
                <w:szCs w:val="14"/>
                <w:lang w:eastAsia="es-CO"/>
              </w:rPr>
            </w:pPr>
            <w:r w:rsidRPr="00B95F95">
              <w:rPr>
                <w:rFonts w:ascii="Nunito Sans" w:eastAsia="Times New Roman" w:hAnsi="Nunito Sans" w:cs="Arial"/>
                <w:color w:val="000000"/>
                <w:sz w:val="14"/>
                <w:szCs w:val="14"/>
                <w:lang w:eastAsia="es-CO"/>
              </w:rPr>
              <w:t>AUTOS NEGOCIO </w:t>
            </w:r>
          </w:p>
        </w:tc>
        <w:tc>
          <w:tcPr>
            <w:tcW w:w="1697" w:type="dxa"/>
            <w:tcBorders>
              <w:top w:val="nil"/>
              <w:left w:val="nil"/>
              <w:bottom w:val="single" w:sz="8" w:space="0" w:color="auto"/>
              <w:right w:val="single" w:sz="8" w:space="0" w:color="auto"/>
            </w:tcBorders>
            <w:shd w:val="clear" w:color="000000" w:fill="FFFFFF"/>
            <w:vAlign w:val="center"/>
            <w:hideMark/>
          </w:tcPr>
          <w:p w14:paraId="716E9093" w14:textId="77777777" w:rsidR="00B95F95" w:rsidRPr="00B95F95" w:rsidRDefault="00B95F95" w:rsidP="00B95F95">
            <w:pPr>
              <w:spacing w:after="0" w:line="240" w:lineRule="auto"/>
              <w:rPr>
                <w:rFonts w:ascii="Nunito Sans" w:eastAsia="Times New Roman" w:hAnsi="Nunito Sans" w:cs="Arial"/>
                <w:color w:val="000000"/>
                <w:sz w:val="14"/>
                <w:szCs w:val="14"/>
                <w:lang w:eastAsia="es-CO"/>
              </w:rPr>
            </w:pPr>
            <w:r w:rsidRPr="00B95F95">
              <w:rPr>
                <w:rFonts w:ascii="Nunito Sans" w:eastAsia="Times New Roman" w:hAnsi="Nunito Sans" w:cs="Arial"/>
                <w:color w:val="000000"/>
                <w:sz w:val="14"/>
                <w:szCs w:val="14"/>
                <w:lang w:eastAsia="es-CO"/>
              </w:rPr>
              <w:t>Entre 1.500 y 2.500 c.c. </w:t>
            </w:r>
          </w:p>
        </w:tc>
        <w:tc>
          <w:tcPr>
            <w:tcW w:w="1866" w:type="dxa"/>
            <w:tcBorders>
              <w:top w:val="nil"/>
              <w:left w:val="nil"/>
              <w:bottom w:val="single" w:sz="8" w:space="0" w:color="auto"/>
              <w:right w:val="single" w:sz="8" w:space="0" w:color="auto"/>
            </w:tcBorders>
            <w:shd w:val="clear" w:color="000000" w:fill="FFFFFF"/>
            <w:vAlign w:val="center"/>
            <w:hideMark/>
          </w:tcPr>
          <w:p w14:paraId="39AD4DCA" w14:textId="77777777" w:rsidR="00B95F95" w:rsidRPr="00B95F95" w:rsidRDefault="00B95F95" w:rsidP="00B95F95">
            <w:pPr>
              <w:spacing w:after="0" w:line="240" w:lineRule="auto"/>
              <w:rPr>
                <w:rFonts w:ascii="Nunito Sans" w:eastAsia="Times New Roman" w:hAnsi="Nunito Sans" w:cs="Arial"/>
                <w:color w:val="000000"/>
                <w:sz w:val="14"/>
                <w:szCs w:val="14"/>
                <w:lang w:eastAsia="es-CO"/>
              </w:rPr>
            </w:pPr>
            <w:r w:rsidRPr="00B95F95">
              <w:rPr>
                <w:rFonts w:ascii="Nunito Sans" w:eastAsia="Times New Roman" w:hAnsi="Nunito Sans" w:cs="Arial"/>
                <w:color w:val="000000"/>
                <w:sz w:val="14"/>
                <w:szCs w:val="14"/>
                <w:lang w:eastAsia="es-CO"/>
              </w:rPr>
              <w:t>10 o más años </w:t>
            </w:r>
          </w:p>
        </w:tc>
        <w:tc>
          <w:tcPr>
            <w:tcW w:w="1419" w:type="dxa"/>
            <w:tcBorders>
              <w:top w:val="nil"/>
              <w:left w:val="nil"/>
              <w:bottom w:val="single" w:sz="8" w:space="0" w:color="auto"/>
              <w:right w:val="single" w:sz="8" w:space="0" w:color="000000"/>
            </w:tcBorders>
            <w:shd w:val="clear" w:color="000000" w:fill="FFFFFF"/>
            <w:vAlign w:val="center"/>
            <w:hideMark/>
          </w:tcPr>
          <w:p w14:paraId="488E17EC" w14:textId="77777777" w:rsidR="00B95F95" w:rsidRPr="00B95F95" w:rsidRDefault="00B95F95" w:rsidP="00B95F95">
            <w:pPr>
              <w:spacing w:after="0" w:line="240" w:lineRule="auto"/>
              <w:jc w:val="center"/>
              <w:rPr>
                <w:rFonts w:ascii="Nunito Sans" w:eastAsia="Times New Roman" w:hAnsi="Nunito Sans" w:cs="Arial"/>
                <w:color w:val="000000"/>
                <w:sz w:val="14"/>
                <w:szCs w:val="14"/>
                <w:lang w:eastAsia="es-CO"/>
              </w:rPr>
            </w:pPr>
            <w:r w:rsidRPr="00B95F95">
              <w:rPr>
                <w:rFonts w:ascii="Nunito Sans" w:eastAsia="Times New Roman" w:hAnsi="Nunito Sans" w:cs="Arial"/>
                <w:color w:val="000000"/>
                <w:sz w:val="14"/>
                <w:szCs w:val="14"/>
                <w:lang w:eastAsia="es-CO"/>
              </w:rPr>
              <w:t>722 </w:t>
            </w:r>
          </w:p>
        </w:tc>
        <w:tc>
          <w:tcPr>
            <w:tcW w:w="2263" w:type="dxa"/>
            <w:tcBorders>
              <w:top w:val="nil"/>
              <w:left w:val="nil"/>
              <w:bottom w:val="single" w:sz="8" w:space="0" w:color="auto"/>
              <w:right w:val="single" w:sz="8" w:space="0" w:color="000000"/>
            </w:tcBorders>
            <w:shd w:val="clear" w:color="000000" w:fill="FFFFFF"/>
            <w:vAlign w:val="center"/>
            <w:hideMark/>
          </w:tcPr>
          <w:p w14:paraId="0E3894E6" w14:textId="37F10F86" w:rsidR="00B95F95" w:rsidRPr="00B95F95" w:rsidRDefault="00B95F95" w:rsidP="00B95F95">
            <w:pPr>
              <w:spacing w:after="0" w:line="240" w:lineRule="auto"/>
              <w:jc w:val="center"/>
              <w:rPr>
                <w:rFonts w:ascii="Nunito Sans" w:eastAsia="Times New Roman" w:hAnsi="Nunito Sans" w:cs="Arial"/>
                <w:color w:val="000000"/>
                <w:sz w:val="14"/>
                <w:szCs w:val="14"/>
                <w:lang w:eastAsia="es-CO"/>
              </w:rPr>
            </w:pPr>
            <w:r w:rsidRPr="00B95F95">
              <w:rPr>
                <w:rFonts w:ascii="Nunito Sans" w:eastAsia="Times New Roman" w:hAnsi="Nunito Sans" w:cs="Arial"/>
                <w:color w:val="000000"/>
                <w:sz w:val="14"/>
                <w:szCs w:val="14"/>
                <w:lang w:eastAsia="es-CO"/>
              </w:rPr>
              <w:t xml:space="preserve"> $               269.</w:t>
            </w:r>
            <w:r w:rsidR="00B732BC">
              <w:rPr>
                <w:rFonts w:ascii="Nunito Sans" w:eastAsia="Times New Roman" w:hAnsi="Nunito Sans" w:cs="Arial"/>
                <w:color w:val="000000"/>
                <w:sz w:val="14"/>
                <w:szCs w:val="14"/>
                <w:lang w:eastAsia="es-CO"/>
              </w:rPr>
              <w:t>000</w:t>
            </w:r>
            <w:r w:rsidRPr="00B95F95">
              <w:rPr>
                <w:rFonts w:ascii="Nunito Sans" w:eastAsia="Times New Roman" w:hAnsi="Nunito Sans" w:cs="Arial"/>
                <w:color w:val="000000"/>
                <w:sz w:val="14"/>
                <w:szCs w:val="14"/>
                <w:lang w:eastAsia="es-CO"/>
              </w:rPr>
              <w:t xml:space="preserve"> </w:t>
            </w:r>
          </w:p>
        </w:tc>
      </w:tr>
      <w:tr w:rsidR="00B95F95" w:rsidRPr="00B95F95" w14:paraId="65358114" w14:textId="77777777" w:rsidTr="00B95F95">
        <w:trPr>
          <w:trHeight w:val="232"/>
        </w:trPr>
        <w:tc>
          <w:tcPr>
            <w:tcW w:w="2537" w:type="dxa"/>
            <w:tcBorders>
              <w:top w:val="nil"/>
              <w:left w:val="single" w:sz="8" w:space="0" w:color="000000"/>
              <w:bottom w:val="single" w:sz="8" w:space="0" w:color="auto"/>
              <w:right w:val="single" w:sz="8" w:space="0" w:color="auto"/>
            </w:tcBorders>
            <w:shd w:val="clear" w:color="000000" w:fill="FFFFFF"/>
            <w:vAlign w:val="center"/>
            <w:hideMark/>
          </w:tcPr>
          <w:p w14:paraId="59A9FBE7" w14:textId="77777777" w:rsidR="00B95F95" w:rsidRPr="00B95F95" w:rsidRDefault="00B95F95" w:rsidP="00B95F95">
            <w:pPr>
              <w:spacing w:after="0" w:line="240" w:lineRule="auto"/>
              <w:rPr>
                <w:rFonts w:ascii="Nunito Sans" w:eastAsia="Times New Roman" w:hAnsi="Nunito Sans" w:cs="Arial"/>
                <w:color w:val="000000"/>
                <w:sz w:val="14"/>
                <w:szCs w:val="14"/>
                <w:lang w:eastAsia="es-CO"/>
              </w:rPr>
            </w:pPr>
            <w:r w:rsidRPr="00B95F95">
              <w:rPr>
                <w:rFonts w:ascii="Nunito Sans" w:eastAsia="Times New Roman" w:hAnsi="Nunito Sans" w:cs="Arial"/>
                <w:color w:val="000000"/>
                <w:sz w:val="14"/>
                <w:szCs w:val="14"/>
                <w:lang w:eastAsia="es-CO"/>
              </w:rPr>
              <w:t>AUTOS NEGOCIO </w:t>
            </w:r>
          </w:p>
        </w:tc>
        <w:tc>
          <w:tcPr>
            <w:tcW w:w="1697" w:type="dxa"/>
            <w:tcBorders>
              <w:top w:val="nil"/>
              <w:left w:val="nil"/>
              <w:bottom w:val="single" w:sz="8" w:space="0" w:color="auto"/>
              <w:right w:val="single" w:sz="8" w:space="0" w:color="auto"/>
            </w:tcBorders>
            <w:shd w:val="clear" w:color="000000" w:fill="FFFFFF"/>
            <w:vAlign w:val="center"/>
            <w:hideMark/>
          </w:tcPr>
          <w:p w14:paraId="6931A6C1" w14:textId="77777777" w:rsidR="00B95F95" w:rsidRPr="00B95F95" w:rsidRDefault="00B95F95" w:rsidP="00B95F95">
            <w:pPr>
              <w:spacing w:after="0" w:line="240" w:lineRule="auto"/>
              <w:rPr>
                <w:rFonts w:ascii="Nunito Sans" w:eastAsia="Times New Roman" w:hAnsi="Nunito Sans" w:cs="Arial"/>
                <w:color w:val="000000"/>
                <w:sz w:val="14"/>
                <w:szCs w:val="14"/>
                <w:lang w:eastAsia="es-CO"/>
              </w:rPr>
            </w:pPr>
            <w:r w:rsidRPr="00B95F95">
              <w:rPr>
                <w:rFonts w:ascii="Nunito Sans" w:eastAsia="Times New Roman" w:hAnsi="Nunito Sans" w:cs="Arial"/>
                <w:color w:val="000000"/>
                <w:sz w:val="14"/>
                <w:szCs w:val="14"/>
                <w:lang w:eastAsia="es-CO"/>
              </w:rPr>
              <w:t>Más de 2.500 c.c. </w:t>
            </w:r>
          </w:p>
        </w:tc>
        <w:tc>
          <w:tcPr>
            <w:tcW w:w="1866" w:type="dxa"/>
            <w:tcBorders>
              <w:top w:val="nil"/>
              <w:left w:val="nil"/>
              <w:bottom w:val="single" w:sz="8" w:space="0" w:color="auto"/>
              <w:right w:val="single" w:sz="8" w:space="0" w:color="auto"/>
            </w:tcBorders>
            <w:shd w:val="clear" w:color="000000" w:fill="FFFFFF"/>
            <w:vAlign w:val="center"/>
            <w:hideMark/>
          </w:tcPr>
          <w:p w14:paraId="30D73226" w14:textId="77777777" w:rsidR="00B95F95" w:rsidRPr="00B95F95" w:rsidRDefault="00B95F95" w:rsidP="00B95F95">
            <w:pPr>
              <w:spacing w:after="0" w:line="240" w:lineRule="auto"/>
              <w:rPr>
                <w:rFonts w:ascii="Nunito Sans" w:eastAsia="Times New Roman" w:hAnsi="Nunito Sans" w:cs="Arial"/>
                <w:color w:val="000000"/>
                <w:sz w:val="14"/>
                <w:szCs w:val="14"/>
                <w:lang w:eastAsia="es-CO"/>
              </w:rPr>
            </w:pPr>
            <w:r w:rsidRPr="00B95F95">
              <w:rPr>
                <w:rFonts w:ascii="Nunito Sans" w:eastAsia="Times New Roman" w:hAnsi="Nunito Sans" w:cs="Arial"/>
                <w:color w:val="000000"/>
                <w:sz w:val="14"/>
                <w:szCs w:val="14"/>
                <w:lang w:eastAsia="es-CO"/>
              </w:rPr>
              <w:t>Menos de 10 años </w:t>
            </w:r>
          </w:p>
        </w:tc>
        <w:tc>
          <w:tcPr>
            <w:tcW w:w="1419" w:type="dxa"/>
            <w:tcBorders>
              <w:top w:val="nil"/>
              <w:left w:val="nil"/>
              <w:bottom w:val="single" w:sz="8" w:space="0" w:color="auto"/>
              <w:right w:val="single" w:sz="8" w:space="0" w:color="000000"/>
            </w:tcBorders>
            <w:shd w:val="clear" w:color="000000" w:fill="FFFFFF"/>
            <w:vAlign w:val="center"/>
            <w:hideMark/>
          </w:tcPr>
          <w:p w14:paraId="4AABB532" w14:textId="77777777" w:rsidR="00B95F95" w:rsidRPr="00B95F95" w:rsidRDefault="00B95F95" w:rsidP="00B95F95">
            <w:pPr>
              <w:spacing w:after="0" w:line="240" w:lineRule="auto"/>
              <w:jc w:val="center"/>
              <w:rPr>
                <w:rFonts w:ascii="Nunito Sans" w:eastAsia="Times New Roman" w:hAnsi="Nunito Sans" w:cs="Arial"/>
                <w:color w:val="000000"/>
                <w:sz w:val="14"/>
                <w:szCs w:val="14"/>
                <w:lang w:eastAsia="es-CO"/>
              </w:rPr>
            </w:pPr>
            <w:r w:rsidRPr="00B95F95">
              <w:rPr>
                <w:rFonts w:ascii="Nunito Sans" w:eastAsia="Times New Roman" w:hAnsi="Nunito Sans" w:cs="Arial"/>
                <w:color w:val="000000"/>
                <w:sz w:val="14"/>
                <w:szCs w:val="14"/>
                <w:lang w:eastAsia="es-CO"/>
              </w:rPr>
              <w:t>731 </w:t>
            </w:r>
          </w:p>
        </w:tc>
        <w:tc>
          <w:tcPr>
            <w:tcW w:w="2263" w:type="dxa"/>
            <w:tcBorders>
              <w:top w:val="nil"/>
              <w:left w:val="nil"/>
              <w:bottom w:val="single" w:sz="8" w:space="0" w:color="auto"/>
              <w:right w:val="single" w:sz="8" w:space="0" w:color="000000"/>
            </w:tcBorders>
            <w:shd w:val="clear" w:color="000000" w:fill="FFFFFF"/>
            <w:vAlign w:val="center"/>
            <w:hideMark/>
          </w:tcPr>
          <w:p w14:paraId="38530D64" w14:textId="0E6DE1D5" w:rsidR="00B95F95" w:rsidRPr="00B95F95" w:rsidRDefault="00B95F95" w:rsidP="00B95F95">
            <w:pPr>
              <w:spacing w:after="0" w:line="240" w:lineRule="auto"/>
              <w:jc w:val="center"/>
              <w:rPr>
                <w:rFonts w:ascii="Nunito Sans" w:eastAsia="Times New Roman" w:hAnsi="Nunito Sans" w:cs="Arial"/>
                <w:color w:val="000000"/>
                <w:sz w:val="14"/>
                <w:szCs w:val="14"/>
                <w:lang w:eastAsia="es-CO"/>
              </w:rPr>
            </w:pPr>
            <w:r w:rsidRPr="00B95F95">
              <w:rPr>
                <w:rFonts w:ascii="Nunito Sans" w:eastAsia="Times New Roman" w:hAnsi="Nunito Sans" w:cs="Arial"/>
                <w:color w:val="000000"/>
                <w:sz w:val="14"/>
                <w:szCs w:val="14"/>
                <w:lang w:eastAsia="es-CO"/>
              </w:rPr>
              <w:t xml:space="preserve"> $               28</w:t>
            </w:r>
            <w:r w:rsidR="00B732BC">
              <w:rPr>
                <w:rFonts w:ascii="Nunito Sans" w:eastAsia="Times New Roman" w:hAnsi="Nunito Sans" w:cs="Arial"/>
                <w:color w:val="000000"/>
                <w:sz w:val="14"/>
                <w:szCs w:val="14"/>
                <w:lang w:eastAsia="es-CO"/>
              </w:rPr>
              <w:t>0.900</w:t>
            </w:r>
            <w:r w:rsidRPr="00B95F95">
              <w:rPr>
                <w:rFonts w:ascii="Nunito Sans" w:eastAsia="Times New Roman" w:hAnsi="Nunito Sans" w:cs="Arial"/>
                <w:color w:val="000000"/>
                <w:sz w:val="14"/>
                <w:szCs w:val="14"/>
                <w:lang w:eastAsia="es-CO"/>
              </w:rPr>
              <w:t xml:space="preserve"> </w:t>
            </w:r>
          </w:p>
        </w:tc>
      </w:tr>
      <w:tr w:rsidR="00B95F95" w:rsidRPr="00B95F95" w14:paraId="547AD68E" w14:textId="77777777" w:rsidTr="00B95F95">
        <w:trPr>
          <w:trHeight w:val="232"/>
        </w:trPr>
        <w:tc>
          <w:tcPr>
            <w:tcW w:w="2537" w:type="dxa"/>
            <w:tcBorders>
              <w:top w:val="nil"/>
              <w:left w:val="single" w:sz="8" w:space="0" w:color="000000"/>
              <w:bottom w:val="single" w:sz="8" w:space="0" w:color="auto"/>
              <w:right w:val="single" w:sz="8" w:space="0" w:color="auto"/>
            </w:tcBorders>
            <w:shd w:val="clear" w:color="000000" w:fill="FFFFFF"/>
            <w:vAlign w:val="center"/>
            <w:hideMark/>
          </w:tcPr>
          <w:p w14:paraId="50A5CE9B" w14:textId="77777777" w:rsidR="00B95F95" w:rsidRPr="00B95F95" w:rsidRDefault="00B95F95" w:rsidP="00B95F95">
            <w:pPr>
              <w:spacing w:after="0" w:line="240" w:lineRule="auto"/>
              <w:rPr>
                <w:rFonts w:ascii="Nunito Sans" w:eastAsia="Times New Roman" w:hAnsi="Nunito Sans" w:cs="Arial"/>
                <w:color w:val="000000"/>
                <w:sz w:val="14"/>
                <w:szCs w:val="14"/>
                <w:lang w:eastAsia="es-CO"/>
              </w:rPr>
            </w:pPr>
            <w:r w:rsidRPr="00B95F95">
              <w:rPr>
                <w:rFonts w:ascii="Nunito Sans" w:eastAsia="Times New Roman" w:hAnsi="Nunito Sans" w:cs="Arial"/>
                <w:color w:val="000000"/>
                <w:sz w:val="14"/>
                <w:szCs w:val="14"/>
                <w:lang w:eastAsia="es-CO"/>
              </w:rPr>
              <w:t>AUTOS NEGOCIO </w:t>
            </w:r>
          </w:p>
        </w:tc>
        <w:tc>
          <w:tcPr>
            <w:tcW w:w="1697" w:type="dxa"/>
            <w:tcBorders>
              <w:top w:val="nil"/>
              <w:left w:val="nil"/>
              <w:bottom w:val="single" w:sz="8" w:space="0" w:color="auto"/>
              <w:right w:val="single" w:sz="8" w:space="0" w:color="auto"/>
            </w:tcBorders>
            <w:shd w:val="clear" w:color="000000" w:fill="FFFFFF"/>
            <w:vAlign w:val="center"/>
            <w:hideMark/>
          </w:tcPr>
          <w:p w14:paraId="03F3F132" w14:textId="77777777" w:rsidR="00B95F95" w:rsidRPr="00B95F95" w:rsidRDefault="00B95F95" w:rsidP="00B95F95">
            <w:pPr>
              <w:spacing w:after="0" w:line="240" w:lineRule="auto"/>
              <w:rPr>
                <w:rFonts w:ascii="Nunito Sans" w:eastAsia="Times New Roman" w:hAnsi="Nunito Sans" w:cs="Arial"/>
                <w:color w:val="000000"/>
                <w:sz w:val="14"/>
                <w:szCs w:val="14"/>
                <w:lang w:eastAsia="es-CO"/>
              </w:rPr>
            </w:pPr>
            <w:r w:rsidRPr="00B95F95">
              <w:rPr>
                <w:rFonts w:ascii="Nunito Sans" w:eastAsia="Times New Roman" w:hAnsi="Nunito Sans" w:cs="Arial"/>
                <w:color w:val="000000"/>
                <w:sz w:val="14"/>
                <w:szCs w:val="14"/>
                <w:lang w:eastAsia="es-CO"/>
              </w:rPr>
              <w:t>Más de 2.500 c.c. </w:t>
            </w:r>
          </w:p>
        </w:tc>
        <w:tc>
          <w:tcPr>
            <w:tcW w:w="1866" w:type="dxa"/>
            <w:tcBorders>
              <w:top w:val="nil"/>
              <w:left w:val="nil"/>
              <w:bottom w:val="single" w:sz="8" w:space="0" w:color="auto"/>
              <w:right w:val="single" w:sz="8" w:space="0" w:color="auto"/>
            </w:tcBorders>
            <w:shd w:val="clear" w:color="000000" w:fill="FFFFFF"/>
            <w:vAlign w:val="center"/>
            <w:hideMark/>
          </w:tcPr>
          <w:p w14:paraId="4078B952" w14:textId="77777777" w:rsidR="00B95F95" w:rsidRPr="00B95F95" w:rsidRDefault="00B95F95" w:rsidP="00B95F95">
            <w:pPr>
              <w:spacing w:after="0" w:line="240" w:lineRule="auto"/>
              <w:rPr>
                <w:rFonts w:ascii="Nunito Sans" w:eastAsia="Times New Roman" w:hAnsi="Nunito Sans" w:cs="Arial"/>
                <w:color w:val="000000"/>
                <w:sz w:val="14"/>
                <w:szCs w:val="14"/>
                <w:lang w:eastAsia="es-CO"/>
              </w:rPr>
            </w:pPr>
            <w:r w:rsidRPr="00B95F95">
              <w:rPr>
                <w:rFonts w:ascii="Nunito Sans" w:eastAsia="Times New Roman" w:hAnsi="Nunito Sans" w:cs="Arial"/>
                <w:color w:val="000000"/>
                <w:sz w:val="14"/>
                <w:szCs w:val="14"/>
                <w:lang w:eastAsia="es-CO"/>
              </w:rPr>
              <w:t>10 o más años </w:t>
            </w:r>
          </w:p>
        </w:tc>
        <w:tc>
          <w:tcPr>
            <w:tcW w:w="1419" w:type="dxa"/>
            <w:tcBorders>
              <w:top w:val="nil"/>
              <w:left w:val="nil"/>
              <w:bottom w:val="single" w:sz="8" w:space="0" w:color="auto"/>
              <w:right w:val="single" w:sz="8" w:space="0" w:color="000000"/>
            </w:tcBorders>
            <w:shd w:val="clear" w:color="000000" w:fill="FFFFFF"/>
            <w:vAlign w:val="center"/>
            <w:hideMark/>
          </w:tcPr>
          <w:p w14:paraId="726A546E" w14:textId="77777777" w:rsidR="00B95F95" w:rsidRPr="00B95F95" w:rsidRDefault="00B95F95" w:rsidP="00B95F95">
            <w:pPr>
              <w:spacing w:after="0" w:line="240" w:lineRule="auto"/>
              <w:jc w:val="center"/>
              <w:rPr>
                <w:rFonts w:ascii="Nunito Sans" w:eastAsia="Times New Roman" w:hAnsi="Nunito Sans" w:cs="Arial"/>
                <w:color w:val="000000"/>
                <w:sz w:val="14"/>
                <w:szCs w:val="14"/>
                <w:lang w:eastAsia="es-CO"/>
              </w:rPr>
            </w:pPr>
            <w:r w:rsidRPr="00B95F95">
              <w:rPr>
                <w:rFonts w:ascii="Nunito Sans" w:eastAsia="Times New Roman" w:hAnsi="Nunito Sans" w:cs="Arial"/>
                <w:color w:val="000000"/>
                <w:sz w:val="14"/>
                <w:szCs w:val="14"/>
                <w:lang w:eastAsia="es-CO"/>
              </w:rPr>
              <w:t>732 </w:t>
            </w:r>
          </w:p>
        </w:tc>
        <w:tc>
          <w:tcPr>
            <w:tcW w:w="2263" w:type="dxa"/>
            <w:tcBorders>
              <w:top w:val="nil"/>
              <w:left w:val="nil"/>
              <w:bottom w:val="single" w:sz="8" w:space="0" w:color="auto"/>
              <w:right w:val="single" w:sz="8" w:space="0" w:color="000000"/>
            </w:tcBorders>
            <w:shd w:val="clear" w:color="000000" w:fill="FFFFFF"/>
            <w:vAlign w:val="center"/>
            <w:hideMark/>
          </w:tcPr>
          <w:p w14:paraId="7435F166" w14:textId="4F9B068F" w:rsidR="00B95F95" w:rsidRPr="00B95F95" w:rsidRDefault="00B95F95" w:rsidP="00B95F95">
            <w:pPr>
              <w:spacing w:after="0" w:line="240" w:lineRule="auto"/>
              <w:jc w:val="center"/>
              <w:rPr>
                <w:rFonts w:ascii="Nunito Sans" w:eastAsia="Times New Roman" w:hAnsi="Nunito Sans" w:cs="Arial"/>
                <w:color w:val="000000"/>
                <w:sz w:val="14"/>
                <w:szCs w:val="14"/>
                <w:lang w:eastAsia="es-CO"/>
              </w:rPr>
            </w:pPr>
            <w:r w:rsidRPr="00B95F95">
              <w:rPr>
                <w:rFonts w:ascii="Nunito Sans" w:eastAsia="Times New Roman" w:hAnsi="Nunito Sans" w:cs="Arial"/>
                <w:color w:val="000000"/>
                <w:sz w:val="14"/>
                <w:szCs w:val="14"/>
                <w:lang w:eastAsia="es-CO"/>
              </w:rPr>
              <w:t xml:space="preserve"> $               3</w:t>
            </w:r>
            <w:r w:rsidR="00B732BC">
              <w:rPr>
                <w:rFonts w:ascii="Nunito Sans" w:eastAsia="Times New Roman" w:hAnsi="Nunito Sans" w:cs="Arial"/>
                <w:color w:val="000000"/>
                <w:sz w:val="14"/>
                <w:szCs w:val="14"/>
                <w:lang w:eastAsia="es-CO"/>
              </w:rPr>
              <w:t>29.700</w:t>
            </w:r>
            <w:r w:rsidRPr="00B95F95">
              <w:rPr>
                <w:rFonts w:ascii="Nunito Sans" w:eastAsia="Times New Roman" w:hAnsi="Nunito Sans" w:cs="Arial"/>
                <w:color w:val="000000"/>
                <w:sz w:val="14"/>
                <w:szCs w:val="14"/>
                <w:lang w:eastAsia="es-CO"/>
              </w:rPr>
              <w:t xml:space="preserve"> </w:t>
            </w:r>
          </w:p>
        </w:tc>
      </w:tr>
      <w:tr w:rsidR="00B95F95" w:rsidRPr="00B95F95" w14:paraId="3BE17643" w14:textId="77777777" w:rsidTr="00B95F95">
        <w:trPr>
          <w:trHeight w:val="232"/>
        </w:trPr>
        <w:tc>
          <w:tcPr>
            <w:tcW w:w="6101" w:type="dxa"/>
            <w:gridSpan w:val="3"/>
            <w:tcBorders>
              <w:top w:val="single" w:sz="8" w:space="0" w:color="auto"/>
              <w:left w:val="single" w:sz="8" w:space="0" w:color="000000"/>
              <w:bottom w:val="single" w:sz="8" w:space="0" w:color="auto"/>
              <w:right w:val="single" w:sz="8" w:space="0" w:color="000000"/>
            </w:tcBorders>
            <w:shd w:val="clear" w:color="000000" w:fill="FFFFFF"/>
            <w:vAlign w:val="center"/>
            <w:hideMark/>
          </w:tcPr>
          <w:p w14:paraId="0785F336" w14:textId="77777777" w:rsidR="00B95F95" w:rsidRPr="00B95F95" w:rsidRDefault="00B95F95" w:rsidP="00B95F95">
            <w:pPr>
              <w:spacing w:after="0" w:line="240" w:lineRule="auto"/>
              <w:rPr>
                <w:rFonts w:ascii="Nunito Sans" w:eastAsia="Times New Roman" w:hAnsi="Nunito Sans" w:cs="Arial"/>
                <w:color w:val="000000"/>
                <w:sz w:val="14"/>
                <w:szCs w:val="14"/>
                <w:lang w:eastAsia="es-CO"/>
              </w:rPr>
            </w:pPr>
            <w:r w:rsidRPr="00B95F95">
              <w:rPr>
                <w:rFonts w:ascii="Nunito Sans" w:eastAsia="Times New Roman" w:hAnsi="Nunito Sans" w:cs="Arial"/>
                <w:color w:val="000000"/>
                <w:sz w:val="14"/>
                <w:szCs w:val="14"/>
                <w:lang w:eastAsia="es-CO"/>
              </w:rPr>
              <w:t>BUSES Y BUSETAS URBANOS </w:t>
            </w:r>
          </w:p>
        </w:tc>
        <w:tc>
          <w:tcPr>
            <w:tcW w:w="1419" w:type="dxa"/>
            <w:tcBorders>
              <w:top w:val="nil"/>
              <w:left w:val="nil"/>
              <w:bottom w:val="single" w:sz="8" w:space="0" w:color="auto"/>
              <w:right w:val="single" w:sz="8" w:space="0" w:color="000000"/>
            </w:tcBorders>
            <w:shd w:val="clear" w:color="000000" w:fill="FFFFFF"/>
            <w:vAlign w:val="center"/>
            <w:hideMark/>
          </w:tcPr>
          <w:p w14:paraId="38D00821" w14:textId="77777777" w:rsidR="00B95F95" w:rsidRPr="00B95F95" w:rsidRDefault="00B95F95" w:rsidP="00B95F95">
            <w:pPr>
              <w:spacing w:after="0" w:line="240" w:lineRule="auto"/>
              <w:jc w:val="center"/>
              <w:rPr>
                <w:rFonts w:ascii="Nunito Sans" w:eastAsia="Times New Roman" w:hAnsi="Nunito Sans" w:cs="Arial"/>
                <w:color w:val="000000"/>
                <w:sz w:val="14"/>
                <w:szCs w:val="14"/>
                <w:lang w:eastAsia="es-CO"/>
              </w:rPr>
            </w:pPr>
            <w:r w:rsidRPr="00B95F95">
              <w:rPr>
                <w:rFonts w:ascii="Nunito Sans" w:eastAsia="Times New Roman" w:hAnsi="Nunito Sans" w:cs="Arial"/>
                <w:color w:val="000000"/>
                <w:sz w:val="14"/>
                <w:szCs w:val="14"/>
                <w:lang w:eastAsia="es-CO"/>
              </w:rPr>
              <w:t>810 </w:t>
            </w:r>
          </w:p>
        </w:tc>
        <w:tc>
          <w:tcPr>
            <w:tcW w:w="2263" w:type="dxa"/>
            <w:tcBorders>
              <w:top w:val="nil"/>
              <w:left w:val="nil"/>
              <w:bottom w:val="single" w:sz="8" w:space="0" w:color="auto"/>
              <w:right w:val="single" w:sz="8" w:space="0" w:color="000000"/>
            </w:tcBorders>
            <w:shd w:val="clear" w:color="000000" w:fill="FFFFFF"/>
            <w:vAlign w:val="center"/>
            <w:hideMark/>
          </w:tcPr>
          <w:p w14:paraId="1FD4A598" w14:textId="6B66B866" w:rsidR="00B95F95" w:rsidRPr="00B95F95" w:rsidRDefault="00B95F95" w:rsidP="00B95F95">
            <w:pPr>
              <w:spacing w:after="0" w:line="240" w:lineRule="auto"/>
              <w:jc w:val="center"/>
              <w:rPr>
                <w:rFonts w:ascii="Nunito Sans" w:eastAsia="Times New Roman" w:hAnsi="Nunito Sans" w:cs="Arial"/>
                <w:color w:val="000000"/>
                <w:sz w:val="14"/>
                <w:szCs w:val="14"/>
                <w:lang w:eastAsia="es-CO"/>
              </w:rPr>
            </w:pPr>
            <w:r w:rsidRPr="00B95F95">
              <w:rPr>
                <w:rFonts w:ascii="Nunito Sans" w:eastAsia="Times New Roman" w:hAnsi="Nunito Sans" w:cs="Arial"/>
                <w:color w:val="000000"/>
                <w:sz w:val="14"/>
                <w:szCs w:val="14"/>
                <w:lang w:eastAsia="es-CO"/>
              </w:rPr>
              <w:t xml:space="preserve"> $               419.</w:t>
            </w:r>
            <w:r w:rsidR="00B732BC">
              <w:rPr>
                <w:rFonts w:ascii="Nunito Sans" w:eastAsia="Times New Roman" w:hAnsi="Nunito Sans" w:cs="Arial"/>
                <w:color w:val="000000"/>
                <w:sz w:val="14"/>
                <w:szCs w:val="14"/>
                <w:lang w:eastAsia="es-CO"/>
              </w:rPr>
              <w:t>700</w:t>
            </w:r>
            <w:r w:rsidRPr="00B95F95">
              <w:rPr>
                <w:rFonts w:ascii="Nunito Sans" w:eastAsia="Times New Roman" w:hAnsi="Nunito Sans" w:cs="Arial"/>
                <w:color w:val="000000"/>
                <w:sz w:val="14"/>
                <w:szCs w:val="14"/>
                <w:lang w:eastAsia="es-CO"/>
              </w:rPr>
              <w:t xml:space="preserve"> </w:t>
            </w:r>
          </w:p>
        </w:tc>
      </w:tr>
      <w:tr w:rsidR="00B95F95" w:rsidRPr="00B95F95" w14:paraId="1D723A9B" w14:textId="77777777" w:rsidTr="00B95F95">
        <w:trPr>
          <w:trHeight w:val="232"/>
        </w:trPr>
        <w:tc>
          <w:tcPr>
            <w:tcW w:w="2537" w:type="dxa"/>
            <w:tcBorders>
              <w:top w:val="nil"/>
              <w:left w:val="single" w:sz="8" w:space="0" w:color="000000"/>
              <w:bottom w:val="single" w:sz="8" w:space="0" w:color="auto"/>
              <w:right w:val="single" w:sz="8" w:space="0" w:color="auto"/>
            </w:tcBorders>
            <w:shd w:val="clear" w:color="000000" w:fill="FFFFFF"/>
            <w:vAlign w:val="center"/>
            <w:hideMark/>
          </w:tcPr>
          <w:p w14:paraId="5382AB1A" w14:textId="77777777" w:rsidR="00B95F95" w:rsidRPr="00B95F95" w:rsidRDefault="00B95F95" w:rsidP="00B95F95">
            <w:pPr>
              <w:spacing w:after="0" w:line="240" w:lineRule="auto"/>
              <w:rPr>
                <w:rFonts w:ascii="Nunito Sans" w:eastAsia="Times New Roman" w:hAnsi="Nunito Sans" w:cs="Arial"/>
                <w:color w:val="000000"/>
                <w:sz w:val="14"/>
                <w:szCs w:val="14"/>
                <w:lang w:eastAsia="es-CO"/>
              </w:rPr>
            </w:pPr>
            <w:r w:rsidRPr="00B95F95">
              <w:rPr>
                <w:rFonts w:ascii="Nunito Sans" w:eastAsia="Times New Roman" w:hAnsi="Nunito Sans" w:cs="Arial"/>
                <w:color w:val="000000"/>
                <w:sz w:val="14"/>
                <w:szCs w:val="14"/>
                <w:lang w:eastAsia="es-CO"/>
              </w:rPr>
              <w:t>SERVICIO PÚBLICO INTERMUNIPAL </w:t>
            </w:r>
          </w:p>
        </w:tc>
        <w:tc>
          <w:tcPr>
            <w:tcW w:w="3564" w:type="dxa"/>
            <w:gridSpan w:val="2"/>
            <w:tcBorders>
              <w:top w:val="single" w:sz="8" w:space="0" w:color="auto"/>
              <w:left w:val="nil"/>
              <w:bottom w:val="single" w:sz="8" w:space="0" w:color="auto"/>
              <w:right w:val="single" w:sz="8" w:space="0" w:color="000000"/>
            </w:tcBorders>
            <w:shd w:val="clear" w:color="000000" w:fill="FFFFFF"/>
            <w:vAlign w:val="center"/>
            <w:hideMark/>
          </w:tcPr>
          <w:p w14:paraId="56EAD837" w14:textId="77777777" w:rsidR="00B95F95" w:rsidRPr="00B95F95" w:rsidRDefault="00B95F95" w:rsidP="00B95F95">
            <w:pPr>
              <w:spacing w:after="0" w:line="240" w:lineRule="auto"/>
              <w:rPr>
                <w:rFonts w:ascii="Nunito Sans" w:eastAsia="Times New Roman" w:hAnsi="Nunito Sans" w:cs="Arial"/>
                <w:color w:val="000000"/>
                <w:sz w:val="14"/>
                <w:szCs w:val="14"/>
                <w:lang w:eastAsia="es-CO"/>
              </w:rPr>
            </w:pPr>
            <w:r w:rsidRPr="00B95F95">
              <w:rPr>
                <w:rFonts w:ascii="Nunito Sans" w:eastAsia="Times New Roman" w:hAnsi="Nunito Sans" w:cs="Arial"/>
                <w:color w:val="000000"/>
                <w:sz w:val="14"/>
                <w:szCs w:val="14"/>
                <w:lang w:eastAsia="es-CO"/>
              </w:rPr>
              <w:t>Menos de 10 pasajeros</w:t>
            </w:r>
            <w:r w:rsidRPr="00B95F95">
              <w:rPr>
                <w:rFonts w:ascii="Times New Roman" w:eastAsia="Times New Roman" w:hAnsi="Times New Roman" w:cs="Times New Roman"/>
                <w:color w:val="000000"/>
                <w:sz w:val="14"/>
                <w:szCs w:val="14"/>
                <w:lang w:eastAsia="es-CO"/>
              </w:rPr>
              <w:t> </w:t>
            </w:r>
            <w:r w:rsidRPr="00B95F95">
              <w:rPr>
                <w:rFonts w:ascii="Nunito Sans" w:eastAsia="Times New Roman" w:hAnsi="Nunito Sans" w:cs="Nunito Sans"/>
                <w:color w:val="000000"/>
                <w:sz w:val="14"/>
                <w:szCs w:val="14"/>
                <w:lang w:eastAsia="es-CO"/>
              </w:rPr>
              <w:t> </w:t>
            </w:r>
          </w:p>
        </w:tc>
        <w:tc>
          <w:tcPr>
            <w:tcW w:w="1419" w:type="dxa"/>
            <w:tcBorders>
              <w:top w:val="nil"/>
              <w:left w:val="nil"/>
              <w:bottom w:val="single" w:sz="8" w:space="0" w:color="auto"/>
              <w:right w:val="single" w:sz="8" w:space="0" w:color="000000"/>
            </w:tcBorders>
            <w:shd w:val="clear" w:color="000000" w:fill="FFFFFF"/>
            <w:vAlign w:val="center"/>
            <w:hideMark/>
          </w:tcPr>
          <w:p w14:paraId="0A7592AC" w14:textId="77777777" w:rsidR="00B95F95" w:rsidRPr="00B95F95" w:rsidRDefault="00B95F95" w:rsidP="00B95F95">
            <w:pPr>
              <w:spacing w:after="0" w:line="240" w:lineRule="auto"/>
              <w:jc w:val="center"/>
              <w:rPr>
                <w:rFonts w:ascii="Nunito Sans" w:eastAsia="Times New Roman" w:hAnsi="Nunito Sans" w:cs="Arial"/>
                <w:color w:val="000000"/>
                <w:sz w:val="14"/>
                <w:szCs w:val="14"/>
                <w:lang w:eastAsia="es-CO"/>
              </w:rPr>
            </w:pPr>
            <w:r w:rsidRPr="00B95F95">
              <w:rPr>
                <w:rFonts w:ascii="Nunito Sans" w:eastAsia="Times New Roman" w:hAnsi="Nunito Sans" w:cs="Arial"/>
                <w:color w:val="000000"/>
                <w:sz w:val="14"/>
                <w:szCs w:val="14"/>
                <w:lang w:eastAsia="es-CO"/>
              </w:rPr>
              <w:t>910 </w:t>
            </w:r>
          </w:p>
        </w:tc>
        <w:tc>
          <w:tcPr>
            <w:tcW w:w="2263" w:type="dxa"/>
            <w:tcBorders>
              <w:top w:val="nil"/>
              <w:left w:val="nil"/>
              <w:bottom w:val="single" w:sz="8" w:space="0" w:color="auto"/>
              <w:right w:val="single" w:sz="8" w:space="0" w:color="000000"/>
            </w:tcBorders>
            <w:shd w:val="clear" w:color="000000" w:fill="FFFFFF"/>
            <w:vAlign w:val="center"/>
            <w:hideMark/>
          </w:tcPr>
          <w:p w14:paraId="5B88780C" w14:textId="53AD707D" w:rsidR="00B95F95" w:rsidRPr="00B95F95" w:rsidRDefault="00B95F95" w:rsidP="00B95F95">
            <w:pPr>
              <w:spacing w:after="0" w:line="240" w:lineRule="auto"/>
              <w:jc w:val="center"/>
              <w:rPr>
                <w:rFonts w:ascii="Nunito Sans" w:eastAsia="Times New Roman" w:hAnsi="Nunito Sans" w:cs="Arial"/>
                <w:color w:val="000000"/>
                <w:sz w:val="14"/>
                <w:szCs w:val="14"/>
                <w:lang w:eastAsia="es-CO"/>
              </w:rPr>
            </w:pPr>
            <w:r w:rsidRPr="00B95F95">
              <w:rPr>
                <w:rFonts w:ascii="Nunito Sans" w:eastAsia="Times New Roman" w:hAnsi="Nunito Sans" w:cs="Arial"/>
                <w:color w:val="000000"/>
                <w:sz w:val="14"/>
                <w:szCs w:val="14"/>
                <w:lang w:eastAsia="es-CO"/>
              </w:rPr>
              <w:t xml:space="preserve"> $               41</w:t>
            </w:r>
            <w:r w:rsidR="00B732BC">
              <w:rPr>
                <w:rFonts w:ascii="Nunito Sans" w:eastAsia="Times New Roman" w:hAnsi="Nunito Sans" w:cs="Arial"/>
                <w:color w:val="000000"/>
                <w:sz w:val="14"/>
                <w:szCs w:val="14"/>
                <w:lang w:eastAsia="es-CO"/>
              </w:rPr>
              <w:t>4.900</w:t>
            </w:r>
            <w:r w:rsidRPr="00B95F95">
              <w:rPr>
                <w:rFonts w:ascii="Nunito Sans" w:eastAsia="Times New Roman" w:hAnsi="Nunito Sans" w:cs="Arial"/>
                <w:color w:val="000000"/>
                <w:sz w:val="14"/>
                <w:szCs w:val="14"/>
                <w:lang w:eastAsia="es-CO"/>
              </w:rPr>
              <w:t xml:space="preserve"> </w:t>
            </w:r>
          </w:p>
        </w:tc>
      </w:tr>
      <w:tr w:rsidR="00B95F95" w:rsidRPr="00B95F95" w14:paraId="2C4A72B6" w14:textId="77777777" w:rsidTr="00B95F95">
        <w:trPr>
          <w:trHeight w:val="232"/>
        </w:trPr>
        <w:tc>
          <w:tcPr>
            <w:tcW w:w="2537" w:type="dxa"/>
            <w:tcBorders>
              <w:top w:val="nil"/>
              <w:left w:val="single" w:sz="8" w:space="0" w:color="000000"/>
              <w:bottom w:val="single" w:sz="8" w:space="0" w:color="000000"/>
              <w:right w:val="single" w:sz="8" w:space="0" w:color="auto"/>
            </w:tcBorders>
            <w:shd w:val="clear" w:color="000000" w:fill="FFFFFF"/>
            <w:vAlign w:val="center"/>
            <w:hideMark/>
          </w:tcPr>
          <w:p w14:paraId="423F0268" w14:textId="77777777" w:rsidR="00B95F95" w:rsidRPr="00B95F95" w:rsidRDefault="00B95F95" w:rsidP="00B95F95">
            <w:pPr>
              <w:spacing w:after="0" w:line="240" w:lineRule="auto"/>
              <w:rPr>
                <w:rFonts w:ascii="Nunito Sans" w:eastAsia="Times New Roman" w:hAnsi="Nunito Sans" w:cs="Arial"/>
                <w:color w:val="000000"/>
                <w:sz w:val="14"/>
                <w:szCs w:val="14"/>
                <w:lang w:eastAsia="es-CO"/>
              </w:rPr>
            </w:pPr>
            <w:r w:rsidRPr="00B95F95">
              <w:rPr>
                <w:rFonts w:ascii="Nunito Sans" w:eastAsia="Times New Roman" w:hAnsi="Nunito Sans" w:cs="Arial"/>
                <w:color w:val="000000"/>
                <w:sz w:val="14"/>
                <w:szCs w:val="14"/>
                <w:lang w:eastAsia="es-CO"/>
              </w:rPr>
              <w:t>SERVICIO PÚBLICO INTERMUNIPAL </w:t>
            </w:r>
          </w:p>
        </w:tc>
        <w:tc>
          <w:tcPr>
            <w:tcW w:w="3564" w:type="dxa"/>
            <w:gridSpan w:val="2"/>
            <w:tcBorders>
              <w:top w:val="single" w:sz="8" w:space="0" w:color="auto"/>
              <w:left w:val="nil"/>
              <w:bottom w:val="single" w:sz="8" w:space="0" w:color="000000"/>
              <w:right w:val="single" w:sz="8" w:space="0" w:color="000000"/>
            </w:tcBorders>
            <w:shd w:val="clear" w:color="000000" w:fill="FFFFFF"/>
            <w:vAlign w:val="center"/>
            <w:hideMark/>
          </w:tcPr>
          <w:p w14:paraId="064C2F2B" w14:textId="77777777" w:rsidR="00B95F95" w:rsidRPr="00B95F95" w:rsidRDefault="00B95F95" w:rsidP="00B95F95">
            <w:pPr>
              <w:spacing w:after="0" w:line="240" w:lineRule="auto"/>
              <w:rPr>
                <w:rFonts w:ascii="Nunito Sans" w:eastAsia="Times New Roman" w:hAnsi="Nunito Sans" w:cs="Arial"/>
                <w:color w:val="000000"/>
                <w:sz w:val="14"/>
                <w:szCs w:val="14"/>
                <w:lang w:eastAsia="es-CO"/>
              </w:rPr>
            </w:pPr>
            <w:r w:rsidRPr="00B95F95">
              <w:rPr>
                <w:rFonts w:ascii="Nunito Sans" w:eastAsia="Times New Roman" w:hAnsi="Nunito Sans" w:cs="Arial"/>
                <w:color w:val="000000"/>
                <w:sz w:val="14"/>
                <w:szCs w:val="14"/>
                <w:lang w:eastAsia="es-CO"/>
              </w:rPr>
              <w:t>10 o más pasajeros </w:t>
            </w:r>
          </w:p>
        </w:tc>
        <w:tc>
          <w:tcPr>
            <w:tcW w:w="1419" w:type="dxa"/>
            <w:tcBorders>
              <w:top w:val="nil"/>
              <w:left w:val="nil"/>
              <w:bottom w:val="single" w:sz="8" w:space="0" w:color="000000"/>
              <w:right w:val="single" w:sz="8" w:space="0" w:color="000000"/>
            </w:tcBorders>
            <w:shd w:val="clear" w:color="000000" w:fill="FFFFFF"/>
            <w:vAlign w:val="center"/>
            <w:hideMark/>
          </w:tcPr>
          <w:p w14:paraId="33BA40DD" w14:textId="77777777" w:rsidR="00B95F95" w:rsidRPr="00B95F95" w:rsidRDefault="00B95F95" w:rsidP="00B95F95">
            <w:pPr>
              <w:spacing w:after="0" w:line="240" w:lineRule="auto"/>
              <w:jc w:val="center"/>
              <w:rPr>
                <w:rFonts w:ascii="Nunito Sans" w:eastAsia="Times New Roman" w:hAnsi="Nunito Sans" w:cs="Arial"/>
                <w:color w:val="000000"/>
                <w:sz w:val="14"/>
                <w:szCs w:val="14"/>
                <w:lang w:eastAsia="es-CO"/>
              </w:rPr>
            </w:pPr>
            <w:r w:rsidRPr="00B95F95">
              <w:rPr>
                <w:rFonts w:ascii="Nunito Sans" w:eastAsia="Times New Roman" w:hAnsi="Nunito Sans" w:cs="Arial"/>
                <w:color w:val="000000"/>
                <w:sz w:val="14"/>
                <w:szCs w:val="14"/>
                <w:lang w:eastAsia="es-CO"/>
              </w:rPr>
              <w:t>920 </w:t>
            </w:r>
          </w:p>
        </w:tc>
        <w:tc>
          <w:tcPr>
            <w:tcW w:w="2263" w:type="dxa"/>
            <w:tcBorders>
              <w:top w:val="nil"/>
              <w:left w:val="nil"/>
              <w:bottom w:val="single" w:sz="8" w:space="0" w:color="auto"/>
              <w:right w:val="single" w:sz="8" w:space="0" w:color="000000"/>
            </w:tcBorders>
            <w:shd w:val="clear" w:color="000000" w:fill="FFFFFF"/>
            <w:vAlign w:val="center"/>
            <w:hideMark/>
          </w:tcPr>
          <w:p w14:paraId="0B5739A0" w14:textId="7287F725" w:rsidR="00B95F95" w:rsidRPr="00B95F95" w:rsidRDefault="00B95F95" w:rsidP="00B95F95">
            <w:pPr>
              <w:spacing w:after="0" w:line="240" w:lineRule="auto"/>
              <w:jc w:val="center"/>
              <w:rPr>
                <w:rFonts w:ascii="Nunito Sans" w:eastAsia="Times New Roman" w:hAnsi="Nunito Sans" w:cs="Arial"/>
                <w:color w:val="000000"/>
                <w:sz w:val="14"/>
                <w:szCs w:val="14"/>
                <w:lang w:eastAsia="es-CO"/>
              </w:rPr>
            </w:pPr>
            <w:r w:rsidRPr="00B95F95">
              <w:rPr>
                <w:rFonts w:ascii="Nunito Sans" w:eastAsia="Times New Roman" w:hAnsi="Nunito Sans" w:cs="Arial"/>
                <w:color w:val="000000"/>
                <w:sz w:val="14"/>
                <w:szCs w:val="14"/>
                <w:lang w:eastAsia="es-CO"/>
              </w:rPr>
              <w:t xml:space="preserve"> $               602.</w:t>
            </w:r>
            <w:r w:rsidR="00B732BC">
              <w:rPr>
                <w:rFonts w:ascii="Nunito Sans" w:eastAsia="Times New Roman" w:hAnsi="Nunito Sans" w:cs="Arial"/>
                <w:color w:val="000000"/>
                <w:sz w:val="14"/>
                <w:szCs w:val="14"/>
                <w:lang w:eastAsia="es-CO"/>
              </w:rPr>
              <w:t>400</w:t>
            </w:r>
            <w:r w:rsidRPr="00B95F95">
              <w:rPr>
                <w:rFonts w:ascii="Nunito Sans" w:eastAsia="Times New Roman" w:hAnsi="Nunito Sans" w:cs="Arial"/>
                <w:color w:val="000000"/>
                <w:sz w:val="14"/>
                <w:szCs w:val="14"/>
                <w:lang w:eastAsia="es-CO"/>
              </w:rPr>
              <w:t xml:space="preserve"> </w:t>
            </w:r>
          </w:p>
        </w:tc>
      </w:tr>
    </w:tbl>
    <w:p w14:paraId="2A95764B" w14:textId="10B416B9" w:rsidR="00A20884" w:rsidRPr="00B95F95" w:rsidRDefault="005A55FF" w:rsidP="005A55FF">
      <w:pPr>
        <w:spacing w:after="0" w:line="240" w:lineRule="auto"/>
        <w:jc w:val="center"/>
        <w:rPr>
          <w:rFonts w:ascii="Nunito Sans" w:hAnsi="Nunito Sans" w:cs="Arial"/>
          <w:sz w:val="18"/>
          <w:szCs w:val="18"/>
        </w:rPr>
      </w:pPr>
      <w:r w:rsidRPr="00B95F95">
        <w:rPr>
          <w:rFonts w:ascii="Nunito Sans" w:hAnsi="Nunito Sans" w:cs="Arial"/>
          <w:sz w:val="18"/>
          <w:szCs w:val="18"/>
        </w:rPr>
        <w:t xml:space="preserve">Estas tarifas se calculan de acuerdo con lo dispuesto en el </w:t>
      </w:r>
      <w:r w:rsidR="00D82833" w:rsidRPr="00B95F95">
        <w:rPr>
          <w:rFonts w:ascii="Nunito Sans" w:hAnsi="Nunito Sans" w:cs="Arial"/>
          <w:sz w:val="18"/>
          <w:szCs w:val="18"/>
        </w:rPr>
        <w:t>D</w:t>
      </w:r>
      <w:r w:rsidRPr="00B95F95">
        <w:rPr>
          <w:rFonts w:ascii="Nunito Sans" w:hAnsi="Nunito Sans" w:cs="Arial"/>
          <w:sz w:val="18"/>
          <w:szCs w:val="18"/>
        </w:rPr>
        <w:t xml:space="preserve">ecreto </w:t>
      </w:r>
      <w:r w:rsidR="00D82833" w:rsidRPr="00B95F95">
        <w:rPr>
          <w:rFonts w:ascii="Nunito Sans" w:hAnsi="Nunito Sans" w:cs="Arial"/>
          <w:sz w:val="18"/>
          <w:szCs w:val="18"/>
        </w:rPr>
        <w:t>2497 de 2022 m</w:t>
      </w:r>
      <w:r w:rsidR="00156B35" w:rsidRPr="00B95F95">
        <w:rPr>
          <w:rFonts w:ascii="Nunito Sans" w:hAnsi="Nunito Sans" w:cs="Arial"/>
          <w:sz w:val="18"/>
          <w:szCs w:val="18"/>
        </w:rPr>
        <w:t>o</w:t>
      </w:r>
      <w:r w:rsidR="00D82833" w:rsidRPr="00B95F95">
        <w:rPr>
          <w:rFonts w:ascii="Nunito Sans" w:hAnsi="Nunito Sans" w:cs="Arial"/>
          <w:sz w:val="18"/>
          <w:szCs w:val="18"/>
        </w:rPr>
        <w:t>dificado por el Decreto</w:t>
      </w:r>
      <w:r w:rsidRPr="00B95F95">
        <w:rPr>
          <w:rFonts w:ascii="Nunito Sans" w:hAnsi="Nunito Sans" w:cs="Arial"/>
          <w:sz w:val="18"/>
          <w:szCs w:val="18"/>
        </w:rPr>
        <w:t xml:space="preserve"> </w:t>
      </w:r>
      <w:r w:rsidR="00BE2A67" w:rsidRPr="00B95F95">
        <w:rPr>
          <w:rFonts w:ascii="Nunito Sans" w:hAnsi="Nunito Sans" w:cs="Arial"/>
          <w:sz w:val="18"/>
          <w:szCs w:val="18"/>
        </w:rPr>
        <w:t>2312</w:t>
      </w:r>
      <w:r w:rsidRPr="00B95F95">
        <w:rPr>
          <w:rFonts w:ascii="Nunito Sans" w:hAnsi="Nunito Sans" w:cs="Arial"/>
          <w:sz w:val="18"/>
          <w:szCs w:val="18"/>
        </w:rPr>
        <w:t xml:space="preserve"> de 2023.</w:t>
      </w:r>
    </w:p>
    <w:p w14:paraId="497D564C" w14:textId="77777777" w:rsidR="00DB004B" w:rsidRDefault="00DB004B" w:rsidP="00A20884">
      <w:pPr>
        <w:spacing w:after="0" w:line="240" w:lineRule="auto"/>
        <w:jc w:val="both"/>
        <w:rPr>
          <w:rFonts w:ascii="Arial" w:hAnsi="Arial" w:cs="Arial"/>
          <w:sz w:val="22"/>
          <w:szCs w:val="22"/>
          <w:highlight w:val="yellow"/>
        </w:rPr>
      </w:pPr>
    </w:p>
    <w:p w14:paraId="436F8320" w14:textId="3EBD7866" w:rsidR="00830CD9" w:rsidRPr="000F0053" w:rsidRDefault="00830CD9" w:rsidP="00A20884">
      <w:pPr>
        <w:spacing w:after="0" w:line="240" w:lineRule="auto"/>
        <w:jc w:val="both"/>
        <w:rPr>
          <w:rFonts w:ascii="Nunito Sans" w:hAnsi="Nunito Sans" w:cs="Arial"/>
          <w:sz w:val="22"/>
          <w:szCs w:val="22"/>
        </w:rPr>
      </w:pPr>
      <w:r w:rsidRPr="000F0053">
        <w:rPr>
          <w:rFonts w:ascii="Nunito Sans" w:hAnsi="Nunito Sans" w:cs="Arial"/>
          <w:sz w:val="22"/>
          <w:szCs w:val="22"/>
        </w:rPr>
        <w:t>Finalmente, para establecer el ajuste de las categorías sin rango diferencial por riesgo</w:t>
      </w:r>
      <w:r w:rsidR="00A94027" w:rsidRPr="000F0053">
        <w:rPr>
          <w:rFonts w:ascii="Nunito Sans" w:hAnsi="Nunito Sans" w:cs="Arial"/>
          <w:sz w:val="22"/>
          <w:szCs w:val="22"/>
        </w:rPr>
        <w:t xml:space="preserve">, se parte de la siguiente ecuación: </w:t>
      </w:r>
    </w:p>
    <w:p w14:paraId="71DAFCB5" w14:textId="77777777" w:rsidR="00DB004B" w:rsidRPr="000F0053" w:rsidRDefault="00DB004B" w:rsidP="00A20884">
      <w:pPr>
        <w:spacing w:after="0" w:line="240" w:lineRule="auto"/>
        <w:jc w:val="both"/>
        <w:rPr>
          <w:rFonts w:ascii="Nunito Sans" w:hAnsi="Nunito Sans" w:cs="Arial"/>
          <w:sz w:val="22"/>
          <w:szCs w:val="22"/>
          <w:highlight w:val="yellow"/>
        </w:rPr>
      </w:pPr>
    </w:p>
    <w:p w14:paraId="642AD4D3" w14:textId="04A7D7AB" w:rsidR="00830CD9" w:rsidRPr="000F0053" w:rsidRDefault="00000000" w:rsidP="00830CD9">
      <w:pPr>
        <w:rPr>
          <w:rFonts w:ascii="Nunito Sans" w:hAnsi="Nunito Sans"/>
          <w:sz w:val="24"/>
        </w:rPr>
      </w:pPr>
      <m:oMathPara>
        <m:oMath>
          <m:nary>
            <m:naryPr>
              <m:chr m:val="∑"/>
              <m:limLoc m:val="undOvr"/>
              <m:supHide m:val="1"/>
              <m:ctrlPr>
                <w:rPr>
                  <w:rFonts w:ascii="Cambria Math" w:hAnsi="Cambria Math"/>
                  <w:i/>
                  <w:sz w:val="16"/>
                  <w:szCs w:val="16"/>
                </w:rPr>
              </m:ctrlPr>
            </m:naryPr>
            <m:sub>
              <m:r>
                <w:rPr>
                  <w:rFonts w:ascii="Cambria Math" w:hAnsi="Cambria Math"/>
                  <w:sz w:val="16"/>
                  <w:szCs w:val="14"/>
                </w:rPr>
                <m:t>i</m:t>
              </m:r>
            </m:sub>
            <m:sup/>
            <m:e>
              <m:sSub>
                <m:sSubPr>
                  <m:ctrlPr>
                    <w:rPr>
                      <w:rFonts w:ascii="Cambria Math" w:hAnsi="Cambria Math"/>
                      <w:i/>
                      <w:sz w:val="20"/>
                      <w:szCs w:val="18"/>
                    </w:rPr>
                  </m:ctrlPr>
                </m:sSubPr>
                <m:e>
                  <m:r>
                    <w:rPr>
                      <w:rFonts w:ascii="Cambria Math" w:hAnsi="Cambria Math"/>
                      <w:sz w:val="20"/>
                      <w:szCs w:val="18"/>
                    </w:rPr>
                    <m:t>π</m:t>
                  </m:r>
                </m:e>
                <m:sub>
                  <m:r>
                    <w:rPr>
                      <w:rFonts w:ascii="Cambria Math" w:hAnsi="Cambria Math"/>
                      <w:sz w:val="20"/>
                      <w:szCs w:val="18"/>
                    </w:rPr>
                    <m:t>2025</m:t>
                  </m:r>
                </m:sub>
              </m:sSub>
              <m:r>
                <w:rPr>
                  <w:rFonts w:ascii="Cambria Math" w:hAnsi="Cambria Math"/>
                  <w:sz w:val="16"/>
                  <w:szCs w:val="14"/>
                </w:rPr>
                <m:t>*</m:t>
              </m:r>
              <m:sSub>
                <m:sSubPr>
                  <m:ctrlPr>
                    <w:rPr>
                      <w:rFonts w:ascii="Cambria Math" w:hAnsi="Cambria Math"/>
                      <w:i/>
                      <w:sz w:val="16"/>
                      <w:szCs w:val="16"/>
                    </w:rPr>
                  </m:ctrlPr>
                </m:sSubPr>
                <m:e>
                  <m:r>
                    <w:rPr>
                      <w:rFonts w:ascii="Cambria Math" w:hAnsi="Cambria Math"/>
                      <w:sz w:val="16"/>
                      <w:szCs w:val="14"/>
                    </w:rPr>
                    <m:t>PC</m:t>
                  </m:r>
                </m:e>
                <m:sub>
                  <m:r>
                    <w:rPr>
                      <w:rFonts w:ascii="Cambria Math" w:hAnsi="Cambria Math"/>
                      <w:sz w:val="16"/>
                      <w:szCs w:val="14"/>
                    </w:rPr>
                    <m:t>0</m:t>
                  </m:r>
                </m:sub>
              </m:sSub>
              <m:d>
                <m:dPr>
                  <m:ctrlPr>
                    <w:rPr>
                      <w:rFonts w:ascii="Cambria Math" w:hAnsi="Cambria Math"/>
                      <w:i/>
                      <w:sz w:val="16"/>
                      <w:szCs w:val="16"/>
                    </w:rPr>
                  </m:ctrlPr>
                </m:dPr>
                <m:e>
                  <m:r>
                    <w:rPr>
                      <w:rFonts w:ascii="Cambria Math" w:hAnsi="Cambria Math"/>
                      <w:sz w:val="16"/>
                      <w:szCs w:val="14"/>
                    </w:rPr>
                    <m:t>i</m:t>
                  </m:r>
                </m:e>
              </m:d>
              <m:r>
                <w:rPr>
                  <w:rFonts w:ascii="Cambria Math" w:hAnsi="Cambria Math"/>
                  <w:sz w:val="16"/>
                  <w:szCs w:val="14"/>
                </w:rPr>
                <m:t>*</m:t>
              </m:r>
              <m:d>
                <m:dPr>
                  <m:ctrlPr>
                    <w:rPr>
                      <w:rFonts w:ascii="Cambria Math" w:hAnsi="Cambria Math"/>
                      <w:i/>
                      <w:sz w:val="16"/>
                      <w:szCs w:val="16"/>
                    </w:rPr>
                  </m:ctrlPr>
                </m:dPr>
                <m:e>
                  <m:r>
                    <w:rPr>
                      <w:rFonts w:ascii="Cambria Math" w:hAnsi="Cambria Math"/>
                      <w:sz w:val="16"/>
                      <w:szCs w:val="14"/>
                    </w:rPr>
                    <m:t>1-6,42%</m:t>
                  </m:r>
                </m:e>
              </m:d>
            </m:e>
          </m:nary>
          <m:r>
            <w:rPr>
              <w:rFonts w:ascii="Cambria Math" w:hAnsi="Cambria Math"/>
              <w:sz w:val="16"/>
              <w:szCs w:val="16"/>
            </w:rPr>
            <m:t>=</m:t>
          </m:r>
        </m:oMath>
      </m:oMathPara>
    </w:p>
    <w:p w14:paraId="5A3398E3" w14:textId="79258C55" w:rsidR="00830CD9" w:rsidRPr="00CC5850" w:rsidRDefault="00000000" w:rsidP="00830CD9">
      <w:pPr>
        <w:ind w:left="-142"/>
        <w:rPr>
          <w:rFonts w:ascii="Nunito Sans" w:hAnsi="Nunito Sans"/>
          <w:sz w:val="16"/>
          <w:szCs w:val="16"/>
        </w:rPr>
      </w:pPr>
      <m:oMathPara>
        <m:oMathParaPr>
          <m:jc m:val="center"/>
        </m:oMathParaPr>
        <m:oMath>
          <m:nary>
            <m:naryPr>
              <m:chr m:val="∑"/>
              <m:limLoc m:val="undOvr"/>
              <m:supHide m:val="1"/>
              <m:ctrlPr>
                <w:rPr>
                  <w:rFonts w:ascii="Cambria Math" w:hAnsi="Cambria Math"/>
                  <w:i/>
                  <w:sz w:val="12"/>
                  <w:szCs w:val="12"/>
                </w:rPr>
              </m:ctrlPr>
            </m:naryPr>
            <m:sub>
              <m:r>
                <w:rPr>
                  <w:rFonts w:ascii="Cambria Math" w:hAnsi="Cambria Math"/>
                  <w:sz w:val="12"/>
                  <w:szCs w:val="12"/>
                </w:rPr>
                <m:t>i∈Rdif,T∈c</m:t>
              </m:r>
            </m:sub>
            <m:sup/>
            <m:e>
              <m:sSub>
                <m:sSubPr>
                  <m:ctrlPr>
                    <w:rPr>
                      <w:rFonts w:ascii="Cambria Math" w:hAnsi="Cambria Math"/>
                      <w:i/>
                      <w:sz w:val="12"/>
                      <w:szCs w:val="12"/>
                    </w:rPr>
                  </m:ctrlPr>
                </m:sSubPr>
                <m:e>
                  <m:r>
                    <w:rPr>
                      <w:rFonts w:ascii="Cambria Math" w:hAnsi="Cambria Math"/>
                      <w:sz w:val="12"/>
                      <w:szCs w:val="12"/>
                    </w:rPr>
                    <m:t>π</m:t>
                  </m:r>
                </m:e>
                <m:sub>
                  <m:r>
                    <w:rPr>
                      <w:rFonts w:ascii="Cambria Math" w:hAnsi="Cambria Math"/>
                      <w:sz w:val="16"/>
                      <w:szCs w:val="14"/>
                    </w:rPr>
                    <m:t>2025</m:t>
                  </m:r>
                </m:sub>
              </m:sSub>
              <m:d>
                <m:dPr>
                  <m:ctrlPr>
                    <w:rPr>
                      <w:rFonts w:ascii="Cambria Math" w:hAnsi="Cambria Math"/>
                      <w:i/>
                      <w:sz w:val="12"/>
                      <w:szCs w:val="12"/>
                    </w:rPr>
                  </m:ctrlPr>
                </m:dPr>
                <m:e>
                  <m:r>
                    <w:rPr>
                      <w:rFonts w:ascii="Cambria Math" w:hAnsi="Cambria Math"/>
                      <w:sz w:val="12"/>
                      <w:szCs w:val="12"/>
                    </w:rPr>
                    <m:t>T</m:t>
                  </m:r>
                </m:e>
              </m:d>
              <m:r>
                <w:rPr>
                  <w:rFonts w:ascii="Cambria Math" w:hAnsi="Cambria Math"/>
                  <w:sz w:val="12"/>
                  <w:szCs w:val="12"/>
                </w:rPr>
                <m:t>*</m:t>
              </m:r>
              <m:sSubSup>
                <m:sSubSupPr>
                  <m:ctrlPr>
                    <w:rPr>
                      <w:rFonts w:ascii="Cambria Math" w:hAnsi="Cambria Math"/>
                      <w:i/>
                      <w:sz w:val="12"/>
                      <w:szCs w:val="12"/>
                    </w:rPr>
                  </m:ctrlPr>
                </m:sSubSupPr>
                <m:e>
                  <m:r>
                    <w:rPr>
                      <w:rFonts w:ascii="Cambria Math" w:hAnsi="Cambria Math"/>
                      <w:sz w:val="12"/>
                      <w:szCs w:val="12"/>
                    </w:rPr>
                    <m:t>PC</m:t>
                  </m:r>
                </m:e>
                <m:sub>
                  <m:r>
                    <w:rPr>
                      <w:rFonts w:ascii="Cambria Math" w:hAnsi="Cambria Math"/>
                      <w:sz w:val="16"/>
                      <w:szCs w:val="14"/>
                    </w:rPr>
                    <m:t>2025</m:t>
                  </m:r>
                </m:sub>
                <m:sup>
                  <m:r>
                    <w:rPr>
                      <w:rFonts w:ascii="Cambria Math" w:hAnsi="Cambria Math"/>
                      <w:sz w:val="20"/>
                      <w:szCs w:val="18"/>
                    </w:rPr>
                    <m:t>Rdif</m:t>
                  </m:r>
                </m:sup>
              </m:sSubSup>
            </m:e>
          </m:nary>
          <m:r>
            <w:rPr>
              <w:rFonts w:ascii="Cambria Math" w:hAnsi="Cambria Math"/>
              <w:sz w:val="12"/>
              <w:szCs w:val="12"/>
            </w:rPr>
            <m:t>(T)+(1-0.1)</m:t>
          </m:r>
          <m:d>
            <m:dPr>
              <m:ctrlPr>
                <w:rPr>
                  <w:rFonts w:ascii="Cambria Math" w:hAnsi="Cambria Math"/>
                  <w:i/>
                  <w:sz w:val="12"/>
                  <w:szCs w:val="12"/>
                </w:rPr>
              </m:ctrlPr>
            </m:dPr>
            <m:e>
              <m:nary>
                <m:naryPr>
                  <m:chr m:val="∑"/>
                  <m:limLoc m:val="undOvr"/>
                  <m:supHide m:val="1"/>
                  <m:ctrlPr>
                    <w:rPr>
                      <w:rFonts w:ascii="Cambria Math" w:hAnsi="Cambria Math"/>
                      <w:i/>
                      <w:sz w:val="12"/>
                      <w:szCs w:val="12"/>
                    </w:rPr>
                  </m:ctrlPr>
                </m:naryPr>
                <m:sub>
                  <m:r>
                    <w:rPr>
                      <w:rFonts w:ascii="Cambria Math" w:hAnsi="Cambria Math"/>
                      <w:sz w:val="12"/>
                      <w:szCs w:val="12"/>
                    </w:rPr>
                    <m:t>i∈Rdif, g∈c</m:t>
                  </m:r>
                </m:sub>
                <m:sup/>
                <m:e>
                  <m:sSub>
                    <m:sSubPr>
                      <m:ctrlPr>
                        <w:rPr>
                          <w:rFonts w:ascii="Cambria Math" w:hAnsi="Cambria Math"/>
                          <w:i/>
                          <w:sz w:val="12"/>
                          <w:szCs w:val="12"/>
                        </w:rPr>
                      </m:ctrlPr>
                    </m:sSubPr>
                    <m:e>
                      <m:r>
                        <w:rPr>
                          <w:rFonts w:ascii="Cambria Math" w:hAnsi="Cambria Math"/>
                          <w:sz w:val="12"/>
                          <w:szCs w:val="12"/>
                        </w:rPr>
                        <m:t>π</m:t>
                      </m:r>
                    </m:e>
                    <m:sub>
                      <m:r>
                        <w:rPr>
                          <w:rFonts w:ascii="Cambria Math" w:hAnsi="Cambria Math"/>
                          <w:sz w:val="12"/>
                          <w:szCs w:val="12"/>
                        </w:rPr>
                        <m:t>t+1</m:t>
                      </m:r>
                    </m:sub>
                  </m:sSub>
                  <m:r>
                    <w:rPr>
                      <w:rFonts w:ascii="Cambria Math" w:hAnsi="Cambria Math"/>
                      <w:sz w:val="12"/>
                      <w:szCs w:val="12"/>
                    </w:rPr>
                    <m:t>(e)*</m:t>
                  </m:r>
                  <m:sSubSup>
                    <m:sSubSupPr>
                      <m:ctrlPr>
                        <w:rPr>
                          <w:rFonts w:ascii="Cambria Math" w:hAnsi="Cambria Math"/>
                          <w:i/>
                          <w:sz w:val="12"/>
                          <w:szCs w:val="12"/>
                        </w:rPr>
                      </m:ctrlPr>
                    </m:sSubSupPr>
                    <m:e>
                      <m:r>
                        <w:rPr>
                          <w:rFonts w:ascii="Cambria Math" w:hAnsi="Cambria Math"/>
                          <w:sz w:val="12"/>
                          <w:szCs w:val="12"/>
                        </w:rPr>
                        <m:t>PC</m:t>
                      </m:r>
                    </m:e>
                    <m:sub>
                      <m:r>
                        <w:rPr>
                          <w:rFonts w:ascii="Cambria Math" w:hAnsi="Cambria Math"/>
                          <w:sz w:val="16"/>
                          <w:szCs w:val="14"/>
                        </w:rPr>
                        <m:t>2025</m:t>
                      </m:r>
                    </m:sub>
                    <m:sup>
                      <m:r>
                        <w:rPr>
                          <w:rFonts w:ascii="Cambria Math" w:hAnsi="Cambria Math"/>
                          <w:sz w:val="20"/>
                          <w:szCs w:val="18"/>
                        </w:rPr>
                        <m:t>Rdif</m:t>
                      </m:r>
                    </m:sup>
                  </m:sSubSup>
                </m:e>
              </m:nary>
              <m:r>
                <w:rPr>
                  <w:rFonts w:ascii="Cambria Math" w:hAnsi="Cambria Math"/>
                  <w:sz w:val="12"/>
                  <w:szCs w:val="12"/>
                </w:rPr>
                <m:t>(e)+</m:t>
              </m:r>
              <m:nary>
                <m:naryPr>
                  <m:chr m:val="∑"/>
                  <m:limLoc m:val="undOvr"/>
                  <m:supHide m:val="1"/>
                  <m:ctrlPr>
                    <w:rPr>
                      <w:rFonts w:ascii="Cambria Math" w:hAnsi="Cambria Math"/>
                      <w:i/>
                      <w:sz w:val="12"/>
                      <w:szCs w:val="12"/>
                    </w:rPr>
                  </m:ctrlPr>
                </m:naryPr>
                <m:sub>
                  <m:r>
                    <w:rPr>
                      <w:rFonts w:ascii="Cambria Math" w:hAnsi="Cambria Math"/>
                      <w:sz w:val="12"/>
                      <w:szCs w:val="12"/>
                    </w:rPr>
                    <m:t>i∈Rdif, g∈c</m:t>
                  </m:r>
                </m:sub>
                <m:sup/>
                <m:e>
                  <m:sSub>
                    <m:sSubPr>
                      <m:ctrlPr>
                        <w:rPr>
                          <w:rFonts w:ascii="Cambria Math" w:hAnsi="Cambria Math"/>
                          <w:i/>
                          <w:sz w:val="12"/>
                          <w:szCs w:val="12"/>
                        </w:rPr>
                      </m:ctrlPr>
                    </m:sSubPr>
                    <m:e>
                      <m:r>
                        <w:rPr>
                          <w:rFonts w:ascii="Cambria Math" w:hAnsi="Cambria Math"/>
                          <w:sz w:val="12"/>
                          <w:szCs w:val="12"/>
                        </w:rPr>
                        <m:t>π</m:t>
                      </m:r>
                    </m:e>
                    <m:sub>
                      <m:r>
                        <w:rPr>
                          <w:rFonts w:ascii="Cambria Math" w:hAnsi="Cambria Math"/>
                          <w:sz w:val="12"/>
                          <w:szCs w:val="12"/>
                        </w:rPr>
                        <m:t>t+1</m:t>
                      </m:r>
                    </m:sub>
                  </m:sSub>
                  <m:r>
                    <w:rPr>
                      <w:rFonts w:ascii="Cambria Math" w:hAnsi="Cambria Math"/>
                      <w:sz w:val="12"/>
                      <w:szCs w:val="12"/>
                    </w:rPr>
                    <m:t>(g)*</m:t>
                  </m:r>
                  <m:sSubSup>
                    <m:sSubSupPr>
                      <m:ctrlPr>
                        <w:rPr>
                          <w:rFonts w:ascii="Cambria Math" w:hAnsi="Cambria Math"/>
                          <w:i/>
                          <w:sz w:val="12"/>
                          <w:szCs w:val="12"/>
                        </w:rPr>
                      </m:ctrlPr>
                    </m:sSubSupPr>
                    <m:e>
                      <m:r>
                        <w:rPr>
                          <w:rFonts w:ascii="Cambria Math" w:hAnsi="Cambria Math"/>
                          <w:sz w:val="12"/>
                          <w:szCs w:val="12"/>
                        </w:rPr>
                        <m:t>PC</m:t>
                      </m:r>
                    </m:e>
                    <m:sub>
                      <m:r>
                        <w:rPr>
                          <w:rFonts w:ascii="Cambria Math" w:hAnsi="Cambria Math"/>
                          <w:sz w:val="16"/>
                          <w:szCs w:val="14"/>
                        </w:rPr>
                        <m:t>2025</m:t>
                      </m:r>
                    </m:sub>
                    <m:sup>
                      <m:r>
                        <w:rPr>
                          <w:rFonts w:ascii="Cambria Math" w:hAnsi="Cambria Math"/>
                          <w:sz w:val="20"/>
                          <w:szCs w:val="18"/>
                        </w:rPr>
                        <m:t>Rdif</m:t>
                      </m:r>
                    </m:sup>
                  </m:sSubSup>
                  <m:r>
                    <w:rPr>
                      <w:rFonts w:ascii="Cambria Math" w:hAnsi="Cambria Math"/>
                      <w:sz w:val="12"/>
                      <w:szCs w:val="12"/>
                    </w:rPr>
                    <m:t>(g)</m:t>
                  </m:r>
                </m:e>
              </m:nary>
            </m:e>
          </m:d>
        </m:oMath>
      </m:oMathPara>
    </w:p>
    <w:p w14:paraId="087D2E6F" w14:textId="10BB6602" w:rsidR="00830CD9" w:rsidRPr="000F0053" w:rsidRDefault="00001BB4" w:rsidP="00830CD9">
      <w:pPr>
        <w:ind w:left="-142" w:right="-376"/>
        <w:rPr>
          <w:rFonts w:ascii="Nunito Sans" w:hAnsi="Nunito Sans"/>
          <w:sz w:val="16"/>
          <w:szCs w:val="16"/>
        </w:rPr>
      </w:pPr>
      <m:oMathPara>
        <m:oMathParaPr>
          <m:jc m:val="center"/>
        </m:oMathParaPr>
        <m:oMath>
          <m:r>
            <w:rPr>
              <w:rFonts w:ascii="Cambria Math" w:hAnsi="Cambria Math"/>
              <w:sz w:val="12"/>
              <w:szCs w:val="12"/>
            </w:rPr>
            <m:t>+</m:t>
          </m:r>
          <m:d>
            <m:dPr>
              <m:ctrlPr>
                <w:rPr>
                  <w:rFonts w:ascii="Cambria Math" w:hAnsi="Cambria Math"/>
                  <w:i/>
                  <w:sz w:val="12"/>
                  <w:szCs w:val="12"/>
                </w:rPr>
              </m:ctrlPr>
            </m:dPr>
            <m:e>
              <m:r>
                <w:rPr>
                  <w:rFonts w:ascii="Cambria Math" w:hAnsi="Cambria Math"/>
                  <w:sz w:val="12"/>
                  <w:szCs w:val="12"/>
                </w:rPr>
                <m:t>1-</m:t>
              </m:r>
              <m:sSub>
                <m:sSubPr>
                  <m:ctrlPr>
                    <w:rPr>
                      <w:rFonts w:ascii="Cambria Math" w:hAnsi="Cambria Math" w:cs="Arial"/>
                      <w:i/>
                      <w:sz w:val="12"/>
                      <w:szCs w:val="12"/>
                    </w:rPr>
                  </m:ctrlPr>
                </m:sSubPr>
                <m:e>
                  <m:r>
                    <w:rPr>
                      <w:rFonts w:ascii="Cambria Math" w:hAnsi="Cambria Math" w:cs="Arial"/>
                      <w:sz w:val="12"/>
                      <w:szCs w:val="12"/>
                    </w:rPr>
                    <m:t>∅</m:t>
                  </m:r>
                </m:e>
                <m:sub>
                  <m:r>
                    <w:rPr>
                      <w:rFonts w:ascii="Cambria Math" w:hAnsi="Cambria Math" w:cs="Arial"/>
                      <w:sz w:val="12"/>
                      <w:szCs w:val="12"/>
                    </w:rPr>
                    <m:t>RNodif</m:t>
                  </m:r>
                </m:sub>
              </m:sSub>
            </m:e>
          </m:d>
          <m:r>
            <w:rPr>
              <w:rFonts w:ascii="Cambria Math" w:hAnsi="Cambria Math"/>
              <w:sz w:val="12"/>
              <w:szCs w:val="12"/>
            </w:rPr>
            <m:t>*</m:t>
          </m:r>
          <m:d>
            <m:dPr>
              <m:begChr m:val="["/>
              <m:endChr m:val="]"/>
              <m:ctrlPr>
                <w:rPr>
                  <w:rFonts w:ascii="Cambria Math" w:hAnsi="Cambria Math"/>
                  <w:i/>
                  <w:sz w:val="12"/>
                  <w:szCs w:val="12"/>
                </w:rPr>
              </m:ctrlPr>
            </m:dPr>
            <m:e>
              <m:nary>
                <m:naryPr>
                  <m:chr m:val="∑"/>
                  <m:limLoc m:val="undOvr"/>
                  <m:supHide m:val="1"/>
                  <m:ctrlPr>
                    <w:rPr>
                      <w:rFonts w:ascii="Cambria Math" w:hAnsi="Cambria Math"/>
                      <w:i/>
                      <w:sz w:val="12"/>
                      <w:szCs w:val="12"/>
                    </w:rPr>
                  </m:ctrlPr>
                </m:naryPr>
                <m:sub>
                  <m:r>
                    <w:rPr>
                      <w:rFonts w:ascii="Cambria Math" w:hAnsi="Cambria Math"/>
                      <w:sz w:val="12"/>
                      <w:szCs w:val="12"/>
                    </w:rPr>
                    <m:t>i∈RNodif,T∈c</m:t>
                  </m:r>
                </m:sub>
                <m:sup/>
                <m:e>
                  <m:sSub>
                    <m:sSubPr>
                      <m:ctrlPr>
                        <w:rPr>
                          <w:rFonts w:ascii="Cambria Math" w:hAnsi="Cambria Math"/>
                          <w:i/>
                          <w:sz w:val="12"/>
                          <w:szCs w:val="12"/>
                        </w:rPr>
                      </m:ctrlPr>
                    </m:sSubPr>
                    <m:e>
                      <m:r>
                        <w:rPr>
                          <w:rFonts w:ascii="Cambria Math" w:hAnsi="Cambria Math"/>
                          <w:sz w:val="12"/>
                          <w:szCs w:val="12"/>
                        </w:rPr>
                        <m:t>π</m:t>
                      </m:r>
                    </m:e>
                    <m:sub>
                      <m:r>
                        <w:rPr>
                          <w:rFonts w:ascii="Cambria Math" w:hAnsi="Cambria Math"/>
                          <w:sz w:val="16"/>
                          <w:szCs w:val="14"/>
                        </w:rPr>
                        <m:t>2025</m:t>
                      </m:r>
                    </m:sub>
                  </m:sSub>
                  <m:d>
                    <m:dPr>
                      <m:ctrlPr>
                        <w:rPr>
                          <w:rFonts w:ascii="Cambria Math" w:hAnsi="Cambria Math"/>
                          <w:i/>
                          <w:sz w:val="12"/>
                          <w:szCs w:val="12"/>
                        </w:rPr>
                      </m:ctrlPr>
                    </m:dPr>
                    <m:e>
                      <m:r>
                        <w:rPr>
                          <w:rFonts w:ascii="Cambria Math" w:hAnsi="Cambria Math"/>
                          <w:sz w:val="12"/>
                          <w:szCs w:val="12"/>
                        </w:rPr>
                        <m:t>T</m:t>
                      </m:r>
                    </m:e>
                  </m:d>
                  <m:r>
                    <w:rPr>
                      <w:rFonts w:ascii="Cambria Math" w:hAnsi="Cambria Math"/>
                      <w:sz w:val="12"/>
                      <w:szCs w:val="12"/>
                    </w:rPr>
                    <m:t>*</m:t>
                  </m:r>
                  <m:sSubSup>
                    <m:sSubSupPr>
                      <m:ctrlPr>
                        <w:rPr>
                          <w:rFonts w:ascii="Cambria Math" w:hAnsi="Cambria Math"/>
                          <w:i/>
                          <w:sz w:val="12"/>
                          <w:szCs w:val="12"/>
                        </w:rPr>
                      </m:ctrlPr>
                    </m:sSubSupPr>
                    <m:e>
                      <m:r>
                        <w:rPr>
                          <w:rFonts w:ascii="Cambria Math" w:hAnsi="Cambria Math"/>
                          <w:sz w:val="12"/>
                          <w:szCs w:val="12"/>
                        </w:rPr>
                        <m:t>PC</m:t>
                      </m:r>
                    </m:e>
                    <m:sub>
                      <m:r>
                        <w:rPr>
                          <w:rFonts w:ascii="Cambria Math" w:hAnsi="Cambria Math"/>
                          <w:sz w:val="12"/>
                          <w:szCs w:val="12"/>
                        </w:rPr>
                        <m:t>0</m:t>
                      </m:r>
                    </m:sub>
                    <m:sup>
                      <m:r>
                        <w:rPr>
                          <w:rFonts w:ascii="Cambria Math" w:hAnsi="Cambria Math"/>
                          <w:sz w:val="12"/>
                          <w:szCs w:val="12"/>
                        </w:rPr>
                        <m:t>RNodif</m:t>
                      </m:r>
                    </m:sup>
                  </m:sSubSup>
                </m:e>
              </m:nary>
              <m:r>
                <w:rPr>
                  <w:rFonts w:ascii="Cambria Math" w:hAnsi="Cambria Math"/>
                  <w:sz w:val="12"/>
                  <w:szCs w:val="12"/>
                </w:rPr>
                <m:t>(T)+(1-0.1)</m:t>
              </m:r>
              <m:d>
                <m:dPr>
                  <m:ctrlPr>
                    <w:rPr>
                      <w:rFonts w:ascii="Cambria Math" w:hAnsi="Cambria Math"/>
                      <w:i/>
                      <w:sz w:val="12"/>
                      <w:szCs w:val="12"/>
                    </w:rPr>
                  </m:ctrlPr>
                </m:dPr>
                <m:e>
                  <m:nary>
                    <m:naryPr>
                      <m:chr m:val="∑"/>
                      <m:limLoc m:val="undOvr"/>
                      <m:supHide m:val="1"/>
                      <m:ctrlPr>
                        <w:rPr>
                          <w:rFonts w:ascii="Cambria Math" w:hAnsi="Cambria Math"/>
                          <w:i/>
                          <w:sz w:val="12"/>
                          <w:szCs w:val="12"/>
                        </w:rPr>
                      </m:ctrlPr>
                    </m:naryPr>
                    <m:sub>
                      <m:r>
                        <w:rPr>
                          <w:rFonts w:ascii="Cambria Math" w:hAnsi="Cambria Math"/>
                          <w:sz w:val="12"/>
                          <w:szCs w:val="12"/>
                        </w:rPr>
                        <m:t>i∈Rdif, g∈c</m:t>
                      </m:r>
                    </m:sub>
                    <m:sup/>
                    <m:e>
                      <m:sSub>
                        <m:sSubPr>
                          <m:ctrlPr>
                            <w:rPr>
                              <w:rFonts w:ascii="Cambria Math" w:hAnsi="Cambria Math"/>
                              <w:i/>
                              <w:sz w:val="12"/>
                              <w:szCs w:val="12"/>
                            </w:rPr>
                          </m:ctrlPr>
                        </m:sSubPr>
                        <m:e>
                          <m:r>
                            <w:rPr>
                              <w:rFonts w:ascii="Cambria Math" w:hAnsi="Cambria Math"/>
                              <w:sz w:val="12"/>
                              <w:szCs w:val="12"/>
                            </w:rPr>
                            <m:t>π</m:t>
                          </m:r>
                        </m:e>
                        <m:sub>
                          <m:r>
                            <w:rPr>
                              <w:rFonts w:ascii="Cambria Math" w:hAnsi="Cambria Math"/>
                              <w:sz w:val="16"/>
                              <w:szCs w:val="14"/>
                            </w:rPr>
                            <m:t>2025</m:t>
                          </m:r>
                        </m:sub>
                      </m:sSub>
                      <m:r>
                        <w:rPr>
                          <w:rFonts w:ascii="Cambria Math" w:hAnsi="Cambria Math"/>
                          <w:sz w:val="12"/>
                          <w:szCs w:val="12"/>
                        </w:rPr>
                        <m:t>(e)*</m:t>
                      </m:r>
                      <m:sSubSup>
                        <m:sSubSupPr>
                          <m:ctrlPr>
                            <w:rPr>
                              <w:rFonts w:ascii="Cambria Math" w:hAnsi="Cambria Math"/>
                              <w:i/>
                              <w:sz w:val="12"/>
                              <w:szCs w:val="12"/>
                            </w:rPr>
                          </m:ctrlPr>
                        </m:sSubSupPr>
                        <m:e>
                          <m:r>
                            <w:rPr>
                              <w:rFonts w:ascii="Cambria Math" w:hAnsi="Cambria Math"/>
                              <w:sz w:val="12"/>
                              <w:szCs w:val="12"/>
                            </w:rPr>
                            <m:t>PC</m:t>
                          </m:r>
                        </m:e>
                        <m:sub>
                          <m:r>
                            <w:rPr>
                              <w:rFonts w:ascii="Cambria Math" w:hAnsi="Cambria Math"/>
                              <w:sz w:val="12"/>
                              <w:szCs w:val="12"/>
                            </w:rPr>
                            <m:t>0</m:t>
                          </m:r>
                        </m:sub>
                        <m:sup>
                          <m:r>
                            <w:rPr>
                              <w:rFonts w:ascii="Cambria Math" w:hAnsi="Cambria Math"/>
                              <w:sz w:val="12"/>
                              <w:szCs w:val="12"/>
                            </w:rPr>
                            <m:t>RNodif</m:t>
                          </m:r>
                        </m:sup>
                      </m:sSubSup>
                    </m:e>
                  </m:nary>
                  <m:r>
                    <w:rPr>
                      <w:rFonts w:ascii="Cambria Math" w:hAnsi="Cambria Math"/>
                      <w:sz w:val="12"/>
                      <w:szCs w:val="12"/>
                    </w:rPr>
                    <m:t>(e)+</m:t>
                  </m:r>
                  <m:nary>
                    <m:naryPr>
                      <m:chr m:val="∑"/>
                      <m:limLoc m:val="undOvr"/>
                      <m:supHide m:val="1"/>
                      <m:ctrlPr>
                        <w:rPr>
                          <w:rFonts w:ascii="Cambria Math" w:hAnsi="Cambria Math"/>
                          <w:i/>
                          <w:sz w:val="12"/>
                          <w:szCs w:val="12"/>
                        </w:rPr>
                      </m:ctrlPr>
                    </m:naryPr>
                    <m:sub>
                      <m:r>
                        <w:rPr>
                          <w:rFonts w:ascii="Cambria Math" w:hAnsi="Cambria Math"/>
                          <w:sz w:val="12"/>
                          <w:szCs w:val="12"/>
                        </w:rPr>
                        <m:t>i∈Rdif, g∈c</m:t>
                      </m:r>
                    </m:sub>
                    <m:sup/>
                    <m:e>
                      <m:sSub>
                        <m:sSubPr>
                          <m:ctrlPr>
                            <w:rPr>
                              <w:rFonts w:ascii="Cambria Math" w:hAnsi="Cambria Math"/>
                              <w:i/>
                              <w:sz w:val="12"/>
                              <w:szCs w:val="12"/>
                            </w:rPr>
                          </m:ctrlPr>
                        </m:sSubPr>
                        <m:e>
                          <m:r>
                            <w:rPr>
                              <w:rFonts w:ascii="Cambria Math" w:hAnsi="Cambria Math"/>
                              <w:sz w:val="12"/>
                              <w:szCs w:val="12"/>
                            </w:rPr>
                            <m:t>π</m:t>
                          </m:r>
                        </m:e>
                        <m:sub>
                          <m:r>
                            <w:rPr>
                              <w:rFonts w:ascii="Cambria Math" w:hAnsi="Cambria Math"/>
                              <w:sz w:val="16"/>
                              <w:szCs w:val="14"/>
                            </w:rPr>
                            <m:t>2025</m:t>
                          </m:r>
                        </m:sub>
                      </m:sSub>
                      <m:r>
                        <w:rPr>
                          <w:rFonts w:ascii="Cambria Math" w:hAnsi="Cambria Math"/>
                          <w:sz w:val="12"/>
                          <w:szCs w:val="12"/>
                        </w:rPr>
                        <m:t>(g)*</m:t>
                      </m:r>
                      <m:sSubSup>
                        <m:sSubSupPr>
                          <m:ctrlPr>
                            <w:rPr>
                              <w:rFonts w:ascii="Cambria Math" w:hAnsi="Cambria Math"/>
                              <w:i/>
                              <w:sz w:val="12"/>
                              <w:szCs w:val="12"/>
                            </w:rPr>
                          </m:ctrlPr>
                        </m:sSubSupPr>
                        <m:e>
                          <m:r>
                            <w:rPr>
                              <w:rFonts w:ascii="Cambria Math" w:hAnsi="Cambria Math"/>
                              <w:sz w:val="12"/>
                              <w:szCs w:val="12"/>
                            </w:rPr>
                            <m:t>PC</m:t>
                          </m:r>
                        </m:e>
                        <m:sub>
                          <m:r>
                            <w:rPr>
                              <w:rFonts w:ascii="Cambria Math" w:hAnsi="Cambria Math"/>
                              <w:sz w:val="12"/>
                              <w:szCs w:val="12"/>
                            </w:rPr>
                            <m:t>0</m:t>
                          </m:r>
                        </m:sub>
                        <m:sup>
                          <m:r>
                            <w:rPr>
                              <w:rFonts w:ascii="Cambria Math" w:hAnsi="Cambria Math"/>
                              <w:sz w:val="12"/>
                              <w:szCs w:val="12"/>
                            </w:rPr>
                            <m:t>RNodif</m:t>
                          </m:r>
                        </m:sup>
                      </m:sSubSup>
                      <m:r>
                        <w:rPr>
                          <w:rFonts w:ascii="Cambria Math" w:hAnsi="Cambria Math"/>
                          <w:sz w:val="12"/>
                          <w:szCs w:val="12"/>
                        </w:rPr>
                        <m:t>(g)</m:t>
                      </m:r>
                    </m:e>
                  </m:nary>
                </m:e>
              </m:d>
            </m:e>
          </m:d>
        </m:oMath>
      </m:oMathPara>
    </w:p>
    <w:p w14:paraId="456B165D" w14:textId="77777777" w:rsidR="00830CD9" w:rsidRPr="000F0053" w:rsidRDefault="00830CD9" w:rsidP="00830CD9">
      <w:pPr>
        <w:jc w:val="both"/>
        <w:rPr>
          <w:rFonts w:ascii="Nunito Sans" w:hAnsi="Nunito Sans" w:cs="Arial"/>
          <w:sz w:val="22"/>
          <w:szCs w:val="22"/>
        </w:rPr>
      </w:pPr>
      <w:r w:rsidRPr="000F0053">
        <w:rPr>
          <w:rFonts w:ascii="Nunito Sans" w:hAnsi="Nunito Sans" w:cs="Arial"/>
          <w:sz w:val="22"/>
          <w:szCs w:val="22"/>
        </w:rPr>
        <w:t>Donde:</w:t>
      </w:r>
    </w:p>
    <w:p w14:paraId="3845D6E9" w14:textId="77777777" w:rsidR="00830CD9" w:rsidRPr="000F0053" w:rsidRDefault="00830CD9" w:rsidP="00830CD9">
      <w:pPr>
        <w:jc w:val="both"/>
        <w:rPr>
          <w:rFonts w:ascii="Nunito Sans" w:hAnsi="Nunito Sans" w:cs="Arial"/>
          <w:sz w:val="22"/>
          <w:szCs w:val="22"/>
        </w:rPr>
      </w:pPr>
      <m:oMath>
        <m:r>
          <w:rPr>
            <w:rFonts w:ascii="Cambria Math" w:hAnsi="Cambria Math" w:cs="Arial"/>
            <w:sz w:val="22"/>
            <w:szCs w:val="22"/>
          </w:rPr>
          <m:t>RNodif:</m:t>
        </m:r>
      </m:oMath>
      <w:r w:rsidRPr="000F0053">
        <w:rPr>
          <w:rFonts w:ascii="Nunito Sans" w:hAnsi="Nunito Sans" w:cs="Arial"/>
          <w:sz w:val="22"/>
          <w:szCs w:val="22"/>
        </w:rPr>
        <w:t xml:space="preserve"> Categorías sin rango diferencial por riesgo.</w:t>
      </w:r>
    </w:p>
    <w:p w14:paraId="6A527C69" w14:textId="77777777" w:rsidR="00830CD9" w:rsidRPr="000F0053" w:rsidRDefault="00830CD9" w:rsidP="00830CD9">
      <w:pPr>
        <w:jc w:val="both"/>
        <w:rPr>
          <w:rFonts w:ascii="Nunito Sans" w:hAnsi="Nunito Sans" w:cs="Arial"/>
          <w:sz w:val="22"/>
          <w:szCs w:val="22"/>
        </w:rPr>
      </w:pPr>
      <m:oMath>
        <m:r>
          <w:rPr>
            <w:rFonts w:ascii="Cambria Math" w:hAnsi="Cambria Math" w:cs="Arial"/>
            <w:sz w:val="22"/>
            <w:szCs w:val="22"/>
          </w:rPr>
          <m:t>Rdif:</m:t>
        </m:r>
      </m:oMath>
      <w:r w:rsidRPr="000F0053">
        <w:rPr>
          <w:rFonts w:ascii="Nunito Sans" w:hAnsi="Nunito Sans" w:cs="Arial"/>
          <w:sz w:val="22"/>
          <w:szCs w:val="22"/>
        </w:rPr>
        <w:t xml:space="preserve"> Categorías con rango diferencial por riesgo.</w:t>
      </w:r>
    </w:p>
    <w:p w14:paraId="797BCB31" w14:textId="77777777" w:rsidR="00830CD9" w:rsidRPr="000F0053" w:rsidRDefault="00000000" w:rsidP="00830CD9">
      <w:pPr>
        <w:jc w:val="both"/>
        <w:rPr>
          <w:rFonts w:ascii="Nunito Sans" w:hAnsi="Nunito Sans" w:cs="Arial"/>
          <w:sz w:val="22"/>
          <w:szCs w:val="22"/>
        </w:rPr>
      </w:pPr>
      <m:oMath>
        <m:sSub>
          <m:sSubPr>
            <m:ctrlPr>
              <w:rPr>
                <w:rFonts w:ascii="Cambria Math" w:hAnsi="Cambria Math" w:cs="Arial"/>
                <w:i/>
                <w:sz w:val="22"/>
                <w:szCs w:val="22"/>
              </w:rPr>
            </m:ctrlPr>
          </m:sSubPr>
          <m:e>
            <m:r>
              <w:rPr>
                <w:rFonts w:ascii="Cambria Math" w:hAnsi="Cambria Math" w:cs="Arial"/>
                <w:sz w:val="22"/>
                <w:szCs w:val="22"/>
              </w:rPr>
              <m:t>∅</m:t>
            </m:r>
          </m:e>
          <m:sub>
            <m:r>
              <w:rPr>
                <w:rFonts w:ascii="Cambria Math" w:hAnsi="Cambria Math" w:cs="Arial"/>
                <w:sz w:val="22"/>
                <w:szCs w:val="22"/>
              </w:rPr>
              <m:t>RNodif</m:t>
            </m:r>
          </m:sub>
        </m:sSub>
        <m:r>
          <w:rPr>
            <w:rFonts w:ascii="Cambria Math" w:hAnsi="Cambria Math" w:cs="Arial"/>
            <w:sz w:val="22"/>
            <w:szCs w:val="22"/>
          </w:rPr>
          <m:t>:</m:t>
        </m:r>
      </m:oMath>
      <w:r w:rsidR="00830CD9" w:rsidRPr="000F0053">
        <w:rPr>
          <w:rFonts w:ascii="Nunito Sans" w:hAnsi="Nunito Sans" w:cs="Arial"/>
          <w:sz w:val="22"/>
          <w:szCs w:val="22"/>
        </w:rPr>
        <w:t xml:space="preserve"> Porcentaje de suficiencia promedio para las categorías sin rango diferencial.</w:t>
      </w:r>
    </w:p>
    <w:p w14:paraId="1D2F0B18" w14:textId="1ADE603D" w:rsidR="00830CD9" w:rsidRPr="000F0053" w:rsidRDefault="00000000" w:rsidP="00830CD9">
      <w:pPr>
        <w:jc w:val="both"/>
        <w:rPr>
          <w:rFonts w:ascii="Nunito Sans" w:hAnsi="Nunito Sans" w:cs="Arial"/>
          <w:sz w:val="22"/>
          <w:szCs w:val="22"/>
        </w:rPr>
      </w:pPr>
      <m:oMath>
        <m:sSub>
          <m:sSubPr>
            <m:ctrlPr>
              <w:rPr>
                <w:rFonts w:ascii="Cambria Math" w:hAnsi="Cambria Math" w:cs="Arial"/>
                <w:i/>
                <w:sz w:val="22"/>
                <w:szCs w:val="22"/>
              </w:rPr>
            </m:ctrlPr>
          </m:sSubPr>
          <m:e>
            <m:r>
              <w:rPr>
                <w:rFonts w:ascii="Cambria Math" w:hAnsi="Cambria Math" w:cs="Arial"/>
                <w:sz w:val="22"/>
                <w:szCs w:val="22"/>
              </w:rPr>
              <m:t>π</m:t>
            </m:r>
          </m:e>
          <m:sub>
            <m:r>
              <w:rPr>
                <w:rFonts w:ascii="Cambria Math" w:hAnsi="Cambria Math" w:cs="Arial"/>
                <w:sz w:val="22"/>
                <w:szCs w:val="22"/>
              </w:rPr>
              <m:t>2025</m:t>
            </m:r>
          </m:sub>
        </m:sSub>
        <m:r>
          <w:rPr>
            <w:rFonts w:ascii="Cambria Math" w:hAnsi="Cambria Math" w:cs="Arial"/>
            <w:sz w:val="22"/>
            <w:szCs w:val="22"/>
          </w:rPr>
          <m:t>(e)</m:t>
        </m:r>
      </m:oMath>
      <w:r w:rsidR="00830CD9" w:rsidRPr="000F0053">
        <w:rPr>
          <w:rFonts w:ascii="Nunito Sans" w:hAnsi="Nunito Sans" w:cs="Arial"/>
          <w:sz w:val="22"/>
          <w:szCs w:val="22"/>
        </w:rPr>
        <w:t xml:space="preserve">: Participación de vehículos eléctricos en la categoría </w:t>
      </w:r>
      <m:oMath>
        <m:r>
          <w:rPr>
            <w:rFonts w:ascii="Cambria Math" w:hAnsi="Cambria Math" w:cs="Arial"/>
            <w:sz w:val="22"/>
            <w:szCs w:val="22"/>
          </w:rPr>
          <m:t>c</m:t>
        </m:r>
      </m:oMath>
      <w:r w:rsidR="00857E8B" w:rsidRPr="000F0053">
        <w:rPr>
          <w:rFonts w:ascii="Nunito Sans" w:hAnsi="Nunito Sans" w:cs="Arial"/>
          <w:sz w:val="22"/>
          <w:szCs w:val="22"/>
        </w:rPr>
        <w:t xml:space="preserve"> en 202</w:t>
      </w:r>
      <w:r w:rsidR="00C85178">
        <w:rPr>
          <w:rFonts w:ascii="Nunito Sans" w:hAnsi="Nunito Sans" w:cs="Arial"/>
          <w:sz w:val="22"/>
          <w:szCs w:val="22"/>
        </w:rPr>
        <w:t>5</w:t>
      </w:r>
      <w:r w:rsidR="00830CD9" w:rsidRPr="000F0053">
        <w:rPr>
          <w:rFonts w:ascii="Nunito Sans" w:hAnsi="Nunito Sans" w:cs="Arial"/>
          <w:sz w:val="22"/>
          <w:szCs w:val="22"/>
        </w:rPr>
        <w:t>.</w:t>
      </w:r>
    </w:p>
    <w:p w14:paraId="30C94799" w14:textId="0F4CE63B" w:rsidR="00830CD9" w:rsidRPr="000F0053" w:rsidRDefault="00000000" w:rsidP="00830CD9">
      <w:pPr>
        <w:jc w:val="both"/>
        <w:rPr>
          <w:rFonts w:ascii="Nunito Sans" w:hAnsi="Nunito Sans" w:cs="Arial"/>
          <w:sz w:val="22"/>
          <w:szCs w:val="22"/>
        </w:rPr>
      </w:pPr>
      <m:oMath>
        <m:sSub>
          <m:sSubPr>
            <m:ctrlPr>
              <w:rPr>
                <w:rFonts w:ascii="Cambria Math" w:hAnsi="Cambria Math" w:cs="Arial"/>
                <w:i/>
                <w:sz w:val="22"/>
                <w:szCs w:val="22"/>
              </w:rPr>
            </m:ctrlPr>
          </m:sSubPr>
          <m:e>
            <m:r>
              <w:rPr>
                <w:rFonts w:ascii="Cambria Math" w:hAnsi="Cambria Math" w:cs="Arial"/>
                <w:sz w:val="22"/>
                <w:szCs w:val="22"/>
              </w:rPr>
              <m:t>π</m:t>
            </m:r>
          </m:e>
          <m:sub>
            <m:r>
              <w:rPr>
                <w:rFonts w:ascii="Cambria Math" w:hAnsi="Cambria Math" w:cs="Arial"/>
                <w:sz w:val="22"/>
                <w:szCs w:val="22"/>
              </w:rPr>
              <m:t>2025</m:t>
            </m:r>
          </m:sub>
        </m:sSub>
        <m:r>
          <w:rPr>
            <w:rFonts w:ascii="Cambria Math" w:hAnsi="Cambria Math" w:cs="Arial"/>
            <w:sz w:val="22"/>
            <w:szCs w:val="22"/>
          </w:rPr>
          <m:t>(g)</m:t>
        </m:r>
      </m:oMath>
      <w:r w:rsidR="00830CD9" w:rsidRPr="000F0053">
        <w:rPr>
          <w:rFonts w:ascii="Nunito Sans" w:hAnsi="Nunito Sans" w:cs="Arial"/>
          <w:sz w:val="22"/>
          <w:szCs w:val="22"/>
        </w:rPr>
        <w:t xml:space="preserve">: Participación de vehículos a gas en la categoría </w:t>
      </w:r>
      <m:oMath>
        <m:r>
          <w:rPr>
            <w:rFonts w:ascii="Cambria Math" w:hAnsi="Cambria Math" w:cs="Arial"/>
            <w:sz w:val="22"/>
            <w:szCs w:val="22"/>
          </w:rPr>
          <m:t>c</m:t>
        </m:r>
      </m:oMath>
      <w:r w:rsidR="00857E8B" w:rsidRPr="000F0053">
        <w:rPr>
          <w:rFonts w:ascii="Nunito Sans" w:hAnsi="Nunito Sans" w:cs="Arial"/>
          <w:sz w:val="22"/>
          <w:szCs w:val="22"/>
        </w:rPr>
        <w:t xml:space="preserve"> en 202</w:t>
      </w:r>
      <w:r w:rsidR="00C85178">
        <w:rPr>
          <w:rFonts w:ascii="Nunito Sans" w:hAnsi="Nunito Sans" w:cs="Arial"/>
          <w:sz w:val="22"/>
          <w:szCs w:val="22"/>
        </w:rPr>
        <w:t>5</w:t>
      </w:r>
      <w:r w:rsidR="00830CD9" w:rsidRPr="000F0053">
        <w:rPr>
          <w:rFonts w:ascii="Nunito Sans" w:hAnsi="Nunito Sans" w:cs="Arial"/>
          <w:sz w:val="22"/>
          <w:szCs w:val="22"/>
        </w:rPr>
        <w:t>.</w:t>
      </w:r>
    </w:p>
    <w:p w14:paraId="34CC950B" w14:textId="70C54F94" w:rsidR="00830CD9" w:rsidRPr="000F0053" w:rsidRDefault="00000000" w:rsidP="00830CD9">
      <w:pPr>
        <w:jc w:val="both"/>
        <w:rPr>
          <w:rFonts w:ascii="Nunito Sans" w:hAnsi="Nunito Sans" w:cs="Arial"/>
          <w:sz w:val="22"/>
          <w:szCs w:val="22"/>
        </w:rPr>
      </w:pPr>
      <m:oMath>
        <m:sSub>
          <m:sSubPr>
            <m:ctrlPr>
              <w:rPr>
                <w:rFonts w:ascii="Cambria Math" w:hAnsi="Cambria Math" w:cs="Arial"/>
                <w:i/>
                <w:sz w:val="22"/>
                <w:szCs w:val="22"/>
              </w:rPr>
            </m:ctrlPr>
          </m:sSubPr>
          <m:e>
            <m:r>
              <w:rPr>
                <w:rFonts w:ascii="Cambria Math" w:hAnsi="Cambria Math" w:cs="Arial"/>
                <w:sz w:val="22"/>
                <w:szCs w:val="22"/>
              </w:rPr>
              <m:t>π</m:t>
            </m:r>
          </m:e>
          <m:sub>
            <m:r>
              <w:rPr>
                <w:rFonts w:ascii="Cambria Math" w:hAnsi="Cambria Math" w:cs="Arial"/>
                <w:sz w:val="22"/>
                <w:szCs w:val="22"/>
              </w:rPr>
              <m:t>2025</m:t>
            </m:r>
          </m:sub>
        </m:sSub>
        <m:r>
          <w:rPr>
            <w:rFonts w:ascii="Cambria Math" w:hAnsi="Cambria Math" w:cs="Arial"/>
            <w:sz w:val="22"/>
            <w:szCs w:val="22"/>
          </w:rPr>
          <m:t>(T)</m:t>
        </m:r>
      </m:oMath>
      <w:r w:rsidR="00830CD9" w:rsidRPr="000F0053">
        <w:rPr>
          <w:rFonts w:ascii="Nunito Sans" w:hAnsi="Nunito Sans" w:cs="Arial"/>
          <w:sz w:val="22"/>
          <w:szCs w:val="22"/>
        </w:rPr>
        <w:t xml:space="preserve">: Participación de vehículos en la categoría </w:t>
      </w:r>
      <m:oMath>
        <m:r>
          <w:rPr>
            <w:rFonts w:ascii="Cambria Math" w:hAnsi="Cambria Math" w:cs="Arial"/>
            <w:sz w:val="22"/>
            <w:szCs w:val="22"/>
          </w:rPr>
          <m:t>c</m:t>
        </m:r>
      </m:oMath>
      <w:r w:rsidR="00830CD9" w:rsidRPr="000F0053">
        <w:rPr>
          <w:rFonts w:ascii="Nunito Sans" w:hAnsi="Nunito Sans" w:cs="Arial"/>
          <w:sz w:val="22"/>
          <w:szCs w:val="22"/>
        </w:rPr>
        <w:t xml:space="preserve"> que no son beneficiarios de los descuentos de que tratan las Leyes 1964 de 2019 y 2128 de 2021</w:t>
      </w:r>
      <w:r w:rsidR="00857E8B" w:rsidRPr="000F0053">
        <w:rPr>
          <w:rFonts w:ascii="Nunito Sans" w:hAnsi="Nunito Sans" w:cs="Arial"/>
          <w:sz w:val="22"/>
          <w:szCs w:val="22"/>
        </w:rPr>
        <w:t>, en 202</w:t>
      </w:r>
      <w:r w:rsidR="00C85178">
        <w:rPr>
          <w:rFonts w:ascii="Nunito Sans" w:hAnsi="Nunito Sans" w:cs="Arial"/>
          <w:sz w:val="22"/>
          <w:szCs w:val="22"/>
        </w:rPr>
        <w:t>5</w:t>
      </w:r>
      <w:r w:rsidR="00830CD9" w:rsidRPr="000F0053">
        <w:rPr>
          <w:rFonts w:ascii="Nunito Sans" w:hAnsi="Nunito Sans" w:cs="Arial"/>
          <w:sz w:val="22"/>
          <w:szCs w:val="22"/>
        </w:rPr>
        <w:t>.</w:t>
      </w:r>
    </w:p>
    <w:p w14:paraId="277EA662" w14:textId="77777777" w:rsidR="00830CD9" w:rsidRPr="000F0053" w:rsidRDefault="00830CD9" w:rsidP="00830CD9">
      <w:pPr>
        <w:jc w:val="both"/>
        <w:rPr>
          <w:rFonts w:ascii="Nunito Sans" w:hAnsi="Nunito Sans"/>
          <w:sz w:val="16"/>
          <w:szCs w:val="16"/>
        </w:rPr>
      </w:pPr>
    </w:p>
    <w:p w14:paraId="40C1B9D8" w14:textId="77777777" w:rsidR="00830CD9" w:rsidRPr="000F0053" w:rsidRDefault="00830CD9" w:rsidP="00830CD9">
      <w:pPr>
        <w:jc w:val="both"/>
        <w:rPr>
          <w:rFonts w:ascii="Nunito Sans" w:hAnsi="Nunito Sans" w:cs="Arial"/>
          <w:sz w:val="22"/>
          <w:szCs w:val="22"/>
        </w:rPr>
      </w:pPr>
      <w:r w:rsidRPr="000F0053">
        <w:rPr>
          <w:rFonts w:ascii="Nunito Sans" w:hAnsi="Nunito Sans" w:cs="Arial"/>
          <w:sz w:val="22"/>
          <w:szCs w:val="22"/>
        </w:rPr>
        <w:t xml:space="preserve">Despejando la ecuación previa se determina el valor </w:t>
      </w:r>
      <m:oMath>
        <m:sSub>
          <m:sSubPr>
            <m:ctrlPr>
              <w:rPr>
                <w:rFonts w:ascii="Cambria Math" w:hAnsi="Cambria Math" w:cs="Arial"/>
                <w:i/>
                <w:sz w:val="22"/>
                <w:szCs w:val="22"/>
              </w:rPr>
            </m:ctrlPr>
          </m:sSubPr>
          <m:e>
            <m:r>
              <w:rPr>
                <w:rFonts w:ascii="Cambria Math" w:hAnsi="Cambria Math" w:cs="Arial"/>
                <w:sz w:val="22"/>
                <w:szCs w:val="22"/>
              </w:rPr>
              <m:t>∅</m:t>
            </m:r>
          </m:e>
          <m:sub>
            <m:r>
              <w:rPr>
                <w:rFonts w:ascii="Cambria Math" w:hAnsi="Cambria Math" w:cs="Arial"/>
                <w:sz w:val="22"/>
                <w:szCs w:val="22"/>
              </w:rPr>
              <m:t>RNodif</m:t>
            </m:r>
          </m:sub>
        </m:sSub>
      </m:oMath>
      <w:r w:rsidRPr="000F0053">
        <w:rPr>
          <w:rFonts w:ascii="Nunito Sans" w:hAnsi="Nunito Sans" w:cs="Arial"/>
          <w:sz w:val="22"/>
          <w:szCs w:val="22"/>
        </w:rPr>
        <w:t xml:space="preserve"> para el cual se cumple la igualdad, dando como resultado:</w:t>
      </w:r>
    </w:p>
    <w:p w14:paraId="02F7D629" w14:textId="5F20B670" w:rsidR="000913ED" w:rsidRPr="000F0053" w:rsidRDefault="00000000" w:rsidP="00830CD9">
      <w:pPr>
        <w:jc w:val="both"/>
        <w:rPr>
          <w:rFonts w:ascii="Nunito Sans" w:hAnsi="Nunito Sans" w:cs="Arial"/>
          <w:sz w:val="22"/>
          <w:szCs w:val="22"/>
        </w:rPr>
      </w:pPr>
      <m:oMathPara>
        <m:oMath>
          <m:sSub>
            <m:sSubPr>
              <m:ctrlPr>
                <w:rPr>
                  <w:rFonts w:ascii="Cambria Math" w:hAnsi="Cambria Math" w:cs="Arial"/>
                  <w:i/>
                  <w:sz w:val="14"/>
                  <w:szCs w:val="14"/>
                </w:rPr>
              </m:ctrlPr>
            </m:sSubPr>
            <m:e>
              <m:r>
                <w:rPr>
                  <w:rFonts w:ascii="Cambria Math" w:hAnsi="Cambria Math" w:cs="Arial"/>
                  <w:sz w:val="14"/>
                  <w:szCs w:val="14"/>
                </w:rPr>
                <m:t>∅</m:t>
              </m:r>
            </m:e>
            <m:sub>
              <m:r>
                <w:rPr>
                  <w:rFonts w:ascii="Cambria Math" w:hAnsi="Cambria Math" w:cs="Arial"/>
                  <w:sz w:val="14"/>
                  <w:szCs w:val="14"/>
                </w:rPr>
                <m:t>RNodif</m:t>
              </m:r>
            </m:sub>
          </m:sSub>
          <m:r>
            <w:rPr>
              <w:rFonts w:ascii="Cambria Math" w:hAnsi="Cambria Math"/>
              <w:sz w:val="14"/>
              <w:szCs w:val="14"/>
            </w:rPr>
            <m:t>=1-</m:t>
          </m:r>
          <m:d>
            <m:dPr>
              <m:begChr m:val="["/>
              <m:endChr m:val="]"/>
              <m:ctrlPr>
                <w:rPr>
                  <w:rFonts w:ascii="Cambria Math" w:hAnsi="Cambria Math"/>
                  <w:i/>
                  <w:sz w:val="14"/>
                  <w:szCs w:val="14"/>
                </w:rPr>
              </m:ctrlPr>
            </m:dPr>
            <m:e>
              <m:f>
                <m:fPr>
                  <m:ctrlPr>
                    <w:rPr>
                      <w:rFonts w:ascii="Cambria Math" w:hAnsi="Cambria Math"/>
                      <w:i/>
                      <w:sz w:val="14"/>
                      <w:szCs w:val="14"/>
                    </w:rPr>
                  </m:ctrlPr>
                </m:fPr>
                <m:num>
                  <m:sSub>
                    <m:sSubPr>
                      <m:ctrlPr>
                        <w:rPr>
                          <w:rFonts w:ascii="Cambria Math" w:hAnsi="Cambria Math"/>
                          <w:i/>
                          <w:sz w:val="14"/>
                          <w:szCs w:val="14"/>
                        </w:rPr>
                      </m:ctrlPr>
                    </m:sSubPr>
                    <m:e>
                      <m:r>
                        <w:rPr>
                          <w:rFonts w:ascii="Cambria Math" w:hAnsi="Cambria Math"/>
                          <w:sz w:val="14"/>
                          <w:szCs w:val="14"/>
                        </w:rPr>
                        <m:t>PC</m:t>
                      </m:r>
                    </m:e>
                    <m:sub>
                      <m:r>
                        <w:rPr>
                          <w:rFonts w:ascii="Cambria Math" w:hAnsi="Cambria Math"/>
                          <w:sz w:val="14"/>
                          <w:szCs w:val="14"/>
                        </w:rPr>
                        <m:t>2025</m:t>
                      </m:r>
                    </m:sub>
                  </m:sSub>
                  <m:r>
                    <w:rPr>
                      <w:rFonts w:ascii="Cambria Math" w:hAnsi="Cambria Math"/>
                      <w:sz w:val="14"/>
                      <w:szCs w:val="14"/>
                    </w:rPr>
                    <m:t>-</m:t>
                  </m:r>
                  <m:d>
                    <m:dPr>
                      <m:ctrlPr>
                        <w:rPr>
                          <w:rFonts w:ascii="Cambria Math" w:hAnsi="Cambria Math"/>
                          <w:i/>
                          <w:sz w:val="14"/>
                          <w:szCs w:val="14"/>
                        </w:rPr>
                      </m:ctrlPr>
                    </m:dPr>
                    <m:e>
                      <m:nary>
                        <m:naryPr>
                          <m:chr m:val="∑"/>
                          <m:limLoc m:val="undOvr"/>
                          <m:supHide m:val="1"/>
                          <m:ctrlPr>
                            <w:rPr>
                              <w:rFonts w:ascii="Cambria Math" w:hAnsi="Cambria Math"/>
                              <w:i/>
                              <w:sz w:val="14"/>
                              <w:szCs w:val="14"/>
                            </w:rPr>
                          </m:ctrlPr>
                        </m:naryPr>
                        <m:sub>
                          <m:r>
                            <w:rPr>
                              <w:rFonts w:ascii="Cambria Math" w:hAnsi="Cambria Math"/>
                              <w:sz w:val="14"/>
                              <w:szCs w:val="14"/>
                            </w:rPr>
                            <m:t>i∈Rdif,T∈c</m:t>
                          </m:r>
                        </m:sub>
                        <m:sup/>
                        <m:e>
                          <m:sSub>
                            <m:sSubPr>
                              <m:ctrlPr>
                                <w:rPr>
                                  <w:rFonts w:ascii="Cambria Math" w:hAnsi="Cambria Math"/>
                                  <w:i/>
                                  <w:sz w:val="14"/>
                                  <w:szCs w:val="14"/>
                                </w:rPr>
                              </m:ctrlPr>
                            </m:sSubPr>
                            <m:e>
                              <m:r>
                                <w:rPr>
                                  <w:rFonts w:ascii="Cambria Math" w:hAnsi="Cambria Math"/>
                                  <w:sz w:val="14"/>
                                  <w:szCs w:val="14"/>
                                </w:rPr>
                                <m:t>π</m:t>
                              </m:r>
                            </m:e>
                            <m:sub>
                              <m:r>
                                <w:rPr>
                                  <w:rFonts w:ascii="Cambria Math" w:hAnsi="Cambria Math"/>
                                  <w:sz w:val="14"/>
                                  <w:szCs w:val="14"/>
                                </w:rPr>
                                <m:t>2025</m:t>
                              </m:r>
                            </m:sub>
                          </m:sSub>
                          <m:d>
                            <m:dPr>
                              <m:ctrlPr>
                                <w:rPr>
                                  <w:rFonts w:ascii="Cambria Math" w:hAnsi="Cambria Math"/>
                                  <w:i/>
                                  <w:sz w:val="14"/>
                                  <w:szCs w:val="14"/>
                                </w:rPr>
                              </m:ctrlPr>
                            </m:dPr>
                            <m:e>
                              <m:r>
                                <w:rPr>
                                  <w:rFonts w:ascii="Cambria Math" w:hAnsi="Cambria Math"/>
                                  <w:sz w:val="14"/>
                                  <w:szCs w:val="14"/>
                                </w:rPr>
                                <m:t>T</m:t>
                              </m:r>
                            </m:e>
                          </m:d>
                          <m:r>
                            <w:rPr>
                              <w:rFonts w:ascii="Cambria Math" w:hAnsi="Cambria Math"/>
                              <w:sz w:val="14"/>
                              <w:szCs w:val="14"/>
                            </w:rPr>
                            <m:t>*</m:t>
                          </m:r>
                          <m:sSubSup>
                            <m:sSubSupPr>
                              <m:ctrlPr>
                                <w:rPr>
                                  <w:rFonts w:ascii="Cambria Math" w:hAnsi="Cambria Math"/>
                                  <w:i/>
                                  <w:sz w:val="14"/>
                                  <w:szCs w:val="14"/>
                                </w:rPr>
                              </m:ctrlPr>
                            </m:sSubSupPr>
                            <m:e>
                              <m:r>
                                <w:rPr>
                                  <w:rFonts w:ascii="Cambria Math" w:hAnsi="Cambria Math"/>
                                  <w:sz w:val="14"/>
                                  <w:szCs w:val="14"/>
                                </w:rPr>
                                <m:t>PC</m:t>
                              </m:r>
                            </m:e>
                            <m:sub>
                              <m:r>
                                <w:rPr>
                                  <w:rFonts w:ascii="Cambria Math" w:hAnsi="Cambria Math"/>
                                  <w:sz w:val="14"/>
                                  <w:szCs w:val="14"/>
                                </w:rPr>
                                <m:t>2025</m:t>
                              </m:r>
                            </m:sub>
                            <m:sup>
                              <m:r>
                                <w:rPr>
                                  <w:rFonts w:ascii="Cambria Math" w:hAnsi="Cambria Math"/>
                                  <w:sz w:val="14"/>
                                  <w:szCs w:val="14"/>
                                </w:rPr>
                                <m:t>Rdif</m:t>
                              </m:r>
                            </m:sup>
                          </m:sSubSup>
                        </m:e>
                      </m:nary>
                      <m:r>
                        <w:rPr>
                          <w:rFonts w:ascii="Cambria Math" w:hAnsi="Cambria Math"/>
                          <w:sz w:val="14"/>
                          <w:szCs w:val="14"/>
                        </w:rPr>
                        <m:t>(T)+(1-0.1)</m:t>
                      </m:r>
                      <m:d>
                        <m:dPr>
                          <m:ctrlPr>
                            <w:rPr>
                              <w:rFonts w:ascii="Cambria Math" w:hAnsi="Cambria Math"/>
                              <w:i/>
                              <w:sz w:val="14"/>
                              <w:szCs w:val="14"/>
                            </w:rPr>
                          </m:ctrlPr>
                        </m:dPr>
                        <m:e>
                          <m:nary>
                            <m:naryPr>
                              <m:chr m:val="∑"/>
                              <m:limLoc m:val="undOvr"/>
                              <m:supHide m:val="1"/>
                              <m:ctrlPr>
                                <w:rPr>
                                  <w:rFonts w:ascii="Cambria Math" w:hAnsi="Cambria Math"/>
                                  <w:i/>
                                  <w:sz w:val="14"/>
                                  <w:szCs w:val="14"/>
                                </w:rPr>
                              </m:ctrlPr>
                            </m:naryPr>
                            <m:sub>
                              <m:r>
                                <w:rPr>
                                  <w:rFonts w:ascii="Cambria Math" w:hAnsi="Cambria Math"/>
                                  <w:sz w:val="14"/>
                                  <w:szCs w:val="14"/>
                                </w:rPr>
                                <m:t>i∈Rdif, g∈c</m:t>
                              </m:r>
                            </m:sub>
                            <m:sup/>
                            <m:e>
                              <m:sSub>
                                <m:sSubPr>
                                  <m:ctrlPr>
                                    <w:rPr>
                                      <w:rFonts w:ascii="Cambria Math" w:hAnsi="Cambria Math"/>
                                      <w:i/>
                                      <w:sz w:val="14"/>
                                      <w:szCs w:val="14"/>
                                    </w:rPr>
                                  </m:ctrlPr>
                                </m:sSubPr>
                                <m:e>
                                  <m:r>
                                    <w:rPr>
                                      <w:rFonts w:ascii="Cambria Math" w:hAnsi="Cambria Math"/>
                                      <w:sz w:val="14"/>
                                      <w:szCs w:val="14"/>
                                    </w:rPr>
                                    <m:t>π</m:t>
                                  </m:r>
                                </m:e>
                                <m:sub>
                                  <m:r>
                                    <w:rPr>
                                      <w:rFonts w:ascii="Cambria Math" w:hAnsi="Cambria Math"/>
                                      <w:sz w:val="14"/>
                                      <w:szCs w:val="14"/>
                                    </w:rPr>
                                    <m:t>2025</m:t>
                                  </m:r>
                                </m:sub>
                              </m:sSub>
                              <m:r>
                                <w:rPr>
                                  <w:rFonts w:ascii="Cambria Math" w:hAnsi="Cambria Math"/>
                                  <w:sz w:val="14"/>
                                  <w:szCs w:val="14"/>
                                </w:rPr>
                                <m:t>(e)*</m:t>
                              </m:r>
                              <m:sSubSup>
                                <m:sSubSupPr>
                                  <m:ctrlPr>
                                    <w:rPr>
                                      <w:rFonts w:ascii="Cambria Math" w:hAnsi="Cambria Math"/>
                                      <w:i/>
                                      <w:sz w:val="14"/>
                                      <w:szCs w:val="14"/>
                                    </w:rPr>
                                  </m:ctrlPr>
                                </m:sSubSupPr>
                                <m:e>
                                  <m:r>
                                    <w:rPr>
                                      <w:rFonts w:ascii="Cambria Math" w:hAnsi="Cambria Math"/>
                                      <w:sz w:val="14"/>
                                      <w:szCs w:val="14"/>
                                    </w:rPr>
                                    <m:t>PC</m:t>
                                  </m:r>
                                </m:e>
                                <m:sub>
                                  <m:r>
                                    <w:rPr>
                                      <w:rFonts w:ascii="Cambria Math" w:hAnsi="Cambria Math"/>
                                      <w:sz w:val="14"/>
                                      <w:szCs w:val="14"/>
                                    </w:rPr>
                                    <m:t>2025</m:t>
                                  </m:r>
                                </m:sub>
                                <m:sup>
                                  <m:r>
                                    <w:rPr>
                                      <w:rFonts w:ascii="Cambria Math" w:hAnsi="Cambria Math"/>
                                      <w:sz w:val="14"/>
                                      <w:szCs w:val="14"/>
                                    </w:rPr>
                                    <m:t>Rdif</m:t>
                                  </m:r>
                                </m:sup>
                              </m:sSubSup>
                            </m:e>
                          </m:nary>
                          <m:r>
                            <w:rPr>
                              <w:rFonts w:ascii="Cambria Math" w:hAnsi="Cambria Math"/>
                              <w:sz w:val="14"/>
                              <w:szCs w:val="14"/>
                            </w:rPr>
                            <m:t>(e)+</m:t>
                          </m:r>
                          <m:nary>
                            <m:naryPr>
                              <m:chr m:val="∑"/>
                              <m:limLoc m:val="undOvr"/>
                              <m:supHide m:val="1"/>
                              <m:ctrlPr>
                                <w:rPr>
                                  <w:rFonts w:ascii="Cambria Math" w:hAnsi="Cambria Math"/>
                                  <w:i/>
                                  <w:sz w:val="14"/>
                                  <w:szCs w:val="14"/>
                                </w:rPr>
                              </m:ctrlPr>
                            </m:naryPr>
                            <m:sub>
                              <m:r>
                                <w:rPr>
                                  <w:rFonts w:ascii="Cambria Math" w:hAnsi="Cambria Math"/>
                                  <w:sz w:val="14"/>
                                  <w:szCs w:val="14"/>
                                </w:rPr>
                                <m:t>i∈Rdif, g∈c</m:t>
                              </m:r>
                            </m:sub>
                            <m:sup/>
                            <m:e>
                              <m:sSub>
                                <m:sSubPr>
                                  <m:ctrlPr>
                                    <w:rPr>
                                      <w:rFonts w:ascii="Cambria Math" w:hAnsi="Cambria Math"/>
                                      <w:i/>
                                      <w:sz w:val="14"/>
                                      <w:szCs w:val="14"/>
                                    </w:rPr>
                                  </m:ctrlPr>
                                </m:sSubPr>
                                <m:e>
                                  <m:r>
                                    <w:rPr>
                                      <w:rFonts w:ascii="Cambria Math" w:hAnsi="Cambria Math"/>
                                      <w:sz w:val="14"/>
                                      <w:szCs w:val="14"/>
                                    </w:rPr>
                                    <m:t>π</m:t>
                                  </m:r>
                                </m:e>
                                <m:sub>
                                  <m:r>
                                    <w:rPr>
                                      <w:rFonts w:ascii="Cambria Math" w:hAnsi="Cambria Math"/>
                                      <w:sz w:val="14"/>
                                      <w:szCs w:val="14"/>
                                    </w:rPr>
                                    <m:t>2025</m:t>
                                  </m:r>
                                </m:sub>
                              </m:sSub>
                              <m:r>
                                <w:rPr>
                                  <w:rFonts w:ascii="Cambria Math" w:hAnsi="Cambria Math"/>
                                  <w:sz w:val="14"/>
                                  <w:szCs w:val="14"/>
                                </w:rPr>
                                <m:t>(g)*</m:t>
                              </m:r>
                              <m:sSubSup>
                                <m:sSubSupPr>
                                  <m:ctrlPr>
                                    <w:rPr>
                                      <w:rFonts w:ascii="Cambria Math" w:hAnsi="Cambria Math"/>
                                      <w:i/>
                                      <w:sz w:val="14"/>
                                      <w:szCs w:val="14"/>
                                    </w:rPr>
                                  </m:ctrlPr>
                                </m:sSubSupPr>
                                <m:e>
                                  <m:r>
                                    <w:rPr>
                                      <w:rFonts w:ascii="Cambria Math" w:hAnsi="Cambria Math"/>
                                      <w:sz w:val="14"/>
                                      <w:szCs w:val="14"/>
                                    </w:rPr>
                                    <m:t>PC</m:t>
                                  </m:r>
                                </m:e>
                                <m:sub>
                                  <m:r>
                                    <w:rPr>
                                      <w:rFonts w:ascii="Cambria Math" w:hAnsi="Cambria Math"/>
                                      <w:sz w:val="14"/>
                                      <w:szCs w:val="14"/>
                                    </w:rPr>
                                    <m:t>2025</m:t>
                                  </m:r>
                                </m:sub>
                                <m:sup>
                                  <m:r>
                                    <w:rPr>
                                      <w:rFonts w:ascii="Cambria Math" w:hAnsi="Cambria Math"/>
                                      <w:sz w:val="14"/>
                                      <w:szCs w:val="14"/>
                                    </w:rPr>
                                    <m:t>Rdif</m:t>
                                  </m:r>
                                </m:sup>
                              </m:sSubSup>
                              <m:r>
                                <w:rPr>
                                  <w:rFonts w:ascii="Cambria Math" w:hAnsi="Cambria Math"/>
                                  <w:sz w:val="14"/>
                                  <w:szCs w:val="14"/>
                                </w:rPr>
                                <m:t>(g)</m:t>
                              </m:r>
                            </m:e>
                          </m:nary>
                        </m:e>
                      </m:d>
                    </m:e>
                  </m:d>
                </m:num>
                <m:den>
                  <m:nary>
                    <m:naryPr>
                      <m:chr m:val="∑"/>
                      <m:limLoc m:val="undOvr"/>
                      <m:supHide m:val="1"/>
                      <m:ctrlPr>
                        <w:rPr>
                          <w:rFonts w:ascii="Cambria Math" w:hAnsi="Cambria Math"/>
                          <w:i/>
                          <w:sz w:val="14"/>
                          <w:szCs w:val="14"/>
                        </w:rPr>
                      </m:ctrlPr>
                    </m:naryPr>
                    <m:sub>
                      <m:r>
                        <w:rPr>
                          <w:rFonts w:ascii="Cambria Math" w:hAnsi="Cambria Math"/>
                          <w:sz w:val="14"/>
                          <w:szCs w:val="14"/>
                        </w:rPr>
                        <m:t>i∈RNodif,T∈c</m:t>
                      </m:r>
                    </m:sub>
                    <m:sup/>
                    <m:e>
                      <m:sSub>
                        <m:sSubPr>
                          <m:ctrlPr>
                            <w:rPr>
                              <w:rFonts w:ascii="Cambria Math" w:hAnsi="Cambria Math"/>
                              <w:i/>
                              <w:sz w:val="14"/>
                              <w:szCs w:val="14"/>
                            </w:rPr>
                          </m:ctrlPr>
                        </m:sSubPr>
                        <m:e>
                          <m:r>
                            <w:rPr>
                              <w:rFonts w:ascii="Cambria Math" w:hAnsi="Cambria Math"/>
                              <w:sz w:val="14"/>
                              <w:szCs w:val="14"/>
                            </w:rPr>
                            <m:t>π</m:t>
                          </m:r>
                        </m:e>
                        <m:sub>
                          <m:r>
                            <w:rPr>
                              <w:rFonts w:ascii="Cambria Math" w:hAnsi="Cambria Math"/>
                              <w:sz w:val="14"/>
                              <w:szCs w:val="14"/>
                            </w:rPr>
                            <m:t>2025</m:t>
                          </m:r>
                        </m:sub>
                      </m:sSub>
                      <m:d>
                        <m:dPr>
                          <m:ctrlPr>
                            <w:rPr>
                              <w:rFonts w:ascii="Cambria Math" w:hAnsi="Cambria Math"/>
                              <w:i/>
                              <w:sz w:val="14"/>
                              <w:szCs w:val="14"/>
                            </w:rPr>
                          </m:ctrlPr>
                        </m:dPr>
                        <m:e>
                          <m:r>
                            <w:rPr>
                              <w:rFonts w:ascii="Cambria Math" w:hAnsi="Cambria Math"/>
                              <w:sz w:val="14"/>
                              <w:szCs w:val="14"/>
                            </w:rPr>
                            <m:t>T</m:t>
                          </m:r>
                        </m:e>
                      </m:d>
                      <m:r>
                        <w:rPr>
                          <w:rFonts w:ascii="Cambria Math" w:hAnsi="Cambria Math"/>
                          <w:sz w:val="14"/>
                          <w:szCs w:val="14"/>
                        </w:rPr>
                        <m:t>*</m:t>
                      </m:r>
                      <m:sSubSup>
                        <m:sSubSupPr>
                          <m:ctrlPr>
                            <w:rPr>
                              <w:rFonts w:ascii="Cambria Math" w:hAnsi="Cambria Math"/>
                              <w:i/>
                              <w:sz w:val="14"/>
                              <w:szCs w:val="14"/>
                            </w:rPr>
                          </m:ctrlPr>
                        </m:sSubSupPr>
                        <m:e>
                          <m:r>
                            <w:rPr>
                              <w:rFonts w:ascii="Cambria Math" w:hAnsi="Cambria Math"/>
                              <w:sz w:val="14"/>
                              <w:szCs w:val="14"/>
                            </w:rPr>
                            <m:t>PC</m:t>
                          </m:r>
                        </m:e>
                        <m:sub>
                          <m:r>
                            <w:rPr>
                              <w:rFonts w:ascii="Cambria Math" w:hAnsi="Cambria Math"/>
                              <w:sz w:val="14"/>
                              <w:szCs w:val="14"/>
                            </w:rPr>
                            <m:t>0</m:t>
                          </m:r>
                        </m:sub>
                        <m:sup>
                          <m:r>
                            <w:rPr>
                              <w:rFonts w:ascii="Cambria Math" w:hAnsi="Cambria Math"/>
                              <w:sz w:val="14"/>
                              <w:szCs w:val="14"/>
                            </w:rPr>
                            <m:t>RNodif</m:t>
                          </m:r>
                        </m:sup>
                      </m:sSubSup>
                    </m:e>
                  </m:nary>
                  <m:r>
                    <w:rPr>
                      <w:rFonts w:ascii="Cambria Math" w:hAnsi="Cambria Math"/>
                      <w:sz w:val="14"/>
                      <w:szCs w:val="14"/>
                    </w:rPr>
                    <m:t>(T)+(1-0.1)</m:t>
                  </m:r>
                  <m:d>
                    <m:dPr>
                      <m:ctrlPr>
                        <w:rPr>
                          <w:rFonts w:ascii="Cambria Math" w:hAnsi="Cambria Math"/>
                          <w:i/>
                          <w:sz w:val="14"/>
                          <w:szCs w:val="14"/>
                        </w:rPr>
                      </m:ctrlPr>
                    </m:dPr>
                    <m:e>
                      <m:nary>
                        <m:naryPr>
                          <m:chr m:val="∑"/>
                          <m:limLoc m:val="undOvr"/>
                          <m:supHide m:val="1"/>
                          <m:ctrlPr>
                            <w:rPr>
                              <w:rFonts w:ascii="Cambria Math" w:hAnsi="Cambria Math"/>
                              <w:i/>
                              <w:sz w:val="14"/>
                              <w:szCs w:val="14"/>
                            </w:rPr>
                          </m:ctrlPr>
                        </m:naryPr>
                        <m:sub>
                          <m:r>
                            <w:rPr>
                              <w:rFonts w:ascii="Cambria Math" w:hAnsi="Cambria Math"/>
                              <w:sz w:val="14"/>
                              <w:szCs w:val="14"/>
                            </w:rPr>
                            <m:t>i∈RNodif, g∈c</m:t>
                          </m:r>
                        </m:sub>
                        <m:sup/>
                        <m:e>
                          <m:sSub>
                            <m:sSubPr>
                              <m:ctrlPr>
                                <w:rPr>
                                  <w:rFonts w:ascii="Cambria Math" w:hAnsi="Cambria Math"/>
                                  <w:i/>
                                  <w:sz w:val="14"/>
                                  <w:szCs w:val="14"/>
                                </w:rPr>
                              </m:ctrlPr>
                            </m:sSubPr>
                            <m:e>
                              <m:r>
                                <w:rPr>
                                  <w:rFonts w:ascii="Cambria Math" w:hAnsi="Cambria Math"/>
                                  <w:sz w:val="14"/>
                                  <w:szCs w:val="14"/>
                                </w:rPr>
                                <m:t>π</m:t>
                              </m:r>
                            </m:e>
                            <m:sub>
                              <m:r>
                                <w:rPr>
                                  <w:rFonts w:ascii="Cambria Math" w:hAnsi="Cambria Math"/>
                                  <w:sz w:val="14"/>
                                  <w:szCs w:val="14"/>
                                </w:rPr>
                                <m:t>2025</m:t>
                              </m:r>
                            </m:sub>
                          </m:sSub>
                          <m:r>
                            <w:rPr>
                              <w:rFonts w:ascii="Cambria Math" w:hAnsi="Cambria Math"/>
                              <w:sz w:val="14"/>
                              <w:szCs w:val="14"/>
                            </w:rPr>
                            <m:t>(e)*</m:t>
                          </m:r>
                          <m:sSubSup>
                            <m:sSubSupPr>
                              <m:ctrlPr>
                                <w:rPr>
                                  <w:rFonts w:ascii="Cambria Math" w:hAnsi="Cambria Math"/>
                                  <w:i/>
                                  <w:sz w:val="14"/>
                                  <w:szCs w:val="14"/>
                                </w:rPr>
                              </m:ctrlPr>
                            </m:sSubSupPr>
                            <m:e>
                              <m:r>
                                <w:rPr>
                                  <w:rFonts w:ascii="Cambria Math" w:hAnsi="Cambria Math"/>
                                  <w:sz w:val="14"/>
                                  <w:szCs w:val="14"/>
                                </w:rPr>
                                <m:t>PC</m:t>
                              </m:r>
                            </m:e>
                            <m:sub>
                              <m:r>
                                <w:rPr>
                                  <w:rFonts w:ascii="Cambria Math" w:hAnsi="Cambria Math"/>
                                  <w:sz w:val="14"/>
                                  <w:szCs w:val="14"/>
                                </w:rPr>
                                <m:t>0</m:t>
                              </m:r>
                            </m:sub>
                            <m:sup>
                              <m:r>
                                <w:rPr>
                                  <w:rFonts w:ascii="Cambria Math" w:hAnsi="Cambria Math"/>
                                  <w:sz w:val="14"/>
                                  <w:szCs w:val="14"/>
                                </w:rPr>
                                <m:t>RNodif</m:t>
                              </m:r>
                            </m:sup>
                          </m:sSubSup>
                        </m:e>
                      </m:nary>
                      <m:r>
                        <w:rPr>
                          <w:rFonts w:ascii="Cambria Math" w:hAnsi="Cambria Math"/>
                          <w:sz w:val="14"/>
                          <w:szCs w:val="14"/>
                        </w:rPr>
                        <m:t>(e)+</m:t>
                      </m:r>
                      <m:nary>
                        <m:naryPr>
                          <m:chr m:val="∑"/>
                          <m:limLoc m:val="undOvr"/>
                          <m:supHide m:val="1"/>
                          <m:ctrlPr>
                            <w:rPr>
                              <w:rFonts w:ascii="Cambria Math" w:hAnsi="Cambria Math"/>
                              <w:i/>
                              <w:sz w:val="14"/>
                              <w:szCs w:val="14"/>
                            </w:rPr>
                          </m:ctrlPr>
                        </m:naryPr>
                        <m:sub>
                          <m:r>
                            <w:rPr>
                              <w:rFonts w:ascii="Cambria Math" w:hAnsi="Cambria Math"/>
                              <w:sz w:val="14"/>
                              <w:szCs w:val="14"/>
                            </w:rPr>
                            <m:t>i∈RNodif, g∈c</m:t>
                          </m:r>
                        </m:sub>
                        <m:sup/>
                        <m:e>
                          <m:sSub>
                            <m:sSubPr>
                              <m:ctrlPr>
                                <w:rPr>
                                  <w:rFonts w:ascii="Cambria Math" w:hAnsi="Cambria Math"/>
                                  <w:i/>
                                  <w:sz w:val="14"/>
                                  <w:szCs w:val="14"/>
                                </w:rPr>
                              </m:ctrlPr>
                            </m:sSubPr>
                            <m:e>
                              <m:r>
                                <w:rPr>
                                  <w:rFonts w:ascii="Cambria Math" w:hAnsi="Cambria Math"/>
                                  <w:sz w:val="14"/>
                                  <w:szCs w:val="14"/>
                                </w:rPr>
                                <m:t>π</m:t>
                              </m:r>
                            </m:e>
                            <m:sub>
                              <m:r>
                                <w:rPr>
                                  <w:rFonts w:ascii="Cambria Math" w:hAnsi="Cambria Math"/>
                                  <w:sz w:val="14"/>
                                  <w:szCs w:val="14"/>
                                </w:rPr>
                                <m:t>2025</m:t>
                              </m:r>
                            </m:sub>
                          </m:sSub>
                          <m:r>
                            <w:rPr>
                              <w:rFonts w:ascii="Cambria Math" w:hAnsi="Cambria Math"/>
                              <w:sz w:val="14"/>
                              <w:szCs w:val="14"/>
                            </w:rPr>
                            <m:t>(g)*</m:t>
                          </m:r>
                          <m:sSubSup>
                            <m:sSubSupPr>
                              <m:ctrlPr>
                                <w:rPr>
                                  <w:rFonts w:ascii="Cambria Math" w:hAnsi="Cambria Math"/>
                                  <w:i/>
                                  <w:sz w:val="14"/>
                                  <w:szCs w:val="14"/>
                                </w:rPr>
                              </m:ctrlPr>
                            </m:sSubSupPr>
                            <m:e>
                              <m:r>
                                <w:rPr>
                                  <w:rFonts w:ascii="Cambria Math" w:hAnsi="Cambria Math"/>
                                  <w:sz w:val="14"/>
                                  <w:szCs w:val="14"/>
                                </w:rPr>
                                <m:t>PC</m:t>
                              </m:r>
                            </m:e>
                            <m:sub>
                              <m:r>
                                <w:rPr>
                                  <w:rFonts w:ascii="Cambria Math" w:hAnsi="Cambria Math"/>
                                  <w:sz w:val="14"/>
                                  <w:szCs w:val="14"/>
                                </w:rPr>
                                <m:t>0</m:t>
                              </m:r>
                            </m:sub>
                            <m:sup>
                              <m:r>
                                <w:rPr>
                                  <w:rFonts w:ascii="Cambria Math" w:hAnsi="Cambria Math"/>
                                  <w:sz w:val="14"/>
                                  <w:szCs w:val="14"/>
                                </w:rPr>
                                <m:t>RNodif</m:t>
                              </m:r>
                            </m:sup>
                          </m:sSubSup>
                          <m:r>
                            <w:rPr>
                              <w:rFonts w:ascii="Cambria Math" w:hAnsi="Cambria Math"/>
                              <w:sz w:val="14"/>
                              <w:szCs w:val="14"/>
                            </w:rPr>
                            <m:t>(g)</m:t>
                          </m:r>
                        </m:e>
                      </m:nary>
                    </m:e>
                  </m:d>
                </m:den>
              </m:f>
            </m:e>
          </m:d>
        </m:oMath>
      </m:oMathPara>
    </w:p>
    <w:p w14:paraId="00B75A34" w14:textId="77777777" w:rsidR="00830CD9" w:rsidRPr="000F0053" w:rsidRDefault="00830CD9" w:rsidP="00830CD9">
      <w:pPr>
        <w:jc w:val="both"/>
        <w:rPr>
          <w:rFonts w:ascii="Nunito Sans" w:hAnsi="Nunito Sans" w:cs="Arial"/>
          <w:sz w:val="22"/>
          <w:szCs w:val="22"/>
        </w:rPr>
      </w:pPr>
      <w:r w:rsidRPr="000F0053">
        <w:rPr>
          <w:rFonts w:ascii="Nunito Sans" w:hAnsi="Nunito Sans" w:cs="Arial"/>
          <w:sz w:val="22"/>
          <w:szCs w:val="22"/>
        </w:rPr>
        <w:t xml:space="preserve">Cuando </w:t>
      </w:r>
      <m:oMath>
        <m:sSub>
          <m:sSubPr>
            <m:ctrlPr>
              <w:rPr>
                <w:rFonts w:ascii="Cambria Math" w:hAnsi="Cambria Math" w:cs="Arial"/>
                <w:i/>
                <w:sz w:val="22"/>
                <w:szCs w:val="22"/>
              </w:rPr>
            </m:ctrlPr>
          </m:sSubPr>
          <m:e>
            <m:r>
              <w:rPr>
                <w:rFonts w:ascii="Cambria Math" w:hAnsi="Cambria Math" w:cs="Arial"/>
                <w:sz w:val="22"/>
                <w:szCs w:val="22"/>
              </w:rPr>
              <m:t>∅</m:t>
            </m:r>
          </m:e>
          <m:sub>
            <m:r>
              <w:rPr>
                <w:rFonts w:ascii="Cambria Math" w:hAnsi="Cambria Math" w:cs="Arial"/>
                <w:sz w:val="22"/>
                <w:szCs w:val="22"/>
              </w:rPr>
              <m:t>RNodif</m:t>
            </m:r>
          </m:sub>
        </m:sSub>
      </m:oMath>
      <w:r w:rsidRPr="000F0053">
        <w:rPr>
          <w:rFonts w:ascii="Nunito Sans" w:hAnsi="Nunito Sans" w:cs="Arial"/>
          <w:sz w:val="22"/>
          <w:szCs w:val="22"/>
        </w:rPr>
        <w:t xml:space="preserve"> es negativo se realizará un ajuste al alza de las tarifas de las categorías sin rango diferencial, si </w:t>
      </w:r>
      <m:oMath>
        <m:sSub>
          <m:sSubPr>
            <m:ctrlPr>
              <w:rPr>
                <w:rFonts w:ascii="Cambria Math" w:hAnsi="Cambria Math" w:cs="Arial"/>
                <w:i/>
                <w:sz w:val="22"/>
                <w:szCs w:val="22"/>
              </w:rPr>
            </m:ctrlPr>
          </m:sSubPr>
          <m:e>
            <m:r>
              <w:rPr>
                <w:rFonts w:ascii="Cambria Math" w:hAnsi="Cambria Math" w:cs="Arial"/>
                <w:sz w:val="22"/>
                <w:szCs w:val="22"/>
              </w:rPr>
              <m:t>∅</m:t>
            </m:r>
          </m:e>
          <m:sub>
            <m:r>
              <w:rPr>
                <w:rFonts w:ascii="Cambria Math" w:hAnsi="Cambria Math" w:cs="Arial"/>
                <w:sz w:val="22"/>
                <w:szCs w:val="22"/>
              </w:rPr>
              <m:t>RNodif</m:t>
            </m:r>
          </m:sub>
        </m:sSub>
      </m:oMath>
      <w:r w:rsidRPr="000F0053">
        <w:rPr>
          <w:rFonts w:ascii="Nunito Sans" w:hAnsi="Nunito Sans" w:cs="Arial"/>
          <w:sz w:val="22"/>
          <w:szCs w:val="22"/>
        </w:rPr>
        <w:t xml:space="preserve"> es positivo se ajusta a la baja y si es 0 se mantienen las tarifas.</w:t>
      </w:r>
    </w:p>
    <w:p w14:paraId="475E866D" w14:textId="182DBD6D" w:rsidR="00A20884" w:rsidRPr="000F0053" w:rsidRDefault="00704D2E" w:rsidP="009C41BB">
      <w:pPr>
        <w:pStyle w:val="Ttulo2"/>
        <w:rPr>
          <w:rFonts w:ascii="Nunito Sans" w:hAnsi="Nunito Sans" w:cs="Arial"/>
          <w:b/>
          <w:color w:val="auto"/>
          <w:sz w:val="22"/>
          <w:szCs w:val="22"/>
        </w:rPr>
      </w:pPr>
      <w:bookmarkStart w:id="67" w:name="_Toc91346768"/>
      <w:bookmarkStart w:id="68" w:name="_Toc91347125"/>
      <w:bookmarkStart w:id="69" w:name="_Toc184992711"/>
      <w:r w:rsidRPr="000F0053">
        <w:rPr>
          <w:rFonts w:ascii="Nunito Sans" w:hAnsi="Nunito Sans" w:cs="Arial"/>
          <w:b/>
          <w:color w:val="auto"/>
          <w:sz w:val="22"/>
          <w:szCs w:val="22"/>
        </w:rPr>
        <w:t>4</w:t>
      </w:r>
      <w:r w:rsidR="009C41BB" w:rsidRPr="000F0053">
        <w:rPr>
          <w:rFonts w:ascii="Nunito Sans" w:hAnsi="Nunito Sans" w:cs="Arial"/>
          <w:b/>
          <w:color w:val="auto"/>
          <w:sz w:val="22"/>
          <w:szCs w:val="22"/>
        </w:rPr>
        <w:t xml:space="preserve">.3 </w:t>
      </w:r>
      <w:r w:rsidR="00A20884" w:rsidRPr="000F0053">
        <w:rPr>
          <w:rFonts w:ascii="Nunito Sans" w:hAnsi="Nunito Sans" w:cs="Arial"/>
          <w:b/>
          <w:color w:val="auto"/>
          <w:sz w:val="22"/>
          <w:szCs w:val="22"/>
        </w:rPr>
        <w:t>Resultados</w:t>
      </w:r>
      <w:bookmarkEnd w:id="67"/>
      <w:bookmarkEnd w:id="68"/>
      <w:r w:rsidR="00A20884" w:rsidRPr="000F0053">
        <w:rPr>
          <w:rFonts w:ascii="Nunito Sans" w:hAnsi="Nunito Sans" w:cs="Arial"/>
          <w:b/>
          <w:color w:val="auto"/>
          <w:sz w:val="22"/>
          <w:szCs w:val="22"/>
        </w:rPr>
        <w:t>.</w:t>
      </w:r>
      <w:bookmarkEnd w:id="69"/>
    </w:p>
    <w:p w14:paraId="1057EA07" w14:textId="77777777" w:rsidR="00A20884" w:rsidRPr="000F0053" w:rsidRDefault="00A20884" w:rsidP="00A20884">
      <w:pPr>
        <w:spacing w:after="0" w:line="240" w:lineRule="auto"/>
        <w:rPr>
          <w:rFonts w:ascii="Nunito Sans" w:hAnsi="Nunito Sans" w:cs="Arial"/>
          <w:sz w:val="22"/>
          <w:szCs w:val="22"/>
        </w:rPr>
      </w:pPr>
    </w:p>
    <w:p w14:paraId="3A48B0DA" w14:textId="23483081" w:rsidR="00A20884" w:rsidRPr="000F0053" w:rsidRDefault="00A20884" w:rsidP="00A20884">
      <w:pPr>
        <w:spacing w:after="0" w:line="240" w:lineRule="auto"/>
        <w:jc w:val="both"/>
        <w:rPr>
          <w:rFonts w:ascii="Nunito Sans" w:hAnsi="Nunito Sans" w:cs="Arial"/>
          <w:sz w:val="22"/>
          <w:szCs w:val="22"/>
        </w:rPr>
      </w:pPr>
      <w:r w:rsidRPr="000F0053">
        <w:rPr>
          <w:rFonts w:ascii="Nunito Sans" w:hAnsi="Nunito Sans" w:cs="Arial"/>
          <w:sz w:val="22"/>
          <w:szCs w:val="22"/>
        </w:rPr>
        <w:t xml:space="preserve">Dado el comportamiento </w:t>
      </w:r>
      <w:r w:rsidR="00DF5B70" w:rsidRPr="000F0053">
        <w:rPr>
          <w:rFonts w:ascii="Nunito Sans" w:hAnsi="Nunito Sans" w:cs="Arial"/>
          <w:sz w:val="22"/>
          <w:szCs w:val="22"/>
        </w:rPr>
        <w:t xml:space="preserve">descrito, </w:t>
      </w:r>
      <w:r w:rsidR="00DF5B70">
        <w:rPr>
          <w:rFonts w:ascii="Nunito Sans" w:hAnsi="Nunito Sans" w:cs="Arial"/>
          <w:sz w:val="22"/>
          <w:szCs w:val="22"/>
        </w:rPr>
        <w:t>y</w:t>
      </w:r>
      <w:r w:rsidR="00557F00">
        <w:rPr>
          <w:rFonts w:ascii="Nunito Sans" w:hAnsi="Nunito Sans" w:cs="Arial"/>
          <w:sz w:val="22"/>
          <w:szCs w:val="22"/>
        </w:rPr>
        <w:t xml:space="preserve"> considerando </w:t>
      </w:r>
      <w:r w:rsidRPr="000F0053">
        <w:rPr>
          <w:rFonts w:ascii="Nunito Sans" w:hAnsi="Nunito Sans" w:cs="Arial"/>
          <w:sz w:val="22"/>
          <w:szCs w:val="22"/>
        </w:rPr>
        <w:t xml:space="preserve">la incorporación de los ajustes normativos mencionados, </w:t>
      </w:r>
      <w:r w:rsidR="00103383">
        <w:rPr>
          <w:rFonts w:ascii="Nunito Sans" w:hAnsi="Nunito Sans" w:cs="Arial"/>
          <w:sz w:val="22"/>
          <w:szCs w:val="22"/>
        </w:rPr>
        <w:t>los cuales impactan</w:t>
      </w:r>
      <w:r w:rsidRPr="000F0053">
        <w:rPr>
          <w:rFonts w:ascii="Nunito Sans" w:hAnsi="Nunito Sans" w:cs="Arial"/>
          <w:sz w:val="22"/>
          <w:szCs w:val="22"/>
        </w:rPr>
        <w:t xml:space="preserve"> el valor a cargo </w:t>
      </w:r>
      <w:r w:rsidR="00103383">
        <w:rPr>
          <w:rFonts w:ascii="Nunito Sans" w:hAnsi="Nunito Sans" w:cs="Arial"/>
          <w:sz w:val="22"/>
          <w:szCs w:val="22"/>
        </w:rPr>
        <w:t>de</w:t>
      </w:r>
      <w:r w:rsidR="00103383" w:rsidRPr="000F0053">
        <w:rPr>
          <w:rFonts w:ascii="Nunito Sans" w:hAnsi="Nunito Sans" w:cs="Arial"/>
          <w:sz w:val="22"/>
          <w:szCs w:val="22"/>
        </w:rPr>
        <w:t xml:space="preserve"> </w:t>
      </w:r>
      <w:r w:rsidRPr="000F0053">
        <w:rPr>
          <w:rFonts w:ascii="Nunito Sans" w:hAnsi="Nunito Sans" w:cs="Arial"/>
          <w:sz w:val="22"/>
          <w:szCs w:val="22"/>
        </w:rPr>
        <w:t>la</w:t>
      </w:r>
      <w:r w:rsidR="0030172B">
        <w:rPr>
          <w:rFonts w:ascii="Nunito Sans" w:hAnsi="Nunito Sans" w:cs="Arial"/>
          <w:sz w:val="22"/>
          <w:szCs w:val="22"/>
        </w:rPr>
        <w:t>s</w:t>
      </w:r>
      <w:r w:rsidRPr="000F0053">
        <w:rPr>
          <w:rFonts w:ascii="Nunito Sans" w:hAnsi="Nunito Sans" w:cs="Arial"/>
          <w:sz w:val="22"/>
          <w:szCs w:val="22"/>
        </w:rPr>
        <w:t xml:space="preserve"> aseguradora</w:t>
      </w:r>
      <w:r w:rsidR="0030172B">
        <w:rPr>
          <w:rFonts w:ascii="Nunito Sans" w:hAnsi="Nunito Sans" w:cs="Arial"/>
          <w:sz w:val="22"/>
          <w:szCs w:val="22"/>
        </w:rPr>
        <w:t>s</w:t>
      </w:r>
      <w:r w:rsidRPr="000F0053">
        <w:rPr>
          <w:rFonts w:ascii="Nunito Sans" w:hAnsi="Nunito Sans" w:cs="Arial"/>
          <w:sz w:val="22"/>
          <w:szCs w:val="22"/>
        </w:rPr>
        <w:t>, las transferencias a la ADRES</w:t>
      </w:r>
      <w:r w:rsidR="00103383">
        <w:rPr>
          <w:rFonts w:ascii="Nunito Sans" w:hAnsi="Nunito Sans" w:cs="Arial"/>
          <w:sz w:val="22"/>
          <w:szCs w:val="22"/>
        </w:rPr>
        <w:t>,</w:t>
      </w:r>
      <w:r w:rsidRPr="000F0053">
        <w:rPr>
          <w:rFonts w:ascii="Nunito Sans" w:hAnsi="Nunito Sans" w:cs="Arial"/>
          <w:sz w:val="22"/>
          <w:szCs w:val="22"/>
        </w:rPr>
        <w:t xml:space="preserve"> los cargos por intermediación</w:t>
      </w:r>
      <w:r w:rsidR="00103383">
        <w:rPr>
          <w:rFonts w:ascii="Nunito Sans" w:hAnsi="Nunito Sans" w:cs="Arial"/>
          <w:sz w:val="22"/>
          <w:szCs w:val="22"/>
        </w:rPr>
        <w:t xml:space="preserve"> y </w:t>
      </w:r>
      <w:r w:rsidRPr="000F0053">
        <w:rPr>
          <w:rFonts w:ascii="Nunito Sans" w:hAnsi="Nunito Sans" w:cs="Arial"/>
          <w:sz w:val="22"/>
          <w:szCs w:val="22"/>
        </w:rPr>
        <w:t>los cálculo</w:t>
      </w:r>
      <w:r w:rsidR="00694998" w:rsidRPr="000F0053">
        <w:rPr>
          <w:rFonts w:ascii="Nunito Sans" w:hAnsi="Nunito Sans" w:cs="Arial"/>
          <w:sz w:val="22"/>
          <w:szCs w:val="22"/>
        </w:rPr>
        <w:t>s</w:t>
      </w:r>
      <w:r w:rsidR="0079124A" w:rsidRPr="000F0053">
        <w:rPr>
          <w:rFonts w:ascii="Nunito Sans" w:hAnsi="Nunito Sans" w:cs="Arial"/>
          <w:sz w:val="22"/>
          <w:szCs w:val="22"/>
        </w:rPr>
        <w:t xml:space="preserve"> de la prima de riesgo </w:t>
      </w:r>
      <w:r w:rsidR="00237CE8">
        <w:rPr>
          <w:rFonts w:ascii="Nunito Sans" w:hAnsi="Nunito Sans" w:cs="Arial"/>
          <w:sz w:val="22"/>
          <w:szCs w:val="22"/>
        </w:rPr>
        <w:t xml:space="preserve">(incluyendo </w:t>
      </w:r>
      <w:r w:rsidR="0079124A" w:rsidRPr="000F0053">
        <w:rPr>
          <w:rFonts w:ascii="Nunito Sans" w:hAnsi="Nunito Sans" w:cs="Arial"/>
          <w:sz w:val="22"/>
          <w:szCs w:val="22"/>
        </w:rPr>
        <w:t>transferencias, gastos y cargos de intermediación</w:t>
      </w:r>
      <w:r w:rsidR="00237CE8">
        <w:rPr>
          <w:rFonts w:ascii="Nunito Sans" w:hAnsi="Nunito Sans" w:cs="Arial"/>
          <w:sz w:val="22"/>
          <w:szCs w:val="22"/>
        </w:rPr>
        <w:t>)</w:t>
      </w:r>
      <w:r w:rsidR="0079124A" w:rsidRPr="000F0053">
        <w:rPr>
          <w:rFonts w:ascii="Nunito Sans" w:hAnsi="Nunito Sans" w:cs="Arial"/>
          <w:sz w:val="22"/>
          <w:szCs w:val="22"/>
        </w:rPr>
        <w:t>,</w:t>
      </w:r>
      <w:r w:rsidR="00237CE8">
        <w:rPr>
          <w:rFonts w:ascii="Nunito Sans" w:hAnsi="Nunito Sans" w:cs="Arial"/>
          <w:sz w:val="22"/>
          <w:szCs w:val="22"/>
        </w:rPr>
        <w:t xml:space="preserve"> así como</w:t>
      </w:r>
      <w:r w:rsidR="0079124A" w:rsidRPr="000F0053">
        <w:rPr>
          <w:rFonts w:ascii="Nunito Sans" w:hAnsi="Nunito Sans" w:cs="Arial"/>
          <w:sz w:val="22"/>
          <w:szCs w:val="22"/>
        </w:rPr>
        <w:t xml:space="preserve"> </w:t>
      </w:r>
      <w:r w:rsidRPr="000F0053">
        <w:rPr>
          <w:rFonts w:ascii="Nunito Sans" w:hAnsi="Nunito Sans" w:cs="Arial"/>
          <w:sz w:val="22"/>
          <w:szCs w:val="22"/>
        </w:rPr>
        <w:t xml:space="preserve">la frecuencia, severidad y siniestralidad </w:t>
      </w:r>
      <w:r w:rsidR="0079124A" w:rsidRPr="000F0053">
        <w:rPr>
          <w:rFonts w:ascii="Nunito Sans" w:hAnsi="Nunito Sans" w:cs="Arial"/>
          <w:sz w:val="22"/>
          <w:szCs w:val="22"/>
        </w:rPr>
        <w:t>estimada para</w:t>
      </w:r>
      <w:r w:rsidRPr="000F0053">
        <w:rPr>
          <w:rFonts w:ascii="Nunito Sans" w:hAnsi="Nunito Sans" w:cs="Arial"/>
          <w:sz w:val="22"/>
          <w:szCs w:val="22"/>
        </w:rPr>
        <w:t xml:space="preserve"> 202</w:t>
      </w:r>
      <w:r w:rsidR="00831640" w:rsidRPr="000F0053">
        <w:rPr>
          <w:rFonts w:ascii="Nunito Sans" w:hAnsi="Nunito Sans" w:cs="Arial"/>
          <w:sz w:val="22"/>
          <w:szCs w:val="22"/>
        </w:rPr>
        <w:t>5</w:t>
      </w:r>
      <w:r w:rsidRPr="000F0053">
        <w:rPr>
          <w:rFonts w:ascii="Nunito Sans" w:hAnsi="Nunito Sans" w:cs="Arial"/>
          <w:sz w:val="22"/>
          <w:szCs w:val="22"/>
        </w:rPr>
        <w:t xml:space="preserve">, el estudio </w:t>
      </w:r>
      <w:r w:rsidR="00237CE8">
        <w:rPr>
          <w:rFonts w:ascii="Nunito Sans" w:hAnsi="Nunito Sans" w:cs="Arial"/>
          <w:sz w:val="22"/>
          <w:szCs w:val="22"/>
        </w:rPr>
        <w:t>concluyó</w:t>
      </w:r>
      <w:r w:rsidR="00237CE8" w:rsidRPr="000F0053">
        <w:rPr>
          <w:rFonts w:ascii="Nunito Sans" w:hAnsi="Nunito Sans" w:cs="Arial"/>
          <w:sz w:val="22"/>
          <w:szCs w:val="22"/>
        </w:rPr>
        <w:t xml:space="preserve"> </w:t>
      </w:r>
      <w:r w:rsidRPr="000F0053">
        <w:rPr>
          <w:rFonts w:ascii="Nunito Sans" w:hAnsi="Nunito Sans" w:cs="Arial"/>
          <w:sz w:val="22"/>
          <w:szCs w:val="22"/>
        </w:rPr>
        <w:t xml:space="preserve">que la prima comercial actual es </w:t>
      </w:r>
      <w:r w:rsidR="00F07748">
        <w:rPr>
          <w:rFonts w:ascii="Nunito Sans" w:hAnsi="Nunito Sans" w:cs="Arial"/>
          <w:sz w:val="22"/>
          <w:szCs w:val="22"/>
        </w:rPr>
        <w:t>mayor</w:t>
      </w:r>
      <w:r w:rsidRPr="000F0053">
        <w:rPr>
          <w:rFonts w:ascii="Nunito Sans" w:hAnsi="Nunito Sans" w:cs="Arial"/>
          <w:sz w:val="22"/>
          <w:szCs w:val="22"/>
        </w:rPr>
        <w:t xml:space="preserve"> a</w:t>
      </w:r>
      <w:r w:rsidRPr="000F0053" w:rsidDel="00850881">
        <w:rPr>
          <w:rFonts w:ascii="Nunito Sans" w:hAnsi="Nunito Sans" w:cs="Arial"/>
          <w:sz w:val="22"/>
          <w:szCs w:val="22"/>
        </w:rPr>
        <w:t xml:space="preserve"> la </w:t>
      </w:r>
      <w:r w:rsidRPr="000F0053">
        <w:rPr>
          <w:rFonts w:ascii="Nunito Sans" w:hAnsi="Nunito Sans" w:cs="Arial"/>
          <w:sz w:val="22"/>
          <w:szCs w:val="22"/>
        </w:rPr>
        <w:t>estimada</w:t>
      </w:r>
      <w:r w:rsidR="00D47CA1">
        <w:rPr>
          <w:rFonts w:ascii="Nunito Sans" w:hAnsi="Nunito Sans" w:cs="Arial"/>
          <w:sz w:val="22"/>
          <w:szCs w:val="22"/>
        </w:rPr>
        <w:t>. Esto</w:t>
      </w:r>
      <w:r w:rsidRPr="000F0053">
        <w:rPr>
          <w:rFonts w:ascii="Nunito Sans" w:hAnsi="Nunito Sans" w:cs="Arial"/>
          <w:sz w:val="22"/>
          <w:szCs w:val="22"/>
        </w:rPr>
        <w:t xml:space="preserve"> da como resultado una suficiencia global </w:t>
      </w:r>
      <w:r w:rsidRPr="00F07748">
        <w:rPr>
          <w:rFonts w:ascii="Nunito Sans" w:hAnsi="Nunito Sans" w:cs="Arial"/>
          <w:sz w:val="22"/>
          <w:szCs w:val="22"/>
        </w:rPr>
        <w:t xml:space="preserve">de </w:t>
      </w:r>
      <w:r w:rsidR="00DD3AE4">
        <w:rPr>
          <w:rFonts w:ascii="Nunito Sans" w:hAnsi="Nunito Sans" w:cs="Arial"/>
          <w:sz w:val="22"/>
          <w:szCs w:val="22"/>
        </w:rPr>
        <w:t>6,42</w:t>
      </w:r>
      <w:r w:rsidR="00DF5B70" w:rsidRPr="00F07748">
        <w:rPr>
          <w:rFonts w:ascii="Nunito Sans" w:hAnsi="Nunito Sans" w:cs="Arial"/>
          <w:sz w:val="22"/>
          <w:szCs w:val="22"/>
        </w:rPr>
        <w:t>%</w:t>
      </w:r>
      <w:r w:rsidR="00DF5B70">
        <w:rPr>
          <w:rFonts w:ascii="Nunito Sans" w:hAnsi="Nunito Sans" w:cs="Arial"/>
          <w:sz w:val="22"/>
          <w:szCs w:val="22"/>
        </w:rPr>
        <w:t xml:space="preserve">, </w:t>
      </w:r>
      <w:r w:rsidR="00DF5B70" w:rsidRPr="000F0053">
        <w:rPr>
          <w:rFonts w:ascii="Nunito Sans" w:hAnsi="Nunito Sans" w:cs="Arial"/>
          <w:sz w:val="22"/>
          <w:szCs w:val="22"/>
        </w:rPr>
        <w:t>tras</w:t>
      </w:r>
      <w:r w:rsidR="00D47CA1">
        <w:rPr>
          <w:rFonts w:ascii="Nunito Sans" w:hAnsi="Nunito Sans" w:cs="Arial"/>
          <w:sz w:val="22"/>
          <w:szCs w:val="22"/>
        </w:rPr>
        <w:t xml:space="preserve"> cumplir con</w:t>
      </w:r>
      <w:r w:rsidRPr="000F0053">
        <w:rPr>
          <w:rFonts w:ascii="Nunito Sans" w:hAnsi="Nunito Sans" w:cs="Arial"/>
          <w:sz w:val="22"/>
          <w:szCs w:val="22"/>
        </w:rPr>
        <w:t xml:space="preserve"> las disposiciones del Gobierno </w:t>
      </w:r>
      <w:r w:rsidR="00C826E9">
        <w:rPr>
          <w:rFonts w:ascii="Nunito Sans" w:hAnsi="Nunito Sans" w:cs="Arial"/>
          <w:sz w:val="22"/>
          <w:szCs w:val="22"/>
        </w:rPr>
        <w:t>n</w:t>
      </w:r>
      <w:r w:rsidR="00C826E9" w:rsidRPr="000F0053">
        <w:rPr>
          <w:rFonts w:ascii="Nunito Sans" w:hAnsi="Nunito Sans" w:cs="Arial"/>
          <w:sz w:val="22"/>
          <w:szCs w:val="22"/>
        </w:rPr>
        <w:t xml:space="preserve">acional </w:t>
      </w:r>
      <w:r w:rsidRPr="000F0053">
        <w:rPr>
          <w:rFonts w:ascii="Nunito Sans" w:hAnsi="Nunito Sans" w:cs="Arial"/>
          <w:sz w:val="22"/>
          <w:szCs w:val="22"/>
        </w:rPr>
        <w:t>establec</w:t>
      </w:r>
      <w:r w:rsidR="00C875BF">
        <w:rPr>
          <w:rFonts w:ascii="Nunito Sans" w:hAnsi="Nunito Sans" w:cs="Arial"/>
          <w:sz w:val="22"/>
          <w:szCs w:val="22"/>
        </w:rPr>
        <w:t xml:space="preserve">idas </w:t>
      </w:r>
      <w:r w:rsidRPr="000F0053">
        <w:rPr>
          <w:rFonts w:ascii="Nunito Sans" w:hAnsi="Nunito Sans" w:cs="Arial"/>
          <w:sz w:val="22"/>
          <w:szCs w:val="22"/>
        </w:rPr>
        <w:t>e</w:t>
      </w:r>
      <w:r w:rsidR="00C875BF">
        <w:rPr>
          <w:rFonts w:ascii="Nunito Sans" w:hAnsi="Nunito Sans" w:cs="Arial"/>
          <w:sz w:val="22"/>
          <w:szCs w:val="22"/>
        </w:rPr>
        <w:t>n</w:t>
      </w:r>
      <w:r w:rsidRPr="000F0053">
        <w:rPr>
          <w:rFonts w:ascii="Nunito Sans" w:hAnsi="Nunito Sans" w:cs="Arial"/>
          <w:sz w:val="22"/>
          <w:szCs w:val="22"/>
        </w:rPr>
        <w:t xml:space="preserve"> el </w:t>
      </w:r>
      <w:r w:rsidR="00694998" w:rsidRPr="000F0053">
        <w:rPr>
          <w:rFonts w:ascii="Nunito Sans" w:hAnsi="Nunito Sans" w:cs="Arial"/>
          <w:sz w:val="22"/>
          <w:szCs w:val="22"/>
        </w:rPr>
        <w:t>Decreto 2497 de 2023, modificado por</w:t>
      </w:r>
      <w:r w:rsidRPr="000F0053">
        <w:rPr>
          <w:rFonts w:ascii="Nunito Sans" w:hAnsi="Nunito Sans" w:cs="Arial"/>
          <w:sz w:val="22"/>
          <w:szCs w:val="22"/>
        </w:rPr>
        <w:t xml:space="preserve"> el Decreto </w:t>
      </w:r>
      <w:r w:rsidR="00BE2A67" w:rsidRPr="000F0053">
        <w:rPr>
          <w:rFonts w:ascii="Nunito Sans" w:hAnsi="Nunito Sans" w:cs="Arial"/>
          <w:sz w:val="22"/>
          <w:szCs w:val="22"/>
        </w:rPr>
        <w:t>2312</w:t>
      </w:r>
      <w:r w:rsidRPr="000F0053">
        <w:rPr>
          <w:rFonts w:ascii="Nunito Sans" w:hAnsi="Nunito Sans" w:cs="Arial"/>
          <w:sz w:val="22"/>
          <w:szCs w:val="22"/>
        </w:rPr>
        <w:t xml:space="preserve"> de 202</w:t>
      </w:r>
      <w:r w:rsidR="00F47075" w:rsidRPr="000F0053">
        <w:rPr>
          <w:rFonts w:ascii="Nunito Sans" w:hAnsi="Nunito Sans" w:cs="Arial"/>
          <w:sz w:val="22"/>
          <w:szCs w:val="22"/>
        </w:rPr>
        <w:t>3</w:t>
      </w:r>
      <w:r w:rsidR="00C875BF">
        <w:rPr>
          <w:rFonts w:ascii="Nunito Sans" w:hAnsi="Nunito Sans" w:cs="Arial"/>
          <w:sz w:val="22"/>
          <w:szCs w:val="22"/>
        </w:rPr>
        <w:t>. En este contexto</w:t>
      </w:r>
      <w:r w:rsidR="007A45C5">
        <w:rPr>
          <w:rFonts w:ascii="Nunito Sans" w:hAnsi="Nunito Sans" w:cs="Arial"/>
          <w:sz w:val="22"/>
          <w:szCs w:val="22"/>
        </w:rPr>
        <w:t>, las</w:t>
      </w:r>
      <w:r w:rsidRPr="000F0053">
        <w:rPr>
          <w:rFonts w:ascii="Nunito Sans" w:hAnsi="Nunito Sans" w:cs="Arial"/>
          <w:sz w:val="22"/>
          <w:szCs w:val="22"/>
        </w:rPr>
        <w:t xml:space="preserve"> 14 categorías que hacen parte del rango diferencial de riesgo deben experimentar </w:t>
      </w:r>
      <w:r w:rsidR="00F47075" w:rsidRPr="000F0053">
        <w:rPr>
          <w:rFonts w:ascii="Nunito Sans" w:hAnsi="Nunito Sans" w:cs="Arial"/>
          <w:sz w:val="22"/>
          <w:szCs w:val="22"/>
        </w:rPr>
        <w:t>un aumento</w:t>
      </w:r>
      <w:r w:rsidRPr="000F0053">
        <w:rPr>
          <w:rFonts w:ascii="Nunito Sans" w:hAnsi="Nunito Sans" w:cs="Arial"/>
          <w:sz w:val="22"/>
          <w:szCs w:val="22"/>
        </w:rPr>
        <w:t xml:space="preserve"> aproximad</w:t>
      </w:r>
      <w:r w:rsidR="00F47075" w:rsidRPr="000F0053">
        <w:rPr>
          <w:rFonts w:ascii="Nunito Sans" w:hAnsi="Nunito Sans" w:cs="Arial"/>
          <w:sz w:val="22"/>
          <w:szCs w:val="22"/>
        </w:rPr>
        <w:t>o</w:t>
      </w:r>
      <w:r w:rsidRPr="000F0053">
        <w:rPr>
          <w:rFonts w:ascii="Nunito Sans" w:hAnsi="Nunito Sans" w:cs="Arial"/>
          <w:sz w:val="22"/>
          <w:szCs w:val="22"/>
        </w:rPr>
        <w:t xml:space="preserve"> </w:t>
      </w:r>
      <w:r w:rsidR="00F47075" w:rsidRPr="000F0053">
        <w:rPr>
          <w:rFonts w:ascii="Nunito Sans" w:hAnsi="Nunito Sans" w:cs="Arial"/>
          <w:sz w:val="22"/>
          <w:szCs w:val="22"/>
        </w:rPr>
        <w:t xml:space="preserve">de </w:t>
      </w:r>
      <w:r w:rsidR="00A7699D" w:rsidRPr="000F0053">
        <w:rPr>
          <w:rFonts w:ascii="Nunito Sans" w:hAnsi="Nunito Sans" w:cs="Arial"/>
          <w:sz w:val="22"/>
          <w:szCs w:val="22"/>
        </w:rPr>
        <w:t>5,81</w:t>
      </w:r>
      <w:r w:rsidRPr="000F0053">
        <w:rPr>
          <w:rFonts w:ascii="Nunito Sans" w:hAnsi="Nunito Sans" w:cs="Arial"/>
          <w:sz w:val="22"/>
          <w:szCs w:val="22"/>
        </w:rPr>
        <w:t>%</w:t>
      </w:r>
      <w:r w:rsidR="00F47075" w:rsidRPr="000F0053">
        <w:rPr>
          <w:rFonts w:ascii="Nunito Sans" w:hAnsi="Nunito Sans" w:cs="Arial"/>
          <w:sz w:val="22"/>
          <w:szCs w:val="22"/>
        </w:rPr>
        <w:t xml:space="preserve">, </w:t>
      </w:r>
      <w:r w:rsidR="00993CA7">
        <w:rPr>
          <w:rFonts w:ascii="Nunito Sans" w:hAnsi="Nunito Sans" w:cs="Arial"/>
          <w:sz w:val="22"/>
          <w:szCs w:val="22"/>
        </w:rPr>
        <w:t xml:space="preserve">correspondiente a la </w:t>
      </w:r>
      <w:r w:rsidR="00F47075" w:rsidRPr="000F0053">
        <w:rPr>
          <w:rFonts w:ascii="Nunito Sans" w:hAnsi="Nunito Sans" w:cs="Arial"/>
          <w:sz w:val="22"/>
          <w:szCs w:val="22"/>
        </w:rPr>
        <w:t>variación de la UVT entre 202</w:t>
      </w:r>
      <w:r w:rsidR="00A7699D" w:rsidRPr="000F0053">
        <w:rPr>
          <w:rFonts w:ascii="Nunito Sans" w:hAnsi="Nunito Sans" w:cs="Arial"/>
          <w:sz w:val="22"/>
          <w:szCs w:val="22"/>
        </w:rPr>
        <w:t>4</w:t>
      </w:r>
      <w:r w:rsidR="00F47075" w:rsidRPr="000F0053">
        <w:rPr>
          <w:rFonts w:ascii="Nunito Sans" w:hAnsi="Nunito Sans" w:cs="Arial"/>
          <w:sz w:val="22"/>
          <w:szCs w:val="22"/>
        </w:rPr>
        <w:t xml:space="preserve"> y 202</w:t>
      </w:r>
      <w:r w:rsidR="00A7699D" w:rsidRPr="000F0053">
        <w:rPr>
          <w:rFonts w:ascii="Nunito Sans" w:hAnsi="Nunito Sans" w:cs="Arial"/>
          <w:sz w:val="22"/>
          <w:szCs w:val="22"/>
        </w:rPr>
        <w:t>5</w:t>
      </w:r>
      <w:r w:rsidRPr="000F0053">
        <w:rPr>
          <w:rFonts w:ascii="Nunito Sans" w:hAnsi="Nunito Sans" w:cs="Arial"/>
          <w:sz w:val="22"/>
          <w:szCs w:val="22"/>
        </w:rPr>
        <w:t>.</w:t>
      </w:r>
      <w:r w:rsidR="009375FC">
        <w:rPr>
          <w:rFonts w:ascii="Nunito Sans" w:hAnsi="Nunito Sans" w:cs="Arial"/>
          <w:sz w:val="22"/>
          <w:szCs w:val="22"/>
        </w:rPr>
        <w:t xml:space="preserve"> </w:t>
      </w:r>
    </w:p>
    <w:p w14:paraId="007D5ED2" w14:textId="77777777" w:rsidR="00A20884" w:rsidRPr="000F0053" w:rsidRDefault="00A20884" w:rsidP="00A20884">
      <w:pPr>
        <w:spacing w:after="0" w:line="240" w:lineRule="auto"/>
        <w:jc w:val="both"/>
        <w:rPr>
          <w:rFonts w:ascii="Nunito Sans" w:hAnsi="Nunito Sans" w:cs="Arial"/>
          <w:sz w:val="22"/>
          <w:szCs w:val="22"/>
        </w:rPr>
      </w:pPr>
    </w:p>
    <w:p w14:paraId="7A8E1DF9" w14:textId="216C06C5" w:rsidR="00A20884" w:rsidRPr="000F0053" w:rsidRDefault="00A20884" w:rsidP="00A20884">
      <w:pPr>
        <w:spacing w:after="0" w:line="240" w:lineRule="auto"/>
        <w:jc w:val="both"/>
        <w:rPr>
          <w:rFonts w:ascii="Nunito Sans" w:hAnsi="Nunito Sans" w:cs="Arial"/>
          <w:sz w:val="22"/>
          <w:szCs w:val="22"/>
          <w:lang w:val="es-ES"/>
        </w:rPr>
      </w:pPr>
      <w:r w:rsidRPr="000F0053">
        <w:rPr>
          <w:rFonts w:ascii="Nunito Sans" w:hAnsi="Nunito Sans" w:cs="Arial"/>
          <w:sz w:val="22"/>
          <w:szCs w:val="22"/>
        </w:rPr>
        <w:t xml:space="preserve">Como se puede </w:t>
      </w:r>
      <w:r w:rsidR="00FF02DC">
        <w:rPr>
          <w:rFonts w:ascii="Nunito Sans" w:hAnsi="Nunito Sans" w:cs="Arial"/>
          <w:sz w:val="22"/>
          <w:szCs w:val="22"/>
        </w:rPr>
        <w:t>observar</w:t>
      </w:r>
      <w:r w:rsidRPr="000F0053">
        <w:rPr>
          <w:rFonts w:ascii="Nunito Sans" w:hAnsi="Nunito Sans" w:cs="Arial"/>
          <w:sz w:val="22"/>
          <w:szCs w:val="22"/>
        </w:rPr>
        <w:t xml:space="preserve">, </w:t>
      </w:r>
      <w:r w:rsidR="00F47075" w:rsidRPr="000F0053">
        <w:rPr>
          <w:rFonts w:ascii="Nunito Sans" w:hAnsi="Nunito Sans" w:cs="Arial"/>
          <w:sz w:val="22"/>
          <w:szCs w:val="22"/>
        </w:rPr>
        <w:t>el aumento</w:t>
      </w:r>
      <w:r w:rsidRPr="000F0053">
        <w:rPr>
          <w:rFonts w:ascii="Nunito Sans" w:hAnsi="Nunito Sans" w:cs="Arial"/>
          <w:sz w:val="22"/>
          <w:szCs w:val="22"/>
        </w:rPr>
        <w:t xml:space="preserve"> de las 14 categorías </w:t>
      </w:r>
      <w:r w:rsidR="00F47075" w:rsidRPr="000F0053">
        <w:rPr>
          <w:rFonts w:ascii="Nunito Sans" w:hAnsi="Nunito Sans" w:cs="Arial"/>
          <w:sz w:val="22"/>
          <w:szCs w:val="22"/>
        </w:rPr>
        <w:t xml:space="preserve">no </w:t>
      </w:r>
      <w:r w:rsidR="003B79A7">
        <w:rPr>
          <w:rFonts w:ascii="Nunito Sans" w:hAnsi="Nunito Sans" w:cs="Arial"/>
          <w:sz w:val="22"/>
          <w:szCs w:val="22"/>
        </w:rPr>
        <w:t>hace</w:t>
      </w:r>
      <w:r w:rsidR="00F47075" w:rsidRPr="000F0053">
        <w:rPr>
          <w:rFonts w:ascii="Nunito Sans" w:hAnsi="Nunito Sans" w:cs="Arial"/>
          <w:sz w:val="22"/>
          <w:szCs w:val="22"/>
        </w:rPr>
        <w:t xml:space="preserve"> que la</w:t>
      </w:r>
      <w:r w:rsidRPr="000F0053">
        <w:rPr>
          <w:rFonts w:ascii="Nunito Sans" w:hAnsi="Nunito Sans" w:cs="Arial"/>
          <w:sz w:val="22"/>
          <w:szCs w:val="22"/>
        </w:rPr>
        <w:t xml:space="preserve"> suficiencia global del sistema</w:t>
      </w:r>
      <w:r w:rsidR="00F47075" w:rsidRPr="000F0053">
        <w:rPr>
          <w:rFonts w:ascii="Nunito Sans" w:hAnsi="Nunito Sans" w:cs="Arial"/>
          <w:sz w:val="22"/>
          <w:szCs w:val="22"/>
        </w:rPr>
        <w:t xml:space="preserve"> sea igual a </w:t>
      </w:r>
      <w:r w:rsidR="00353E5F">
        <w:rPr>
          <w:rFonts w:ascii="Nunito Sans" w:hAnsi="Nunito Sans" w:cs="Arial"/>
          <w:sz w:val="22"/>
          <w:szCs w:val="22"/>
        </w:rPr>
        <w:t>cero.</w:t>
      </w:r>
      <w:r w:rsidRPr="000F0053">
        <w:rPr>
          <w:rFonts w:ascii="Nunito Sans" w:hAnsi="Nunito Sans" w:cs="Arial"/>
          <w:sz w:val="22"/>
          <w:szCs w:val="22"/>
        </w:rPr>
        <w:t xml:space="preserve"> </w:t>
      </w:r>
      <w:r w:rsidR="00353E5F">
        <w:rPr>
          <w:rFonts w:ascii="Nunito Sans" w:hAnsi="Nunito Sans" w:cs="Arial"/>
          <w:sz w:val="22"/>
          <w:szCs w:val="22"/>
        </w:rPr>
        <w:t>P</w:t>
      </w:r>
      <w:r w:rsidRPr="000F0053">
        <w:rPr>
          <w:rFonts w:ascii="Nunito Sans" w:hAnsi="Nunito Sans" w:cs="Arial"/>
          <w:sz w:val="22"/>
          <w:szCs w:val="22"/>
        </w:rPr>
        <w:t xml:space="preserve">or lo </w:t>
      </w:r>
      <w:r w:rsidR="00353E5F">
        <w:rPr>
          <w:rFonts w:ascii="Nunito Sans" w:hAnsi="Nunito Sans" w:cs="Arial"/>
          <w:sz w:val="22"/>
          <w:szCs w:val="22"/>
        </w:rPr>
        <w:t>tanto</w:t>
      </w:r>
      <w:r w:rsidRPr="000F0053">
        <w:rPr>
          <w:rFonts w:ascii="Nunito Sans" w:hAnsi="Nunito Sans" w:cs="Arial"/>
          <w:sz w:val="22"/>
          <w:szCs w:val="22"/>
        </w:rPr>
        <w:t xml:space="preserve">, para las 23 categorías restantes, que no </w:t>
      </w:r>
      <w:r w:rsidR="00E34BB1">
        <w:rPr>
          <w:rFonts w:ascii="Nunito Sans" w:hAnsi="Nunito Sans" w:cs="Arial"/>
          <w:sz w:val="22"/>
          <w:szCs w:val="22"/>
        </w:rPr>
        <w:t>forman parte</w:t>
      </w:r>
      <w:r w:rsidR="00E34BB1" w:rsidRPr="000F0053">
        <w:rPr>
          <w:rFonts w:ascii="Nunito Sans" w:hAnsi="Nunito Sans" w:cs="Arial"/>
          <w:sz w:val="22"/>
          <w:szCs w:val="22"/>
        </w:rPr>
        <w:t xml:space="preserve"> </w:t>
      </w:r>
      <w:r w:rsidR="00E34BB1">
        <w:rPr>
          <w:rFonts w:ascii="Nunito Sans" w:hAnsi="Nunito Sans" w:cs="Arial"/>
          <w:sz w:val="22"/>
          <w:szCs w:val="22"/>
        </w:rPr>
        <w:t>de</w:t>
      </w:r>
      <w:r w:rsidRPr="000F0053">
        <w:rPr>
          <w:rFonts w:ascii="Nunito Sans" w:hAnsi="Nunito Sans" w:cs="Arial"/>
          <w:sz w:val="22"/>
          <w:szCs w:val="22"/>
        </w:rPr>
        <w:t xml:space="preserve">l rango diferencial de que trata el Decreto 2497 de 2022, y </w:t>
      </w:r>
      <w:r w:rsidR="00970A49">
        <w:rPr>
          <w:rFonts w:ascii="Nunito Sans" w:hAnsi="Nunito Sans" w:cs="Arial"/>
          <w:sz w:val="22"/>
          <w:szCs w:val="22"/>
        </w:rPr>
        <w:t xml:space="preserve">considerando </w:t>
      </w:r>
      <w:r w:rsidRPr="000F0053">
        <w:rPr>
          <w:rFonts w:ascii="Nunito Sans" w:hAnsi="Nunito Sans" w:cs="Arial"/>
          <w:sz w:val="22"/>
          <w:szCs w:val="22"/>
        </w:rPr>
        <w:t xml:space="preserve">los criterios de suficiencia, moderación y equidad que rigen la tarifa, se evaluó el nivel de </w:t>
      </w:r>
      <w:r w:rsidRPr="000F0053">
        <w:rPr>
          <w:rFonts w:ascii="Nunito Sans" w:hAnsi="Nunito Sans" w:cs="Arial"/>
          <w:sz w:val="22"/>
          <w:szCs w:val="22"/>
        </w:rPr>
        <w:lastRenderedPageBreak/>
        <w:t xml:space="preserve">suficiencia </w:t>
      </w:r>
      <w:r w:rsidR="008600ED">
        <w:rPr>
          <w:rFonts w:ascii="Nunito Sans" w:hAnsi="Nunito Sans" w:cs="Arial"/>
          <w:sz w:val="22"/>
          <w:szCs w:val="22"/>
        </w:rPr>
        <w:t>necesario</w:t>
      </w:r>
      <w:r w:rsidRPr="000F0053">
        <w:rPr>
          <w:rFonts w:ascii="Nunito Sans" w:hAnsi="Nunito Sans" w:cs="Arial"/>
          <w:sz w:val="22"/>
          <w:szCs w:val="22"/>
        </w:rPr>
        <w:t xml:space="preserve"> </w:t>
      </w:r>
      <w:r w:rsidR="008600ED" w:rsidRPr="008600ED">
        <w:rPr>
          <w:rFonts w:ascii="Nunito Sans" w:hAnsi="Nunito Sans" w:cs="Arial"/>
          <w:sz w:val="22"/>
          <w:szCs w:val="22"/>
        </w:rPr>
        <w:t>para cumplir tanto con la suficiencia global del sistema como con la del rango diferencial por riesgo</w:t>
      </w:r>
      <w:r w:rsidRPr="000F0053">
        <w:rPr>
          <w:rFonts w:ascii="Nunito Sans" w:hAnsi="Nunito Sans" w:cs="Arial"/>
          <w:sz w:val="22"/>
          <w:szCs w:val="22"/>
        </w:rPr>
        <w:t>, dando como resultado un</w:t>
      </w:r>
      <w:r w:rsidR="002746EA" w:rsidRPr="000F0053">
        <w:rPr>
          <w:rFonts w:ascii="Nunito Sans" w:hAnsi="Nunito Sans" w:cs="Arial"/>
          <w:sz w:val="22"/>
          <w:szCs w:val="22"/>
        </w:rPr>
        <w:t xml:space="preserve">a </w:t>
      </w:r>
      <w:r w:rsidR="007F7D2F" w:rsidRPr="000F0053">
        <w:rPr>
          <w:rFonts w:ascii="Nunito Sans" w:hAnsi="Nunito Sans" w:cs="Arial"/>
          <w:sz w:val="22"/>
          <w:szCs w:val="22"/>
        </w:rPr>
        <w:t xml:space="preserve">suficiencia </w:t>
      </w:r>
      <w:r w:rsidR="00570483">
        <w:rPr>
          <w:rFonts w:ascii="Nunito Sans" w:hAnsi="Nunito Sans" w:cs="Arial"/>
          <w:sz w:val="22"/>
          <w:szCs w:val="22"/>
        </w:rPr>
        <w:t xml:space="preserve">para </w:t>
      </w:r>
      <w:r w:rsidR="005B5D49">
        <w:rPr>
          <w:rFonts w:ascii="Nunito Sans" w:hAnsi="Nunito Sans" w:cs="Arial"/>
          <w:sz w:val="22"/>
          <w:szCs w:val="22"/>
        </w:rPr>
        <w:t xml:space="preserve">las categorías de rango no diferencial </w:t>
      </w:r>
      <w:r w:rsidR="002746EA" w:rsidRPr="00BA24E5">
        <w:rPr>
          <w:rFonts w:ascii="Nunito Sans" w:hAnsi="Nunito Sans" w:cs="Arial"/>
          <w:sz w:val="22"/>
          <w:szCs w:val="22"/>
        </w:rPr>
        <w:t xml:space="preserve">del </w:t>
      </w:r>
      <w:r w:rsidR="00B63CAB">
        <w:rPr>
          <w:rFonts w:ascii="Nunito Sans" w:hAnsi="Nunito Sans" w:cs="Arial"/>
          <w:sz w:val="22"/>
          <w:szCs w:val="22"/>
        </w:rPr>
        <w:t>8</w:t>
      </w:r>
      <w:r w:rsidR="00C622F4" w:rsidRPr="00BA24E5">
        <w:rPr>
          <w:rFonts w:ascii="Nunito Sans" w:hAnsi="Nunito Sans" w:cs="Arial"/>
          <w:sz w:val="22"/>
          <w:szCs w:val="22"/>
        </w:rPr>
        <w:t>,</w:t>
      </w:r>
      <w:r w:rsidR="00644FAE">
        <w:rPr>
          <w:rFonts w:ascii="Nunito Sans" w:hAnsi="Nunito Sans" w:cs="Arial"/>
          <w:sz w:val="22"/>
          <w:szCs w:val="22"/>
        </w:rPr>
        <w:t>7</w:t>
      </w:r>
      <w:r w:rsidR="00CF15FF">
        <w:rPr>
          <w:rFonts w:ascii="Nunito Sans" w:hAnsi="Nunito Sans" w:cs="Arial"/>
          <w:sz w:val="22"/>
          <w:szCs w:val="22"/>
        </w:rPr>
        <w:t>4</w:t>
      </w:r>
      <w:r w:rsidRPr="00BA24E5">
        <w:rPr>
          <w:rFonts w:ascii="Nunito Sans" w:hAnsi="Nunito Sans" w:cs="Arial"/>
          <w:sz w:val="22"/>
          <w:szCs w:val="22"/>
        </w:rPr>
        <w:t>%</w:t>
      </w:r>
      <w:r w:rsidR="002746EA" w:rsidRPr="00BA24E5">
        <w:rPr>
          <w:rFonts w:ascii="Nunito Sans" w:hAnsi="Nunito Sans" w:cs="Arial"/>
          <w:sz w:val="22"/>
          <w:szCs w:val="22"/>
        </w:rPr>
        <w:t xml:space="preserve">. </w:t>
      </w:r>
      <w:r w:rsidRPr="00BA24E5">
        <w:rPr>
          <w:rFonts w:ascii="Nunito Sans" w:hAnsi="Nunito Sans" w:cs="Arial"/>
          <w:sz w:val="22"/>
          <w:szCs w:val="22"/>
        </w:rPr>
        <w:t>Es</w:t>
      </w:r>
      <w:r w:rsidRPr="000F0053">
        <w:rPr>
          <w:rFonts w:ascii="Nunito Sans" w:hAnsi="Nunito Sans" w:cs="Arial"/>
          <w:sz w:val="22"/>
          <w:szCs w:val="22"/>
        </w:rPr>
        <w:t xml:space="preserve"> decir que, las tarifas máximas para </w:t>
      </w:r>
      <w:r w:rsidR="002B0081">
        <w:rPr>
          <w:rFonts w:ascii="Nunito Sans" w:hAnsi="Nunito Sans" w:cs="Arial"/>
          <w:sz w:val="22"/>
          <w:szCs w:val="22"/>
        </w:rPr>
        <w:t>estas</w:t>
      </w:r>
      <w:r>
        <w:rPr>
          <w:rFonts w:ascii="Nunito Sans" w:hAnsi="Nunito Sans" w:cs="Arial"/>
          <w:sz w:val="22"/>
          <w:szCs w:val="22"/>
        </w:rPr>
        <w:t xml:space="preserve"> categorías</w:t>
      </w:r>
      <w:r w:rsidRPr="000F0053">
        <w:rPr>
          <w:rFonts w:ascii="Nunito Sans" w:hAnsi="Nunito Sans" w:cs="Arial"/>
          <w:sz w:val="22"/>
          <w:szCs w:val="22"/>
        </w:rPr>
        <w:t xml:space="preserve"> deben </w:t>
      </w:r>
      <w:r w:rsidR="00BD6ED5" w:rsidRPr="000F0053">
        <w:rPr>
          <w:rFonts w:ascii="Nunito Sans" w:hAnsi="Nunito Sans" w:cs="Arial"/>
          <w:sz w:val="22"/>
          <w:szCs w:val="22"/>
        </w:rPr>
        <w:t xml:space="preserve">disminuir </w:t>
      </w:r>
      <w:r w:rsidRPr="000F0053">
        <w:rPr>
          <w:rFonts w:ascii="Nunito Sans" w:hAnsi="Nunito Sans" w:cs="Arial"/>
          <w:sz w:val="22"/>
          <w:szCs w:val="22"/>
        </w:rPr>
        <w:t>proporcionalmente en este valor</w:t>
      </w:r>
      <w:r w:rsidR="002746EA" w:rsidRPr="000F0053">
        <w:rPr>
          <w:rFonts w:ascii="Nunito Sans" w:hAnsi="Nunito Sans" w:cs="Arial"/>
          <w:sz w:val="22"/>
          <w:szCs w:val="22"/>
        </w:rPr>
        <w:t>.</w:t>
      </w:r>
    </w:p>
    <w:p w14:paraId="3920C222" w14:textId="77777777" w:rsidR="00A20884" w:rsidRPr="000F0053" w:rsidRDefault="00A20884" w:rsidP="00A20884">
      <w:pPr>
        <w:spacing w:after="0" w:line="240" w:lineRule="auto"/>
        <w:rPr>
          <w:rFonts w:ascii="Nunito Sans" w:hAnsi="Nunito Sans" w:cs="Arial"/>
          <w:sz w:val="22"/>
          <w:szCs w:val="22"/>
          <w:lang w:val="es-ES"/>
        </w:rPr>
      </w:pPr>
    </w:p>
    <w:p w14:paraId="38C462C0" w14:textId="5548141A" w:rsidR="00A20884" w:rsidRPr="000F0053" w:rsidRDefault="00A20884" w:rsidP="00A20884">
      <w:pPr>
        <w:spacing w:line="276" w:lineRule="auto"/>
        <w:jc w:val="both"/>
        <w:rPr>
          <w:rFonts w:ascii="Nunito Sans" w:eastAsiaTheme="majorEastAsia" w:hAnsi="Nunito Sans" w:cs="Arial"/>
          <w:color w:val="000000" w:themeColor="text1"/>
          <w:sz w:val="22"/>
          <w:szCs w:val="22"/>
        </w:rPr>
      </w:pPr>
      <w:r w:rsidRPr="000F0053">
        <w:rPr>
          <w:rFonts w:ascii="Nunito Sans" w:eastAsiaTheme="majorEastAsia" w:hAnsi="Nunito Sans" w:cs="Arial"/>
          <w:color w:val="000000" w:themeColor="text1"/>
          <w:sz w:val="22"/>
          <w:szCs w:val="22"/>
        </w:rPr>
        <w:t xml:space="preserve">Dados </w:t>
      </w:r>
      <w:r w:rsidR="00EA79EA">
        <w:rPr>
          <w:rFonts w:ascii="Nunito Sans" w:eastAsiaTheme="majorEastAsia" w:hAnsi="Nunito Sans" w:cs="Arial"/>
          <w:color w:val="000000" w:themeColor="text1"/>
          <w:sz w:val="22"/>
          <w:szCs w:val="22"/>
        </w:rPr>
        <w:t>lo anterior</w:t>
      </w:r>
      <w:r w:rsidRPr="000F0053">
        <w:rPr>
          <w:rFonts w:ascii="Nunito Sans" w:eastAsiaTheme="majorEastAsia" w:hAnsi="Nunito Sans" w:cs="Arial"/>
          <w:color w:val="000000" w:themeColor="text1"/>
          <w:sz w:val="22"/>
          <w:szCs w:val="22"/>
        </w:rPr>
        <w:t xml:space="preserve">, las tarifas contenidas en el Anexo 1 del Título IV de la Parte II de la Circular Básica Jurídica, </w:t>
      </w:r>
      <w:r w:rsidR="00CB56E1">
        <w:rPr>
          <w:rFonts w:ascii="Nunito Sans" w:eastAsiaTheme="majorEastAsia" w:hAnsi="Nunito Sans" w:cs="Arial"/>
          <w:color w:val="000000" w:themeColor="text1"/>
          <w:sz w:val="22"/>
          <w:szCs w:val="22"/>
        </w:rPr>
        <w:t>bajo el nombre de</w:t>
      </w:r>
      <w:r w:rsidR="00CB56E1" w:rsidRPr="000F0053">
        <w:rPr>
          <w:rFonts w:ascii="Nunito Sans" w:eastAsiaTheme="majorEastAsia" w:hAnsi="Nunito Sans" w:cs="Arial"/>
          <w:color w:val="000000" w:themeColor="text1"/>
          <w:sz w:val="22"/>
          <w:szCs w:val="22"/>
        </w:rPr>
        <w:t xml:space="preserve"> </w:t>
      </w:r>
      <w:r w:rsidRPr="002267DF">
        <w:rPr>
          <w:rFonts w:ascii="Nunito Sans" w:eastAsiaTheme="majorEastAsia" w:hAnsi="Nunito Sans" w:cs="Arial"/>
          <w:i/>
          <w:color w:val="000000" w:themeColor="text1"/>
          <w:sz w:val="22"/>
          <w:szCs w:val="22"/>
        </w:rPr>
        <w:t>Tarifa Máxima Anual en pesos del Seguro Obligatorio de Accidentes de Tránsito (SOAT)</w:t>
      </w:r>
      <w:r w:rsidRPr="000F0053">
        <w:rPr>
          <w:rFonts w:ascii="Nunito Sans" w:eastAsiaTheme="majorEastAsia" w:hAnsi="Nunito Sans" w:cs="Arial"/>
          <w:color w:val="000000" w:themeColor="text1"/>
          <w:sz w:val="22"/>
          <w:szCs w:val="22"/>
        </w:rPr>
        <w:t xml:space="preserve">, deben modificarse </w:t>
      </w:r>
      <w:r w:rsidR="00CB56E1">
        <w:rPr>
          <w:rFonts w:ascii="Nunito Sans" w:eastAsiaTheme="majorEastAsia" w:hAnsi="Nunito Sans" w:cs="Arial"/>
          <w:color w:val="000000" w:themeColor="text1"/>
          <w:sz w:val="22"/>
          <w:szCs w:val="22"/>
        </w:rPr>
        <w:t>según</w:t>
      </w:r>
      <w:r w:rsidRPr="000F0053">
        <w:rPr>
          <w:rFonts w:ascii="Nunito Sans" w:eastAsiaTheme="majorEastAsia" w:hAnsi="Nunito Sans" w:cs="Arial"/>
          <w:color w:val="000000" w:themeColor="text1"/>
          <w:sz w:val="22"/>
          <w:szCs w:val="22"/>
        </w:rPr>
        <w:t xml:space="preserve"> los criterios establecidos en la nota técnica</w:t>
      </w:r>
      <w:r w:rsidR="00CB56E1">
        <w:rPr>
          <w:rFonts w:ascii="Nunito Sans" w:eastAsiaTheme="majorEastAsia" w:hAnsi="Nunito Sans" w:cs="Arial"/>
          <w:color w:val="000000" w:themeColor="text1"/>
          <w:sz w:val="22"/>
          <w:szCs w:val="22"/>
        </w:rPr>
        <w:t>.</w:t>
      </w:r>
      <w:r w:rsidRPr="000F0053">
        <w:rPr>
          <w:rFonts w:ascii="Nunito Sans" w:eastAsiaTheme="majorEastAsia" w:hAnsi="Nunito Sans" w:cs="Arial"/>
          <w:color w:val="000000" w:themeColor="text1"/>
          <w:sz w:val="22"/>
          <w:szCs w:val="22"/>
        </w:rPr>
        <w:t xml:space="preserve"> </w:t>
      </w:r>
      <w:r w:rsidR="00CB56E1">
        <w:rPr>
          <w:rFonts w:ascii="Nunito Sans" w:eastAsiaTheme="majorEastAsia" w:hAnsi="Nunito Sans" w:cs="Arial"/>
          <w:color w:val="000000" w:themeColor="text1"/>
          <w:sz w:val="22"/>
          <w:szCs w:val="22"/>
        </w:rPr>
        <w:t>E</w:t>
      </w:r>
      <w:r w:rsidRPr="000F0053">
        <w:rPr>
          <w:rFonts w:ascii="Nunito Sans" w:eastAsiaTheme="majorEastAsia" w:hAnsi="Nunito Sans" w:cs="Arial"/>
          <w:color w:val="000000" w:themeColor="text1"/>
          <w:sz w:val="22"/>
          <w:szCs w:val="22"/>
        </w:rPr>
        <w:t xml:space="preserve">sto </w:t>
      </w:r>
      <w:r w:rsidR="00CB56E1">
        <w:rPr>
          <w:rFonts w:ascii="Nunito Sans" w:eastAsiaTheme="majorEastAsia" w:hAnsi="Nunito Sans" w:cs="Arial"/>
          <w:color w:val="000000" w:themeColor="text1"/>
          <w:sz w:val="22"/>
          <w:szCs w:val="22"/>
        </w:rPr>
        <w:t>implica</w:t>
      </w:r>
      <w:r w:rsidRPr="000F0053">
        <w:rPr>
          <w:rFonts w:ascii="Nunito Sans" w:eastAsiaTheme="majorEastAsia" w:hAnsi="Nunito Sans" w:cs="Arial"/>
          <w:color w:val="000000" w:themeColor="text1"/>
          <w:sz w:val="22"/>
          <w:szCs w:val="22"/>
        </w:rPr>
        <w:t xml:space="preserve"> iguala</w:t>
      </w:r>
      <w:r w:rsidR="004C7BD7">
        <w:rPr>
          <w:rFonts w:ascii="Nunito Sans" w:eastAsiaTheme="majorEastAsia" w:hAnsi="Nunito Sans" w:cs="Arial"/>
          <w:color w:val="000000" w:themeColor="text1"/>
          <w:sz w:val="22"/>
          <w:szCs w:val="22"/>
        </w:rPr>
        <w:t>r</w:t>
      </w:r>
      <w:r w:rsidRPr="000F0053">
        <w:rPr>
          <w:rFonts w:ascii="Nunito Sans" w:eastAsiaTheme="majorEastAsia" w:hAnsi="Nunito Sans" w:cs="Arial"/>
          <w:color w:val="000000" w:themeColor="text1"/>
          <w:sz w:val="22"/>
          <w:szCs w:val="22"/>
        </w:rPr>
        <w:t xml:space="preserve"> la prima actual con la obtenida en el estudio. La Tabla </w:t>
      </w:r>
      <w:r w:rsidR="002746EA" w:rsidRPr="000F0053">
        <w:rPr>
          <w:rFonts w:ascii="Nunito Sans" w:eastAsiaTheme="majorEastAsia" w:hAnsi="Nunito Sans" w:cs="Arial"/>
          <w:color w:val="000000" w:themeColor="text1"/>
          <w:sz w:val="22"/>
          <w:szCs w:val="22"/>
        </w:rPr>
        <w:t>5</w:t>
      </w:r>
      <w:r w:rsidRPr="000F0053">
        <w:rPr>
          <w:rFonts w:ascii="Nunito Sans" w:eastAsiaTheme="majorEastAsia" w:hAnsi="Nunito Sans" w:cs="Arial"/>
          <w:color w:val="000000" w:themeColor="text1"/>
          <w:sz w:val="22"/>
          <w:szCs w:val="22"/>
        </w:rPr>
        <w:t xml:space="preserve"> </w:t>
      </w:r>
      <w:r w:rsidR="004C7BD7">
        <w:rPr>
          <w:rFonts w:ascii="Nunito Sans" w:eastAsiaTheme="majorEastAsia" w:hAnsi="Nunito Sans" w:cs="Arial"/>
          <w:color w:val="000000" w:themeColor="text1"/>
          <w:sz w:val="22"/>
          <w:szCs w:val="22"/>
        </w:rPr>
        <w:t>presenta</w:t>
      </w:r>
      <w:r w:rsidR="004C7BD7" w:rsidRPr="000F0053">
        <w:rPr>
          <w:rFonts w:ascii="Nunito Sans" w:eastAsiaTheme="majorEastAsia" w:hAnsi="Nunito Sans" w:cs="Arial"/>
          <w:color w:val="000000" w:themeColor="text1"/>
          <w:sz w:val="22"/>
          <w:szCs w:val="22"/>
        </w:rPr>
        <w:t xml:space="preserve"> </w:t>
      </w:r>
      <w:r w:rsidRPr="000F0053">
        <w:rPr>
          <w:rFonts w:ascii="Nunito Sans" w:eastAsiaTheme="majorEastAsia" w:hAnsi="Nunito Sans" w:cs="Arial"/>
          <w:color w:val="000000" w:themeColor="text1"/>
          <w:sz w:val="22"/>
          <w:szCs w:val="22"/>
        </w:rPr>
        <w:t xml:space="preserve">las tarifas máximas que regirán a partir del </w:t>
      </w:r>
      <w:r w:rsidR="00FB6C90" w:rsidRPr="000F0053">
        <w:rPr>
          <w:rFonts w:ascii="Nunito Sans" w:eastAsiaTheme="majorEastAsia" w:hAnsi="Nunito Sans" w:cs="Arial"/>
          <w:color w:val="000000" w:themeColor="text1"/>
          <w:sz w:val="22"/>
          <w:szCs w:val="22"/>
        </w:rPr>
        <w:t>1</w:t>
      </w:r>
      <w:r w:rsidRPr="000F0053">
        <w:rPr>
          <w:rFonts w:ascii="Nunito Sans" w:eastAsiaTheme="majorEastAsia" w:hAnsi="Nunito Sans" w:cs="Arial"/>
          <w:color w:val="000000" w:themeColor="text1"/>
          <w:sz w:val="22"/>
          <w:szCs w:val="22"/>
        </w:rPr>
        <w:t xml:space="preserve"> de enero de 202</w:t>
      </w:r>
      <w:r w:rsidR="003D118D" w:rsidRPr="000F0053">
        <w:rPr>
          <w:rFonts w:ascii="Nunito Sans" w:eastAsiaTheme="majorEastAsia" w:hAnsi="Nunito Sans" w:cs="Arial"/>
          <w:color w:val="000000" w:themeColor="text1"/>
          <w:sz w:val="22"/>
          <w:szCs w:val="22"/>
        </w:rPr>
        <w:t>5</w:t>
      </w:r>
      <w:r w:rsidR="002746EA" w:rsidRPr="000F0053">
        <w:rPr>
          <w:rFonts w:ascii="Nunito Sans" w:eastAsiaTheme="majorEastAsia" w:hAnsi="Nunito Sans" w:cs="Arial"/>
          <w:color w:val="000000" w:themeColor="text1"/>
          <w:sz w:val="22"/>
          <w:szCs w:val="22"/>
        </w:rPr>
        <w:t xml:space="preserve">, </w:t>
      </w:r>
      <w:r w:rsidR="004C7BD7">
        <w:rPr>
          <w:rFonts w:ascii="Nunito Sans" w:eastAsiaTheme="majorEastAsia" w:hAnsi="Nunito Sans" w:cs="Arial"/>
          <w:color w:val="000000" w:themeColor="text1"/>
          <w:sz w:val="22"/>
          <w:szCs w:val="22"/>
        </w:rPr>
        <w:t>junto con</w:t>
      </w:r>
      <w:r w:rsidR="002746EA" w:rsidRPr="000F0053">
        <w:rPr>
          <w:rFonts w:ascii="Nunito Sans" w:eastAsiaTheme="majorEastAsia" w:hAnsi="Nunito Sans" w:cs="Arial"/>
          <w:color w:val="000000" w:themeColor="text1"/>
          <w:sz w:val="22"/>
          <w:szCs w:val="22"/>
        </w:rPr>
        <w:t xml:space="preserve"> </w:t>
      </w:r>
      <w:r w:rsidRPr="000F0053">
        <w:rPr>
          <w:rFonts w:ascii="Nunito Sans" w:eastAsiaTheme="majorEastAsia" w:hAnsi="Nunito Sans" w:cs="Arial"/>
          <w:color w:val="000000" w:themeColor="text1"/>
          <w:sz w:val="22"/>
          <w:szCs w:val="22"/>
        </w:rPr>
        <w:t xml:space="preserve">el resultado de su conversión a pesos, </w:t>
      </w:r>
      <w:r w:rsidR="00C32F8F">
        <w:rPr>
          <w:rFonts w:ascii="Nunito Sans" w:eastAsiaTheme="majorEastAsia" w:hAnsi="Nunito Sans" w:cs="Arial"/>
          <w:color w:val="000000" w:themeColor="text1"/>
          <w:sz w:val="22"/>
          <w:szCs w:val="22"/>
        </w:rPr>
        <w:t>incluyendo</w:t>
      </w:r>
      <w:r w:rsidR="00C32F8F" w:rsidRPr="000F0053">
        <w:rPr>
          <w:rFonts w:ascii="Nunito Sans" w:eastAsiaTheme="majorEastAsia" w:hAnsi="Nunito Sans" w:cs="Arial"/>
          <w:color w:val="000000" w:themeColor="text1"/>
          <w:sz w:val="22"/>
          <w:szCs w:val="22"/>
        </w:rPr>
        <w:t xml:space="preserve"> </w:t>
      </w:r>
      <w:r w:rsidRPr="000F0053">
        <w:rPr>
          <w:rFonts w:ascii="Nunito Sans" w:eastAsiaTheme="majorEastAsia" w:hAnsi="Nunito Sans" w:cs="Arial"/>
          <w:color w:val="000000" w:themeColor="text1"/>
          <w:sz w:val="22"/>
          <w:szCs w:val="22"/>
        </w:rPr>
        <w:t>la contribución a la ADRES del 52% y la tasa RUNT de $2</w:t>
      </w:r>
      <w:r w:rsidR="00CF15FF">
        <w:rPr>
          <w:rFonts w:ascii="Nunito Sans" w:eastAsiaTheme="majorEastAsia" w:hAnsi="Nunito Sans" w:cs="Arial"/>
          <w:color w:val="000000" w:themeColor="text1"/>
          <w:sz w:val="22"/>
          <w:szCs w:val="22"/>
        </w:rPr>
        <w:t>.</w:t>
      </w:r>
      <w:r w:rsidRPr="000F0053">
        <w:rPr>
          <w:rFonts w:ascii="Nunito Sans" w:eastAsiaTheme="majorEastAsia" w:hAnsi="Nunito Sans" w:cs="Arial"/>
          <w:color w:val="000000" w:themeColor="text1"/>
          <w:sz w:val="22"/>
          <w:szCs w:val="22"/>
        </w:rPr>
        <w:t>100.</w:t>
      </w:r>
    </w:p>
    <w:p w14:paraId="610D35C4" w14:textId="77777777" w:rsidR="00A20884" w:rsidRPr="006C5929" w:rsidRDefault="00A20884" w:rsidP="00A20884">
      <w:pPr>
        <w:spacing w:after="0" w:line="240" w:lineRule="auto"/>
        <w:rPr>
          <w:rFonts w:ascii="Arial" w:hAnsi="Arial" w:cs="Arial"/>
          <w:sz w:val="22"/>
          <w:szCs w:val="22"/>
        </w:rPr>
      </w:pPr>
    </w:p>
    <w:p w14:paraId="3F5D2702" w14:textId="1BEAA696" w:rsidR="00A20884" w:rsidRPr="00021770" w:rsidRDefault="00A20884" w:rsidP="00A20884">
      <w:pPr>
        <w:spacing w:after="0" w:line="240" w:lineRule="auto"/>
        <w:jc w:val="center"/>
        <w:rPr>
          <w:rFonts w:ascii="Arial" w:hAnsi="Arial" w:cs="Arial"/>
          <w:sz w:val="22"/>
          <w:szCs w:val="22"/>
        </w:rPr>
      </w:pPr>
    </w:p>
    <w:p w14:paraId="66CC1F56" w14:textId="2B5263DF" w:rsidR="00E544F5" w:rsidRPr="00AE190E" w:rsidRDefault="00E544F5" w:rsidP="00AE190E">
      <w:pPr>
        <w:pStyle w:val="Textonotapie"/>
        <w:jc w:val="both"/>
        <w:rPr>
          <w:rFonts w:ascii="Arial" w:hAnsi="Arial" w:cs="Arial"/>
          <w:sz w:val="16"/>
          <w:szCs w:val="16"/>
        </w:rPr>
        <w:sectPr w:rsidR="00E544F5" w:rsidRPr="00AE190E" w:rsidSect="008B0466">
          <w:headerReference w:type="default" r:id="rId24"/>
          <w:footerReference w:type="default" r:id="rId25"/>
          <w:pgSz w:w="12240" w:h="15840"/>
          <w:pgMar w:top="1560" w:right="1701" w:bottom="1134" w:left="1701" w:header="709" w:footer="709" w:gutter="0"/>
          <w:cols w:space="708"/>
          <w:docGrid w:linePitch="360"/>
        </w:sectPr>
      </w:pPr>
    </w:p>
    <w:p w14:paraId="6D491432" w14:textId="36EC6110" w:rsidR="00E544F5" w:rsidRPr="00FC5E7E" w:rsidRDefault="00FC5E7E" w:rsidP="00E544F5">
      <w:pPr>
        <w:rPr>
          <w:rFonts w:ascii="Arial" w:hAnsi="Arial" w:cs="Arial"/>
          <w:b/>
          <w:sz w:val="22"/>
          <w:szCs w:val="22"/>
        </w:rPr>
      </w:pPr>
      <w:r w:rsidRPr="00FC5E7E">
        <w:rPr>
          <w:rFonts w:ascii="Arial" w:hAnsi="Arial" w:cs="Arial"/>
          <w:b/>
          <w:bCs/>
          <w:sz w:val="22"/>
          <w:szCs w:val="22"/>
        </w:rPr>
        <w:lastRenderedPageBreak/>
        <w:t xml:space="preserve"> Tabla 5: tarifas máximas aplicables a </w:t>
      </w:r>
      <w:r w:rsidRPr="00FB6C90">
        <w:rPr>
          <w:rFonts w:ascii="Arial" w:hAnsi="Arial" w:cs="Arial"/>
          <w:b/>
          <w:bCs/>
          <w:sz w:val="22"/>
          <w:szCs w:val="22"/>
        </w:rPr>
        <w:t xml:space="preserve">partir del </w:t>
      </w:r>
      <w:r w:rsidRPr="00FB6C90">
        <w:rPr>
          <w:rFonts w:ascii="Arial" w:hAnsi="Arial" w:cs="Arial"/>
          <w:b/>
          <w:sz w:val="22"/>
          <w:szCs w:val="22"/>
        </w:rPr>
        <w:t>1 de enero de 202</w:t>
      </w:r>
      <w:r w:rsidR="00CA3E0D">
        <w:rPr>
          <w:rFonts w:ascii="Arial" w:hAnsi="Arial" w:cs="Arial"/>
          <w:b/>
          <w:sz w:val="22"/>
          <w:szCs w:val="22"/>
        </w:rPr>
        <w:t>5</w:t>
      </w:r>
      <w:r w:rsidRPr="00FB6C90">
        <w:rPr>
          <w:rFonts w:ascii="Arial" w:hAnsi="Arial" w:cs="Arial"/>
          <w:b/>
          <w:bCs/>
          <w:sz w:val="22"/>
          <w:szCs w:val="22"/>
        </w:rPr>
        <w:t xml:space="preserve"> y valor final</w:t>
      </w:r>
      <w:r w:rsidRPr="00FC5E7E">
        <w:rPr>
          <w:rFonts w:ascii="Arial" w:hAnsi="Arial" w:cs="Arial"/>
          <w:b/>
          <w:bCs/>
          <w:sz w:val="22"/>
          <w:szCs w:val="22"/>
        </w:rPr>
        <w:t xml:space="preserve"> a pagar expresado en pesos para cada categoría de vehículo</w:t>
      </w:r>
    </w:p>
    <w:p w14:paraId="5C3B88BD" w14:textId="385FC656" w:rsidR="00AE190E" w:rsidRDefault="00616306" w:rsidP="00AE190E">
      <w:pPr>
        <w:jc w:val="center"/>
      </w:pPr>
      <w:r w:rsidRPr="00616306">
        <w:rPr>
          <w:noProof/>
        </w:rPr>
        <w:drawing>
          <wp:inline distT="0" distB="0" distL="0" distR="0" wp14:anchorId="048C9A21" wp14:editId="78017000">
            <wp:extent cx="8408128" cy="4660711"/>
            <wp:effectExtent l="0" t="0" r="0" b="6985"/>
            <wp:docPr id="45200236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441060" cy="4678966"/>
                    </a:xfrm>
                    <a:prstGeom prst="rect">
                      <a:avLst/>
                    </a:prstGeom>
                    <a:noFill/>
                    <a:ln>
                      <a:noFill/>
                    </a:ln>
                  </pic:spPr>
                </pic:pic>
              </a:graphicData>
            </a:graphic>
          </wp:inline>
        </w:drawing>
      </w:r>
    </w:p>
    <w:p w14:paraId="4E1C6F85" w14:textId="0FA2FD72" w:rsidR="002D3725" w:rsidRPr="006A0FB0" w:rsidRDefault="00AE190E" w:rsidP="00503266">
      <w:pPr>
        <w:jc w:val="both"/>
        <w:rPr>
          <w:rFonts w:ascii="Arial" w:hAnsi="Arial" w:cs="Arial"/>
          <w:sz w:val="16"/>
          <w:szCs w:val="16"/>
        </w:rPr>
      </w:pPr>
      <w:r w:rsidRPr="006A0FB0">
        <w:rPr>
          <w:rFonts w:ascii="Arial" w:hAnsi="Arial" w:cs="Arial"/>
          <w:sz w:val="16"/>
          <w:szCs w:val="16"/>
        </w:rPr>
        <w:t xml:space="preserve">Fuente: SFC. Nota: La Categoría 150 (motocarros de 5 pasajeros) es adicionada a partir de 2022, con una tarifa equiparable a la categoría 140 (motocarro, </w:t>
      </w:r>
      <w:proofErr w:type="spellStart"/>
      <w:r w:rsidRPr="006A0FB0">
        <w:rPr>
          <w:rFonts w:ascii="Arial" w:hAnsi="Arial" w:cs="Arial"/>
          <w:sz w:val="16"/>
          <w:szCs w:val="16"/>
        </w:rPr>
        <w:t>tricimoto</w:t>
      </w:r>
      <w:proofErr w:type="spellEnd"/>
      <w:r w:rsidRPr="006A0FB0">
        <w:rPr>
          <w:rFonts w:ascii="Arial" w:hAnsi="Arial" w:cs="Arial"/>
          <w:sz w:val="16"/>
          <w:szCs w:val="16"/>
        </w:rPr>
        <w:t xml:space="preserve"> y cuadriciclo). Mediante la Circular Externa (CE) 004 de 2009, se estipularon 35 categorías de vehículos. La categoría ciclomotor (100) fue incluida producto de la Resolución 0160 de 2017 expedida por el Ministerio de Transporte. La categoría Motocarro de 5 pasajeros (150) es incluida a partir de 2022 debido a la expedición de la ficha técnica de homologación P-22282 del Ministerio de Transporte</w:t>
      </w:r>
      <w:r w:rsidR="00503266" w:rsidRPr="006A0FB0">
        <w:rPr>
          <w:rFonts w:ascii="Arial" w:hAnsi="Arial" w:cs="Arial"/>
          <w:sz w:val="16"/>
          <w:szCs w:val="16"/>
        </w:rPr>
        <w:t>.</w:t>
      </w:r>
    </w:p>
    <w:sectPr w:rsidR="002D3725" w:rsidRPr="006A0FB0" w:rsidSect="008B0466">
      <w:headerReference w:type="default" r:id="rId27"/>
      <w:footerReference w:type="default" r:id="rId28"/>
      <w:pgSz w:w="15840" w:h="12240" w:orient="landscape"/>
      <w:pgMar w:top="1701" w:right="1559" w:bottom="1701"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B1FD2C" w14:textId="77777777" w:rsidR="00DF1117" w:rsidRDefault="00DF1117" w:rsidP="00A20884">
      <w:pPr>
        <w:spacing w:after="0" w:line="240" w:lineRule="auto"/>
      </w:pPr>
      <w:r>
        <w:separator/>
      </w:r>
    </w:p>
  </w:endnote>
  <w:endnote w:type="continuationSeparator" w:id="0">
    <w:p w14:paraId="38B33501" w14:textId="77777777" w:rsidR="00DF1117" w:rsidRDefault="00DF1117" w:rsidP="00A20884">
      <w:pPr>
        <w:spacing w:after="0" w:line="240" w:lineRule="auto"/>
      </w:pPr>
      <w:r>
        <w:continuationSeparator/>
      </w:r>
    </w:p>
  </w:endnote>
  <w:endnote w:type="continuationNotice" w:id="1">
    <w:p w14:paraId="3A331E9B" w14:textId="77777777" w:rsidR="00DF1117" w:rsidRDefault="00DF111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Nunito Sans">
    <w:charset w:val="00"/>
    <w:family w:val="auto"/>
    <w:pitch w:val="variable"/>
    <w:sig w:usb0="A00002FF" w:usb1="5000204B" w:usb2="00000000" w:usb3="00000000" w:csb0="00000197" w:csb1="00000000"/>
  </w:font>
  <w:font w:name="Nunito Sans 10pt">
    <w:panose1 w:val="00000000000000000000"/>
    <w:charset w:val="00"/>
    <w:family w:val="auto"/>
    <w:pitch w:val="variable"/>
    <w:sig w:usb0="A00002FF" w:usb1="5000204B" w:usb2="00000000" w:usb3="00000000" w:csb0="00000197"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142611064"/>
      <w:docPartObj>
        <w:docPartGallery w:val="Page Numbers (Bottom of Page)"/>
        <w:docPartUnique/>
      </w:docPartObj>
    </w:sdtPr>
    <w:sdtContent>
      <w:p w14:paraId="43109C52" w14:textId="77777777" w:rsidR="00E544F5" w:rsidRDefault="00E544F5">
        <w:pPr>
          <w:pStyle w:val="Piedepgina"/>
          <w:jc w:val="right"/>
        </w:pPr>
        <w:r>
          <w:fldChar w:fldCharType="begin"/>
        </w:r>
        <w:r>
          <w:instrText>PAGE   \* MERGEFORMAT</w:instrText>
        </w:r>
        <w:r>
          <w:fldChar w:fldCharType="separate"/>
        </w:r>
        <w:r>
          <w:rPr>
            <w:lang w:val="es-ES"/>
          </w:rPr>
          <w:t>2</w:t>
        </w:r>
        <w:r>
          <w:fldChar w:fldCharType="end"/>
        </w:r>
      </w:p>
    </w:sdtContent>
  </w:sdt>
  <w:p w14:paraId="6F49CC07" w14:textId="77777777" w:rsidR="00E544F5" w:rsidRDefault="00E544F5">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83488826"/>
      <w:docPartObj>
        <w:docPartGallery w:val="Page Numbers (Bottom of Page)"/>
        <w:docPartUnique/>
      </w:docPartObj>
    </w:sdtPr>
    <w:sdtContent>
      <w:p w14:paraId="1B57BEBC" w14:textId="77777777" w:rsidR="00A20884" w:rsidRDefault="00A20884">
        <w:pPr>
          <w:pStyle w:val="Piedepgina"/>
          <w:jc w:val="right"/>
        </w:pPr>
        <w:r>
          <w:fldChar w:fldCharType="begin"/>
        </w:r>
        <w:r>
          <w:instrText>PAGE   \* MERGEFORMAT</w:instrText>
        </w:r>
        <w:r>
          <w:fldChar w:fldCharType="separate"/>
        </w:r>
        <w:r>
          <w:rPr>
            <w:lang w:val="es-ES"/>
          </w:rPr>
          <w:t>2</w:t>
        </w:r>
        <w:r>
          <w:fldChar w:fldCharType="end"/>
        </w:r>
      </w:p>
    </w:sdtContent>
  </w:sdt>
  <w:p w14:paraId="103CF702" w14:textId="77777777" w:rsidR="00A20884" w:rsidRDefault="00A20884">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1B556D" w14:textId="77777777" w:rsidR="00DF1117" w:rsidRDefault="00DF1117" w:rsidP="00A20884">
      <w:pPr>
        <w:spacing w:after="0" w:line="240" w:lineRule="auto"/>
      </w:pPr>
      <w:r>
        <w:separator/>
      </w:r>
    </w:p>
  </w:footnote>
  <w:footnote w:type="continuationSeparator" w:id="0">
    <w:p w14:paraId="49CDDD7C" w14:textId="77777777" w:rsidR="00DF1117" w:rsidRDefault="00DF1117" w:rsidP="00A20884">
      <w:pPr>
        <w:spacing w:after="0" w:line="240" w:lineRule="auto"/>
      </w:pPr>
      <w:r>
        <w:continuationSeparator/>
      </w:r>
    </w:p>
  </w:footnote>
  <w:footnote w:type="continuationNotice" w:id="1">
    <w:p w14:paraId="7012C425" w14:textId="77777777" w:rsidR="00DF1117" w:rsidRDefault="00DF1117">
      <w:pPr>
        <w:spacing w:after="0" w:line="240" w:lineRule="auto"/>
      </w:pPr>
    </w:p>
  </w:footnote>
  <w:footnote w:id="2">
    <w:p w14:paraId="44648815" w14:textId="1B38AD22" w:rsidR="007040C0" w:rsidRPr="00FB02D8" w:rsidRDefault="007040C0">
      <w:pPr>
        <w:pStyle w:val="Textonotapie"/>
        <w:rPr>
          <w:rFonts w:ascii="Nunito Sans" w:hAnsi="Nunito Sans" w:cs="Arial"/>
          <w:sz w:val="14"/>
          <w:szCs w:val="14"/>
        </w:rPr>
      </w:pPr>
      <w:r w:rsidRPr="00FB02D8">
        <w:rPr>
          <w:rStyle w:val="Refdenotaalpie"/>
          <w:rFonts w:ascii="Nunito Sans" w:hAnsi="Nunito Sans" w:cs="Arial"/>
          <w:sz w:val="14"/>
          <w:szCs w:val="14"/>
        </w:rPr>
        <w:footnoteRef/>
      </w:r>
      <w:r w:rsidRPr="00FB02D8">
        <w:rPr>
          <w:rFonts w:ascii="Nunito Sans" w:hAnsi="Nunito Sans" w:cs="Arial"/>
          <w:sz w:val="14"/>
          <w:szCs w:val="14"/>
        </w:rPr>
        <w:t xml:space="preserve"> La Nota técnica se encuentra disponible en el siguiente enlace:</w:t>
      </w:r>
      <w:r w:rsidR="003178F5" w:rsidRPr="00FB02D8">
        <w:rPr>
          <w:rFonts w:ascii="Nunito Sans" w:hAnsi="Nunito Sans"/>
        </w:rPr>
        <w:t xml:space="preserve"> </w:t>
      </w:r>
      <w:r w:rsidR="003178F5" w:rsidRPr="00FB02D8">
        <w:rPr>
          <w:rFonts w:ascii="Nunito Sans" w:hAnsi="Nunito Sans" w:cs="Arial"/>
          <w:sz w:val="14"/>
          <w:szCs w:val="14"/>
        </w:rPr>
        <w:t>https://www.superfinanciera.gov.co/</w:t>
      </w:r>
      <w:r w:rsidR="00FB02D8" w:rsidRPr="00FB02D8">
        <w:rPr>
          <w:rFonts w:ascii="Nunito Sans" w:hAnsi="Nunito Sans" w:cs="Arial"/>
          <w:sz w:val="14"/>
          <w:szCs w:val="14"/>
        </w:rPr>
        <w:t>loader.php?lServicio=Tools2&amp;lTipo=descargas&amp;lFuncion=descargar&amp;idFile=1069407</w:t>
      </w:r>
    </w:p>
    <w:p w14:paraId="5C2BEEC2" w14:textId="1446D6DE" w:rsidR="007040C0" w:rsidRPr="00915434" w:rsidRDefault="007040C0">
      <w:pPr>
        <w:pStyle w:val="Textonotapie"/>
        <w:rPr>
          <w:rFonts w:ascii="Arial" w:hAnsi="Arial" w:cs="Arial"/>
        </w:rPr>
      </w:pPr>
    </w:p>
  </w:footnote>
  <w:footnote w:id="3">
    <w:p w14:paraId="0EFE33EE" w14:textId="77777777" w:rsidR="00A20884" w:rsidRPr="006E466F" w:rsidRDefault="00A20884" w:rsidP="00A20884">
      <w:pPr>
        <w:pStyle w:val="NormalWeb"/>
        <w:spacing w:before="0" w:after="0"/>
        <w:jc w:val="both"/>
        <w:rPr>
          <w:rFonts w:ascii="Nunito Sans" w:hAnsi="Nunito Sans" w:cs="Arial"/>
          <w:i/>
          <w:sz w:val="14"/>
          <w:szCs w:val="14"/>
        </w:rPr>
      </w:pPr>
      <w:r w:rsidRPr="007B0057">
        <w:rPr>
          <w:rStyle w:val="Refdenotaalpie"/>
          <w:rFonts w:ascii="Nunito Sans" w:hAnsi="Nunito Sans" w:cs="Arial"/>
          <w:sz w:val="14"/>
          <w:szCs w:val="14"/>
        </w:rPr>
        <w:footnoteRef/>
      </w:r>
      <w:r w:rsidRPr="007B0057">
        <w:rPr>
          <w:rFonts w:ascii="Nunito Sans" w:hAnsi="Nunito Sans" w:cs="Arial"/>
          <w:sz w:val="14"/>
          <w:szCs w:val="14"/>
        </w:rPr>
        <w:t xml:space="preserve"> </w:t>
      </w:r>
      <w:r w:rsidRPr="006E466F">
        <w:rPr>
          <w:rFonts w:ascii="Nunito Sans" w:hAnsi="Nunito Sans" w:cs="Arial"/>
          <w:sz w:val="14"/>
          <w:szCs w:val="14"/>
        </w:rPr>
        <w:t>Artículo 192 del EOSF</w:t>
      </w:r>
      <w:r w:rsidRPr="006E466F">
        <w:rPr>
          <w:rFonts w:ascii="Nunito Sans" w:hAnsi="Nunito Sans" w:cs="Arial"/>
          <w:b/>
          <w:sz w:val="14"/>
          <w:szCs w:val="14"/>
        </w:rPr>
        <w:t xml:space="preserve"> </w:t>
      </w:r>
      <w:r w:rsidRPr="006E466F">
        <w:rPr>
          <w:rFonts w:ascii="Nunito Sans" w:hAnsi="Nunito Sans" w:cs="Arial"/>
          <w:i/>
          <w:sz w:val="14"/>
          <w:szCs w:val="14"/>
        </w:rPr>
        <w:t>“Para transitar por el territorio nacional todo vehículo automotor debe estar amparado por un seguro obligatorio vigente que cubra los daños corporales que se causen a las personas en accidentes de tránsito. Quedan comprendidos dentro de lo previsto por este numeral los automotores extranjeros en tránsito por el territorio nacional. Las entidades aseguradoras a que se refiere el artículo 196 numeral 1 del presente Estatuto estarán obligadas a otorgar este seguro.</w:t>
      </w:r>
    </w:p>
  </w:footnote>
  <w:footnote w:id="4">
    <w:p w14:paraId="491AE875" w14:textId="77777777" w:rsidR="00A20884" w:rsidRPr="003210BB" w:rsidRDefault="00A20884" w:rsidP="00A20884">
      <w:pPr>
        <w:pStyle w:val="Textonotapie"/>
        <w:jc w:val="both"/>
        <w:rPr>
          <w:rFonts w:ascii="Arial" w:hAnsi="Arial" w:cs="Arial"/>
          <w:sz w:val="14"/>
          <w:szCs w:val="14"/>
        </w:rPr>
      </w:pPr>
      <w:r w:rsidRPr="006E466F">
        <w:rPr>
          <w:rStyle w:val="Refdenotaalpie"/>
          <w:rFonts w:ascii="Nunito Sans" w:hAnsi="Nunito Sans" w:cs="Arial"/>
          <w:sz w:val="14"/>
          <w:szCs w:val="14"/>
        </w:rPr>
        <w:footnoteRef/>
      </w:r>
      <w:r w:rsidRPr="006E466F">
        <w:rPr>
          <w:rFonts w:ascii="Nunito Sans" w:hAnsi="Nunito Sans" w:cs="Arial"/>
          <w:sz w:val="14"/>
          <w:szCs w:val="14"/>
        </w:rPr>
        <w:t xml:space="preserve"> Para el caso del SOAT, de acuerdo con el Decreto 3990 de 2007, es un</w:t>
      </w:r>
      <w:r w:rsidRPr="006E466F">
        <w:rPr>
          <w:rFonts w:ascii="Nunito Sans" w:hAnsi="Nunito Sans" w:cs="Arial"/>
          <w:i/>
          <w:sz w:val="14"/>
          <w:szCs w:val="14"/>
        </w:rPr>
        <w:t xml:space="preserve"> “suceso ocasionado o en el que haya intervenido al menos un vehículo automotor en movimiento, en una vía pública o privada con acceso al público, destinada al tránsito de vehículos, personas y/o animales, y </w:t>
      </w:r>
      <w:proofErr w:type="gramStart"/>
      <w:r w:rsidRPr="006E466F">
        <w:rPr>
          <w:rFonts w:ascii="Nunito Sans" w:hAnsi="Nunito Sans" w:cs="Arial"/>
          <w:i/>
          <w:sz w:val="14"/>
          <w:szCs w:val="14"/>
        </w:rPr>
        <w:t>que</w:t>
      </w:r>
      <w:proofErr w:type="gramEnd"/>
      <w:r w:rsidRPr="006E466F">
        <w:rPr>
          <w:rFonts w:ascii="Nunito Sans" w:hAnsi="Nunito Sans" w:cs="Arial"/>
          <w:i/>
          <w:sz w:val="14"/>
          <w:szCs w:val="14"/>
        </w:rPr>
        <w:t xml:space="preserve"> como consecuencia </w:t>
      </w:r>
      <w:r w:rsidRPr="007B0057">
        <w:rPr>
          <w:rFonts w:ascii="Nunito Sans" w:hAnsi="Nunito Sans" w:cs="Arial"/>
          <w:i/>
          <w:sz w:val="14"/>
          <w:szCs w:val="14"/>
        </w:rPr>
        <w:t>de su circulación o tránsito, cause daño en la integridad física de las personas”.</w:t>
      </w:r>
    </w:p>
  </w:footnote>
  <w:footnote w:id="5">
    <w:p w14:paraId="2854B6C8" w14:textId="24DBBB62" w:rsidR="00A20884" w:rsidRPr="00112029" w:rsidRDefault="00A20884" w:rsidP="00A20884">
      <w:pPr>
        <w:pStyle w:val="Textonotapie"/>
        <w:jc w:val="both"/>
        <w:rPr>
          <w:rFonts w:ascii="Nunito Sans" w:hAnsi="Nunito Sans" w:cs="Arial"/>
          <w:sz w:val="14"/>
          <w:szCs w:val="14"/>
        </w:rPr>
      </w:pPr>
      <w:r w:rsidRPr="00112029">
        <w:rPr>
          <w:rStyle w:val="Refdenotaalpie"/>
          <w:rFonts w:ascii="Nunito Sans" w:hAnsi="Nunito Sans" w:cs="Arial"/>
          <w:sz w:val="14"/>
          <w:szCs w:val="14"/>
        </w:rPr>
        <w:footnoteRef/>
      </w:r>
      <w:r w:rsidRPr="00112029">
        <w:rPr>
          <w:rFonts w:ascii="Nunito Sans" w:hAnsi="Nunito Sans" w:cs="Arial"/>
          <w:sz w:val="14"/>
          <w:szCs w:val="14"/>
        </w:rPr>
        <w:t xml:space="preserve"> El estudio contempla los datos hasta el 30 de septiembre de 202</w:t>
      </w:r>
      <w:r w:rsidR="005F7349" w:rsidRPr="00112029">
        <w:rPr>
          <w:rFonts w:ascii="Nunito Sans" w:hAnsi="Nunito Sans" w:cs="Arial"/>
          <w:sz w:val="14"/>
          <w:szCs w:val="14"/>
        </w:rPr>
        <w:t>4</w:t>
      </w:r>
      <w:r w:rsidRPr="00112029">
        <w:rPr>
          <w:rFonts w:ascii="Nunito Sans" w:hAnsi="Nunito Sans" w:cs="Arial"/>
          <w:sz w:val="14"/>
          <w:szCs w:val="14"/>
        </w:rPr>
        <w:t>, dado que es la información más reciente y verificada con la que se cuenta en el momento de las estimaciones. Se requiere una muestra histórica para poder realizar estimaciones del último trimestre para las variables relevantes del estudio (exposición, prima devengada, número y monto de siniestros pagados), así como los valores de los siniestros pendientes de pago para cada año de ocurrencia y categoría de vehículo o tipo de vehículo.</w:t>
      </w:r>
    </w:p>
  </w:footnote>
  <w:footnote w:id="6">
    <w:p w14:paraId="54F4EE2C" w14:textId="35B67F01" w:rsidR="00A20884" w:rsidRPr="00112029" w:rsidRDefault="00A20884" w:rsidP="00A20884">
      <w:pPr>
        <w:pStyle w:val="Textonotapie"/>
        <w:jc w:val="both"/>
        <w:rPr>
          <w:rFonts w:ascii="Nunito Sans" w:hAnsi="Nunito Sans" w:cs="Arial"/>
          <w:sz w:val="14"/>
          <w:szCs w:val="14"/>
          <w:lang w:val="es-ES"/>
        </w:rPr>
      </w:pPr>
      <w:r w:rsidRPr="00112029">
        <w:rPr>
          <w:rStyle w:val="Refdenotaalpie"/>
          <w:rFonts w:ascii="Nunito Sans" w:hAnsi="Nunito Sans" w:cs="Arial"/>
          <w:sz w:val="14"/>
          <w:szCs w:val="14"/>
        </w:rPr>
        <w:footnoteRef/>
      </w:r>
      <w:r w:rsidRPr="00112029">
        <w:rPr>
          <w:rFonts w:ascii="Nunito Sans" w:hAnsi="Nunito Sans" w:cs="Arial"/>
          <w:sz w:val="14"/>
          <w:szCs w:val="14"/>
        </w:rPr>
        <w:t xml:space="preserve"> Nota técnica </w:t>
      </w:r>
      <w:r w:rsidR="00385443" w:rsidRPr="00112029">
        <w:rPr>
          <w:rFonts w:ascii="Nunito Sans" w:hAnsi="Nunito Sans" w:cs="Arial"/>
          <w:sz w:val="14"/>
          <w:szCs w:val="14"/>
        </w:rPr>
        <w:t xml:space="preserve">del SOAT </w:t>
      </w:r>
      <w:r w:rsidR="00112029" w:rsidRPr="00112029">
        <w:rPr>
          <w:rFonts w:ascii="Nunito Sans" w:hAnsi="Nunito Sans" w:cs="Arial"/>
          <w:sz w:val="14"/>
          <w:szCs w:val="14"/>
        </w:rPr>
        <w:t>8</w:t>
      </w:r>
      <w:r w:rsidRPr="00112029">
        <w:rPr>
          <w:rFonts w:ascii="Nunito Sans" w:hAnsi="Nunito Sans" w:cs="Arial"/>
          <w:sz w:val="14"/>
          <w:szCs w:val="14"/>
        </w:rPr>
        <w:t>.0</w:t>
      </w:r>
      <w:r w:rsidR="009B750B" w:rsidRPr="00112029">
        <w:rPr>
          <w:rFonts w:ascii="Nunito Sans" w:hAnsi="Nunito Sans" w:cs="Arial"/>
          <w:sz w:val="14"/>
          <w:szCs w:val="14"/>
        </w:rPr>
        <w:t xml:space="preserve"> aplicable a las tarifas que regirán en 202</w:t>
      </w:r>
      <w:r w:rsidR="0041760E" w:rsidRPr="00112029">
        <w:rPr>
          <w:rFonts w:ascii="Nunito Sans" w:hAnsi="Nunito Sans" w:cs="Arial"/>
          <w:sz w:val="14"/>
          <w:szCs w:val="14"/>
        </w:rPr>
        <w:t>5</w:t>
      </w:r>
      <w:r w:rsidRPr="00112029">
        <w:rPr>
          <w:rFonts w:ascii="Nunito Sans" w:hAnsi="Nunito Sans" w:cs="Arial"/>
          <w:sz w:val="14"/>
          <w:szCs w:val="14"/>
        </w:rPr>
        <w:t>. Esta nota es publicada en la página web de la SFC.</w:t>
      </w:r>
    </w:p>
  </w:footnote>
  <w:footnote w:id="7">
    <w:p w14:paraId="5361EDD1" w14:textId="73D5C40D" w:rsidR="00A20884" w:rsidRPr="00112029" w:rsidRDefault="00A20884" w:rsidP="00A20884">
      <w:pPr>
        <w:pStyle w:val="Textonotapie"/>
        <w:jc w:val="both"/>
        <w:rPr>
          <w:rFonts w:ascii="Nunito Sans" w:hAnsi="Nunito Sans" w:cs="Arial"/>
          <w:sz w:val="14"/>
          <w:szCs w:val="14"/>
        </w:rPr>
      </w:pPr>
      <w:r w:rsidRPr="00112029">
        <w:rPr>
          <w:rStyle w:val="Refdenotaalpie"/>
          <w:rFonts w:ascii="Nunito Sans" w:hAnsi="Nunito Sans" w:cs="Arial"/>
          <w:sz w:val="14"/>
          <w:szCs w:val="14"/>
        </w:rPr>
        <w:footnoteRef/>
      </w:r>
      <w:r w:rsidRPr="00112029">
        <w:rPr>
          <w:rFonts w:ascii="Nunito Sans" w:hAnsi="Nunito Sans" w:cs="Arial"/>
          <w:sz w:val="14"/>
          <w:szCs w:val="14"/>
        </w:rPr>
        <w:t xml:space="preserve"> La metodología aquí descrita es aplicable a 36 categorías para que las que se tiene información histórica. En el caso de la categoría 150 (motocarros de 5 pasajeros), esta fue incluida en el año </w:t>
      </w:r>
      <w:r w:rsidR="00307B3A" w:rsidRPr="00112029">
        <w:rPr>
          <w:rFonts w:ascii="Nunito Sans" w:hAnsi="Nunito Sans" w:cs="Arial"/>
          <w:sz w:val="14"/>
          <w:szCs w:val="14"/>
        </w:rPr>
        <w:t xml:space="preserve">2022 </w:t>
      </w:r>
      <w:r w:rsidRPr="00112029">
        <w:rPr>
          <w:rFonts w:ascii="Nunito Sans" w:hAnsi="Nunito Sans" w:cs="Arial"/>
          <w:sz w:val="14"/>
          <w:szCs w:val="14"/>
        </w:rPr>
        <w:t xml:space="preserve">tomando como referencia el valor aplicable a la categoría 140 (motocarros, </w:t>
      </w:r>
      <w:proofErr w:type="spellStart"/>
      <w:r w:rsidRPr="00112029">
        <w:rPr>
          <w:rFonts w:ascii="Nunito Sans" w:hAnsi="Nunito Sans" w:cs="Arial"/>
          <w:sz w:val="14"/>
          <w:szCs w:val="14"/>
        </w:rPr>
        <w:t>tricimoto</w:t>
      </w:r>
      <w:proofErr w:type="spellEnd"/>
      <w:r w:rsidRPr="00112029">
        <w:rPr>
          <w:rFonts w:ascii="Nunito Sans" w:hAnsi="Nunito Sans" w:cs="Arial"/>
          <w:sz w:val="14"/>
          <w:szCs w:val="14"/>
        </w:rPr>
        <w:t xml:space="preserve"> y cuadriciclos). </w:t>
      </w:r>
    </w:p>
  </w:footnote>
  <w:footnote w:id="8">
    <w:p w14:paraId="6EED50FA" w14:textId="77777777" w:rsidR="00A20884" w:rsidRPr="00112029" w:rsidRDefault="00A20884" w:rsidP="00A20884">
      <w:pPr>
        <w:pStyle w:val="Textonotapie"/>
        <w:jc w:val="both"/>
        <w:rPr>
          <w:rFonts w:ascii="Nunito Sans" w:hAnsi="Nunito Sans" w:cs="Arial"/>
          <w:sz w:val="14"/>
          <w:szCs w:val="14"/>
        </w:rPr>
      </w:pPr>
      <w:r w:rsidRPr="00112029">
        <w:rPr>
          <w:rStyle w:val="Refdenotaalpie"/>
          <w:rFonts w:ascii="Nunito Sans" w:hAnsi="Nunito Sans" w:cs="Arial"/>
          <w:sz w:val="14"/>
          <w:szCs w:val="14"/>
        </w:rPr>
        <w:footnoteRef/>
      </w:r>
      <w:r w:rsidRPr="00112029">
        <w:rPr>
          <w:rFonts w:ascii="Nunito Sans" w:hAnsi="Nunito Sans" w:cs="Arial"/>
          <w:sz w:val="14"/>
          <w:szCs w:val="14"/>
        </w:rPr>
        <w:t xml:space="preserve"> Circular Externa 029 de 2014.</w:t>
      </w:r>
    </w:p>
  </w:footnote>
  <w:footnote w:id="9">
    <w:p w14:paraId="21486FCC" w14:textId="7BEFCD69" w:rsidR="00A20884" w:rsidRPr="006E466F" w:rsidRDefault="00A20884" w:rsidP="00A20884">
      <w:pPr>
        <w:pStyle w:val="Textonotapie"/>
        <w:jc w:val="both"/>
        <w:rPr>
          <w:rFonts w:ascii="Nunito Sans" w:hAnsi="Nunito Sans" w:cs="Arial"/>
          <w:sz w:val="14"/>
          <w:szCs w:val="14"/>
        </w:rPr>
      </w:pPr>
      <w:r w:rsidRPr="00261E6E">
        <w:rPr>
          <w:rStyle w:val="Refdenotaalpie"/>
          <w:rFonts w:ascii="Nunito Sans" w:hAnsi="Nunito Sans" w:cs="Arial"/>
          <w:sz w:val="14"/>
          <w:szCs w:val="14"/>
        </w:rPr>
        <w:footnoteRef/>
      </w:r>
      <w:r w:rsidRPr="00261E6E">
        <w:rPr>
          <w:rFonts w:ascii="Nunito Sans" w:hAnsi="Nunito Sans" w:cs="Arial"/>
          <w:sz w:val="14"/>
          <w:szCs w:val="14"/>
        </w:rPr>
        <w:t xml:space="preserve"> Las motos contemplan las categorías </w:t>
      </w:r>
      <w:r w:rsidR="00186878" w:rsidRPr="00261E6E">
        <w:rPr>
          <w:rFonts w:ascii="Nunito Sans" w:hAnsi="Nunito Sans" w:cs="Arial"/>
          <w:sz w:val="14"/>
          <w:szCs w:val="14"/>
        </w:rPr>
        <w:t xml:space="preserve">100, </w:t>
      </w:r>
      <w:r w:rsidRPr="00261E6E">
        <w:rPr>
          <w:rFonts w:ascii="Nunito Sans" w:hAnsi="Nunito Sans" w:cs="Arial"/>
          <w:sz w:val="14"/>
          <w:szCs w:val="14"/>
        </w:rPr>
        <w:t>110, 120, 130, 140 y 150. Los autos contemplan las categorías: 211, 212, 221, 222, 231, 232, 211, 212, 221, 222, 231, 232, 511, 512, 521, 522, 531, 532, 611, 612, 621 y 622 y todas las categorías que no se hayan mencionado anteriormente corresponden al tipo de vehículo resto.</w:t>
      </w:r>
    </w:p>
  </w:footnote>
  <w:footnote w:id="10">
    <w:p w14:paraId="72F5AB04" w14:textId="72A6622F" w:rsidR="00A20884" w:rsidRPr="006E466F" w:rsidRDefault="00A20884" w:rsidP="00A20884">
      <w:pPr>
        <w:pStyle w:val="Textonotapie"/>
        <w:rPr>
          <w:rFonts w:ascii="Nunito Sans" w:hAnsi="Nunito Sans" w:cs="Arial"/>
          <w:sz w:val="14"/>
          <w:szCs w:val="14"/>
        </w:rPr>
      </w:pPr>
      <w:r w:rsidRPr="006E466F">
        <w:rPr>
          <w:rStyle w:val="Refdenotaalpie"/>
          <w:rFonts w:ascii="Nunito Sans" w:hAnsi="Nunito Sans" w:cs="Arial"/>
          <w:sz w:val="14"/>
          <w:szCs w:val="14"/>
        </w:rPr>
        <w:footnoteRef/>
      </w:r>
      <w:r w:rsidRPr="006E466F">
        <w:rPr>
          <w:rFonts w:ascii="Nunito Sans" w:hAnsi="Nunito Sans" w:cs="Arial"/>
          <w:sz w:val="14"/>
          <w:szCs w:val="14"/>
          <w:lang w:val="en-AU"/>
        </w:rPr>
        <w:t xml:space="preserve"> </w:t>
      </w:r>
      <w:r w:rsidRPr="006E466F">
        <w:rPr>
          <w:rFonts w:ascii="Nunito Sans" w:hAnsi="Nunito Sans"/>
          <w:sz w:val="14"/>
          <w:szCs w:val="14"/>
          <w:lang w:val="en-AU"/>
        </w:rPr>
        <w:t>Ripley, B. D. (1996)</w:t>
      </w:r>
      <w:ins w:id="23" w:author="Subdirección de Investigación y Análisis" w:date="2024-12-17T12:46:00Z" w16du:dateUtc="2024-12-17T17:46:00Z">
        <w:r w:rsidR="006B7295">
          <w:rPr>
            <w:rFonts w:ascii="Nunito Sans" w:hAnsi="Nunito Sans"/>
            <w:sz w:val="14"/>
            <w:szCs w:val="14"/>
            <w:lang w:val="en-AU"/>
          </w:rPr>
          <w:t xml:space="preserve"> </w:t>
        </w:r>
      </w:ins>
      <w:del w:id="24" w:author="Subdirección de Investigación y Análisis" w:date="2024-12-17T12:46:00Z" w16du:dateUtc="2024-12-17T17:46:00Z">
        <w:r w:rsidRPr="006E466F">
          <w:rPr>
            <w:rFonts w:ascii="Nunito Sans" w:hAnsi="Nunito Sans"/>
            <w:sz w:val="14"/>
            <w:szCs w:val="14"/>
            <w:lang w:val="en-AU"/>
          </w:rPr>
          <w:delText> </w:delText>
        </w:r>
      </w:del>
      <w:r w:rsidRPr="006E466F">
        <w:rPr>
          <w:rFonts w:ascii="Nunito Sans" w:hAnsi="Nunito Sans"/>
          <w:i/>
          <w:sz w:val="14"/>
          <w:szCs w:val="14"/>
          <w:lang w:val="en-AU"/>
        </w:rPr>
        <w:t>Pattern Recognition and Neural Networks.</w:t>
      </w:r>
      <w:ins w:id="25" w:author="Subdirección de Investigación y Análisis" w:date="2024-12-17T12:47:00Z" w16du:dateUtc="2024-12-17T17:47:00Z">
        <w:r w:rsidR="006B7295">
          <w:rPr>
            <w:rFonts w:ascii="Nunito Sans" w:hAnsi="Nunito Sans"/>
            <w:sz w:val="14"/>
            <w:szCs w:val="14"/>
            <w:lang w:val="en-AU"/>
          </w:rPr>
          <w:t xml:space="preserve"> </w:t>
        </w:r>
      </w:ins>
      <w:del w:id="26" w:author="Subdirección de Investigación y Análisis" w:date="2024-12-17T12:46:00Z" w16du:dateUtc="2024-12-17T17:46:00Z">
        <w:r w:rsidRPr="006E466F">
          <w:rPr>
            <w:rFonts w:ascii="Nunito Sans" w:hAnsi="Nunito Sans"/>
            <w:sz w:val="14"/>
            <w:szCs w:val="14"/>
            <w:lang w:val="en-AU"/>
          </w:rPr>
          <w:delText> </w:delText>
        </w:r>
      </w:del>
      <w:r w:rsidRPr="006E466F">
        <w:rPr>
          <w:rFonts w:ascii="Nunito Sans" w:hAnsi="Nunito Sans"/>
          <w:sz w:val="14"/>
          <w:szCs w:val="14"/>
        </w:rPr>
        <w:t>Cambridge.</w:t>
      </w:r>
    </w:p>
  </w:footnote>
  <w:footnote w:id="11">
    <w:p w14:paraId="55AEA459" w14:textId="580BDEA6" w:rsidR="00A20884" w:rsidRPr="006E466F" w:rsidRDefault="00A20884" w:rsidP="00A20884">
      <w:pPr>
        <w:pStyle w:val="Textonotapie"/>
        <w:jc w:val="both"/>
        <w:rPr>
          <w:rFonts w:ascii="Nunito Sans" w:hAnsi="Nunito Sans" w:cs="Arial"/>
          <w:sz w:val="14"/>
          <w:szCs w:val="14"/>
        </w:rPr>
      </w:pPr>
      <w:r w:rsidRPr="006E466F">
        <w:rPr>
          <w:rStyle w:val="Refdenotaalpie"/>
          <w:rFonts w:ascii="Nunito Sans" w:hAnsi="Nunito Sans" w:cs="Arial"/>
          <w:sz w:val="14"/>
          <w:szCs w:val="14"/>
        </w:rPr>
        <w:footnoteRef/>
      </w:r>
      <w:r w:rsidRPr="006E466F">
        <w:rPr>
          <w:rFonts w:ascii="Nunito Sans" w:hAnsi="Nunito Sans" w:cs="Arial"/>
          <w:sz w:val="14"/>
          <w:szCs w:val="14"/>
        </w:rPr>
        <w:t xml:space="preserve"> La metodología aquí descrita es aplicable a 36 categorías para las que se tiene información histórica. En el caso de la categoría 150 (motocarros de 5 pasajeros), esta fue incluida en el año </w:t>
      </w:r>
      <w:r w:rsidR="004552FF" w:rsidRPr="006E466F">
        <w:rPr>
          <w:rFonts w:ascii="Nunito Sans" w:hAnsi="Nunito Sans" w:cs="Arial"/>
          <w:sz w:val="14"/>
          <w:szCs w:val="14"/>
        </w:rPr>
        <w:t xml:space="preserve">2022 </w:t>
      </w:r>
      <w:r w:rsidRPr="006E466F">
        <w:rPr>
          <w:rFonts w:ascii="Nunito Sans" w:hAnsi="Nunito Sans" w:cs="Arial"/>
          <w:sz w:val="14"/>
          <w:szCs w:val="14"/>
        </w:rPr>
        <w:t xml:space="preserve">tomando como referencia el valor aplicable a la categoría 140 (motocarros, </w:t>
      </w:r>
      <w:proofErr w:type="spellStart"/>
      <w:r w:rsidRPr="006E466F">
        <w:rPr>
          <w:rFonts w:ascii="Nunito Sans" w:hAnsi="Nunito Sans" w:cs="Arial"/>
          <w:sz w:val="14"/>
          <w:szCs w:val="14"/>
        </w:rPr>
        <w:t>tricimoto</w:t>
      </w:r>
      <w:proofErr w:type="spellEnd"/>
      <w:r w:rsidRPr="006E466F">
        <w:rPr>
          <w:rFonts w:ascii="Nunito Sans" w:hAnsi="Nunito Sans" w:cs="Arial"/>
          <w:sz w:val="14"/>
          <w:szCs w:val="14"/>
        </w:rPr>
        <w:t xml:space="preserve"> y cuadriciclos). </w:t>
      </w:r>
    </w:p>
  </w:footnote>
  <w:footnote w:id="12">
    <w:p w14:paraId="27E3D9C1" w14:textId="77777777" w:rsidR="00A20884" w:rsidRPr="003B1DB9" w:rsidRDefault="00A20884" w:rsidP="00A20884">
      <w:pPr>
        <w:pStyle w:val="Textonotapie"/>
      </w:pPr>
      <w:r w:rsidRPr="006E466F">
        <w:rPr>
          <w:rStyle w:val="Refdenotaalpie"/>
          <w:rFonts w:ascii="Nunito Sans" w:hAnsi="Nunito Sans"/>
        </w:rPr>
        <w:footnoteRef/>
      </w:r>
      <w:r w:rsidRPr="006E466F">
        <w:rPr>
          <w:rFonts w:ascii="Nunito Sans" w:hAnsi="Nunito Sans" w:cs="Arial"/>
          <w:sz w:val="14"/>
          <w:szCs w:val="14"/>
        </w:rPr>
        <w:t xml:space="preserve"> El </w:t>
      </w:r>
      <w:proofErr w:type="spellStart"/>
      <w:r w:rsidRPr="006E466F">
        <w:rPr>
          <w:rFonts w:ascii="Nunito Sans" w:hAnsi="Nunito Sans" w:cs="Arial"/>
          <w:sz w:val="14"/>
          <w:szCs w:val="14"/>
        </w:rPr>
        <w:t>ultimate</w:t>
      </w:r>
      <w:proofErr w:type="spellEnd"/>
      <w:r w:rsidRPr="006E466F">
        <w:rPr>
          <w:rFonts w:ascii="Nunito Sans" w:hAnsi="Nunito Sans" w:cs="Arial"/>
          <w:sz w:val="14"/>
          <w:szCs w:val="14"/>
        </w:rPr>
        <w:t xml:space="preserve"> es el valor final que se espera para cada año de ocurrencia.</w:t>
      </w:r>
    </w:p>
  </w:footnote>
  <w:footnote w:id="13">
    <w:p w14:paraId="25F634D1" w14:textId="7D9F2145" w:rsidR="003F1335" w:rsidRPr="00FC1D85" w:rsidRDefault="003F1335" w:rsidP="00597F3C">
      <w:pPr>
        <w:pStyle w:val="Textonotapie"/>
        <w:jc w:val="both"/>
        <w:rPr>
          <w:rFonts w:ascii="Nunito Sans" w:hAnsi="Nunito Sans"/>
          <w:sz w:val="14"/>
          <w:szCs w:val="14"/>
          <w:lang w:val="es-MX"/>
        </w:rPr>
      </w:pPr>
      <w:r w:rsidRPr="00FC1D85">
        <w:rPr>
          <w:rStyle w:val="Refdenotaalpie"/>
          <w:rFonts w:ascii="Nunito Sans" w:hAnsi="Nunito Sans"/>
          <w:sz w:val="14"/>
          <w:szCs w:val="14"/>
        </w:rPr>
        <w:footnoteRef/>
      </w:r>
      <w:r w:rsidRPr="00FC1D85">
        <w:rPr>
          <w:rFonts w:ascii="Nunito Sans" w:hAnsi="Nunito Sans"/>
          <w:sz w:val="14"/>
          <w:szCs w:val="14"/>
        </w:rPr>
        <w:t xml:space="preserve"> </w:t>
      </w:r>
      <w:r w:rsidR="00FC1D85" w:rsidRPr="00FC1D85">
        <w:rPr>
          <w:rFonts w:ascii="Nunito Sans" w:hAnsi="Nunito Sans"/>
          <w:sz w:val="14"/>
          <w:szCs w:val="14"/>
          <w:lang w:val="es-MX"/>
        </w:rPr>
        <w:t>De acuerdo con</w:t>
      </w:r>
      <w:r w:rsidR="00E959AC" w:rsidRPr="00FC1D85">
        <w:rPr>
          <w:rFonts w:ascii="Nunito Sans" w:hAnsi="Nunito Sans"/>
          <w:sz w:val="14"/>
          <w:szCs w:val="14"/>
          <w:lang w:val="es-MX"/>
        </w:rPr>
        <w:t xml:space="preserve"> la metodología establecida en la nota técnica 8.0 </w:t>
      </w:r>
      <w:r w:rsidR="00484343" w:rsidRPr="00FC1D85">
        <w:rPr>
          <w:rFonts w:ascii="Nunito Sans" w:hAnsi="Nunito Sans"/>
          <w:sz w:val="14"/>
          <w:szCs w:val="14"/>
          <w:lang w:val="es-MX"/>
        </w:rPr>
        <w:t xml:space="preserve">y dado que </w:t>
      </w:r>
      <w:r w:rsidR="00E959AC" w:rsidRPr="00FC1D85">
        <w:rPr>
          <w:rFonts w:ascii="Nunito Sans" w:hAnsi="Nunito Sans"/>
          <w:sz w:val="14"/>
          <w:szCs w:val="14"/>
          <w:lang w:val="es-MX"/>
        </w:rPr>
        <w:t xml:space="preserve">para 2024 la siniestralidad </w:t>
      </w:r>
      <w:r w:rsidR="00DE4C71" w:rsidRPr="00FC1D85">
        <w:rPr>
          <w:rFonts w:ascii="Nunito Sans" w:hAnsi="Nunito Sans"/>
          <w:sz w:val="14"/>
          <w:szCs w:val="14"/>
          <w:lang w:val="es-MX"/>
        </w:rPr>
        <w:t>fue inferior a la presentada en los últimos 3 años</w:t>
      </w:r>
      <w:r w:rsidR="00FC1D85" w:rsidRPr="00FC1D85">
        <w:rPr>
          <w:rFonts w:ascii="Nunito Sans" w:hAnsi="Nunito Sans"/>
          <w:sz w:val="14"/>
          <w:szCs w:val="14"/>
          <w:lang w:val="es-MX"/>
        </w:rPr>
        <w:t xml:space="preserve"> se aplica el 5%.</w:t>
      </w:r>
    </w:p>
  </w:footnote>
  <w:footnote w:id="14">
    <w:p w14:paraId="6B257868" w14:textId="62D2E006" w:rsidR="00A20884" w:rsidRPr="00FC1D85" w:rsidRDefault="00A20884" w:rsidP="00A20884">
      <w:pPr>
        <w:pStyle w:val="Textonotapie"/>
        <w:jc w:val="both"/>
        <w:rPr>
          <w:rFonts w:ascii="Nunito Sans" w:hAnsi="Nunito Sans" w:cs="Arial"/>
          <w:sz w:val="14"/>
          <w:szCs w:val="14"/>
        </w:rPr>
      </w:pPr>
      <w:r w:rsidRPr="00FC1D85">
        <w:rPr>
          <w:rStyle w:val="Refdenotaalpie"/>
          <w:rFonts w:ascii="Nunito Sans" w:hAnsi="Nunito Sans" w:cs="Arial"/>
          <w:sz w:val="14"/>
          <w:szCs w:val="14"/>
        </w:rPr>
        <w:footnoteRef/>
      </w:r>
      <w:r w:rsidRPr="00FC1D85">
        <w:rPr>
          <w:rFonts w:ascii="Nunito Sans" w:hAnsi="Nunito Sans" w:cs="Arial"/>
          <w:sz w:val="14"/>
          <w:szCs w:val="14"/>
        </w:rPr>
        <w:t xml:space="preserve"> La IBR es el parámetro utilizado para reconocer la naturaleza de corto plazo de las inversiones de las primas obtenidas producto de la comercialización del SOAT. La tasa</w:t>
      </w:r>
      <w:r w:rsidR="00274CDC" w:rsidRPr="00FC1D85">
        <w:rPr>
          <w:rFonts w:ascii="Nunito Sans" w:hAnsi="Nunito Sans" w:cs="Arial"/>
          <w:sz w:val="14"/>
          <w:szCs w:val="14"/>
        </w:rPr>
        <w:t xml:space="preserve"> calculada</w:t>
      </w:r>
      <w:r w:rsidRPr="00FC1D85">
        <w:rPr>
          <w:rFonts w:ascii="Nunito Sans" w:hAnsi="Nunito Sans" w:cs="Arial"/>
          <w:sz w:val="14"/>
          <w:szCs w:val="14"/>
        </w:rPr>
        <w:t xml:space="preserve"> es </w:t>
      </w:r>
      <w:r w:rsidR="00DA5EEC" w:rsidRPr="00FC1D85">
        <w:rPr>
          <w:rFonts w:ascii="Nunito Sans" w:hAnsi="Nunito Sans" w:cs="Arial"/>
          <w:sz w:val="14"/>
          <w:szCs w:val="14"/>
        </w:rPr>
        <w:t>9.48</w:t>
      </w:r>
      <w:r w:rsidRPr="00FC1D85">
        <w:rPr>
          <w:rFonts w:ascii="Nunito Sans" w:hAnsi="Nunito Sans" w:cs="Arial"/>
          <w:sz w:val="14"/>
          <w:szCs w:val="14"/>
        </w:rPr>
        <w:t>% con corte a</w:t>
      </w:r>
      <w:r w:rsidR="004552FF" w:rsidRPr="00FC1D85">
        <w:rPr>
          <w:rFonts w:ascii="Nunito Sans" w:hAnsi="Nunito Sans" w:cs="Arial"/>
          <w:sz w:val="14"/>
          <w:szCs w:val="14"/>
        </w:rPr>
        <w:t xml:space="preserve">l </w:t>
      </w:r>
      <w:r w:rsidR="00274CDC" w:rsidRPr="00FC1D85">
        <w:rPr>
          <w:rFonts w:ascii="Nunito Sans" w:hAnsi="Nunito Sans" w:cs="Arial"/>
          <w:sz w:val="14"/>
          <w:szCs w:val="14"/>
        </w:rPr>
        <w:t>2</w:t>
      </w:r>
      <w:r w:rsidR="004552FF" w:rsidRPr="00FC1D85">
        <w:rPr>
          <w:rFonts w:ascii="Nunito Sans" w:hAnsi="Nunito Sans" w:cs="Arial"/>
          <w:sz w:val="14"/>
          <w:szCs w:val="14"/>
        </w:rPr>
        <w:t>5 de</w:t>
      </w:r>
      <w:r w:rsidRPr="00FC1D85">
        <w:rPr>
          <w:rFonts w:ascii="Nunito Sans" w:hAnsi="Nunito Sans" w:cs="Arial"/>
          <w:sz w:val="14"/>
          <w:szCs w:val="14"/>
        </w:rPr>
        <w:t xml:space="preserve"> </w:t>
      </w:r>
      <w:r w:rsidR="00274CDC" w:rsidRPr="00FC1D85">
        <w:rPr>
          <w:rFonts w:ascii="Nunito Sans" w:hAnsi="Nunito Sans" w:cs="Arial"/>
          <w:sz w:val="14"/>
          <w:szCs w:val="14"/>
        </w:rPr>
        <w:t>noviembre</w:t>
      </w:r>
      <w:r w:rsidRPr="00FC1D85">
        <w:rPr>
          <w:rFonts w:ascii="Nunito Sans" w:hAnsi="Nunito Sans" w:cs="Arial"/>
          <w:sz w:val="14"/>
          <w:szCs w:val="14"/>
        </w:rPr>
        <w:t xml:space="preserve"> de 202</w:t>
      </w:r>
      <w:r w:rsidR="00274CDC" w:rsidRPr="00FC1D85">
        <w:rPr>
          <w:rFonts w:ascii="Nunito Sans" w:hAnsi="Nunito Sans" w:cs="Arial"/>
          <w:sz w:val="14"/>
          <w:szCs w:val="14"/>
        </w:rPr>
        <w:t>4</w:t>
      </w:r>
      <w:r w:rsidRPr="00FC1D85">
        <w:rPr>
          <w:rFonts w:ascii="Nunito Sans" w:hAnsi="Nunito Sans" w:cs="Arial"/>
          <w:sz w:val="14"/>
          <w:szCs w:val="14"/>
        </w:rPr>
        <w:t>.</w:t>
      </w:r>
    </w:p>
  </w:footnote>
  <w:footnote w:id="15">
    <w:p w14:paraId="35DCA867" w14:textId="77777777" w:rsidR="00720FAD" w:rsidRPr="00FC1D85" w:rsidRDefault="00720FAD" w:rsidP="00720FAD">
      <w:pPr>
        <w:pStyle w:val="Textonotapie"/>
        <w:jc w:val="both"/>
        <w:rPr>
          <w:rFonts w:ascii="Nunito Sans" w:hAnsi="Nunito Sans" w:cs="Arial"/>
          <w:sz w:val="14"/>
          <w:szCs w:val="14"/>
        </w:rPr>
      </w:pPr>
      <w:r w:rsidRPr="00FC1D85">
        <w:rPr>
          <w:rStyle w:val="Refdenotaalpie"/>
          <w:rFonts w:ascii="Nunito Sans" w:hAnsi="Nunito Sans" w:cs="Arial"/>
          <w:sz w:val="14"/>
          <w:szCs w:val="14"/>
        </w:rPr>
        <w:footnoteRef/>
      </w:r>
      <w:r w:rsidRPr="00FC1D85">
        <w:rPr>
          <w:rFonts w:ascii="Nunito Sans" w:hAnsi="Nunito Sans" w:cs="Arial"/>
          <w:sz w:val="14"/>
          <w:szCs w:val="14"/>
        </w:rPr>
        <w:t xml:space="preserve"> </w:t>
      </w:r>
      <w:r w:rsidRPr="00FC1D85">
        <w:rPr>
          <w:rStyle w:val="normaltextrun"/>
          <w:rFonts w:ascii="Nunito Sans" w:hAnsi="Nunito Sans" w:cs="Arial"/>
          <w:color w:val="000000"/>
          <w:sz w:val="14"/>
          <w:szCs w:val="14"/>
          <w:lang w:val="es-ES"/>
        </w:rPr>
        <w:t>Artículo 2.6.4.2.1.13 del Decreto 780 de 2016, Resolución 2709 de 2022.</w:t>
      </w:r>
      <w:r w:rsidRPr="00FC1D85">
        <w:rPr>
          <w:rStyle w:val="eop"/>
          <w:rFonts w:ascii="Nunito Sans" w:hAnsi="Nunito Sans" w:cs="Arial"/>
          <w:color w:val="000000"/>
          <w:sz w:val="14"/>
          <w:szCs w:val="14"/>
        </w:rPr>
        <w:t> </w:t>
      </w:r>
    </w:p>
  </w:footnote>
  <w:footnote w:id="16">
    <w:p w14:paraId="0500AAEF" w14:textId="77777777" w:rsidR="00A20884" w:rsidRPr="00FC1D85" w:rsidRDefault="00A20884" w:rsidP="00A20884">
      <w:pPr>
        <w:pStyle w:val="Textonotapie"/>
        <w:jc w:val="both"/>
        <w:rPr>
          <w:rFonts w:ascii="Nunito Sans" w:hAnsi="Nunito Sans" w:cs="Arial"/>
          <w:sz w:val="14"/>
          <w:szCs w:val="14"/>
        </w:rPr>
      </w:pPr>
      <w:r w:rsidRPr="00FC1D85">
        <w:rPr>
          <w:rStyle w:val="Refdenotaalpie"/>
          <w:rFonts w:ascii="Nunito Sans" w:hAnsi="Nunito Sans" w:cs="Arial"/>
          <w:sz w:val="14"/>
          <w:szCs w:val="14"/>
        </w:rPr>
        <w:footnoteRef/>
      </w:r>
      <w:r w:rsidRPr="00FC1D85">
        <w:rPr>
          <w:rFonts w:ascii="Nunito Sans" w:hAnsi="Nunito Sans" w:cs="Arial"/>
          <w:sz w:val="14"/>
          <w:szCs w:val="14"/>
        </w:rPr>
        <w:t xml:space="preserve"> </w:t>
      </w:r>
      <w:r w:rsidRPr="00FC1D85">
        <w:rPr>
          <w:rStyle w:val="normaltextrun"/>
          <w:rFonts w:ascii="Nunito Sans" w:hAnsi="Nunito Sans" w:cs="Arial"/>
          <w:color w:val="000000"/>
          <w:sz w:val="14"/>
          <w:szCs w:val="14"/>
          <w:shd w:val="clear" w:color="auto" w:fill="FFFFFF"/>
          <w:lang w:val="es-ES"/>
        </w:rPr>
        <w:t>Artículo 7 de la Ley 1702 de 2013.</w:t>
      </w:r>
    </w:p>
  </w:footnote>
  <w:footnote w:id="17">
    <w:p w14:paraId="05AA54C4" w14:textId="652FBB6E" w:rsidR="00A20884" w:rsidRPr="002951FF" w:rsidRDefault="00A20884" w:rsidP="00A20884">
      <w:pPr>
        <w:pStyle w:val="Textonotapie"/>
      </w:pPr>
      <w:r w:rsidRPr="00FC1D85">
        <w:rPr>
          <w:rStyle w:val="Refdenotaalpie"/>
          <w:rFonts w:ascii="Nunito Sans" w:hAnsi="Nunito Sans"/>
          <w:sz w:val="14"/>
          <w:szCs w:val="14"/>
        </w:rPr>
        <w:footnoteRef/>
      </w:r>
      <w:r w:rsidRPr="00FC1D85">
        <w:rPr>
          <w:rFonts w:ascii="Nunito Sans" w:hAnsi="Nunito Sans"/>
          <w:sz w:val="14"/>
          <w:szCs w:val="14"/>
        </w:rPr>
        <w:t xml:space="preserve"> </w:t>
      </w:r>
      <w:r w:rsidRPr="00FC1D85">
        <w:rPr>
          <w:rFonts w:ascii="Nunito Sans" w:hAnsi="Nunito Sans" w:cs="Arial"/>
          <w:sz w:val="14"/>
          <w:szCs w:val="14"/>
        </w:rPr>
        <w:t xml:space="preserve">Resolución </w:t>
      </w:r>
      <w:r w:rsidR="000926CE" w:rsidRPr="00FC1D85">
        <w:rPr>
          <w:rFonts w:ascii="Nunito Sans" w:hAnsi="Nunito Sans" w:cs="Arial"/>
          <w:sz w:val="14"/>
          <w:szCs w:val="14"/>
        </w:rPr>
        <w:t xml:space="preserve">193 </w:t>
      </w:r>
      <w:r w:rsidRPr="00FC1D85">
        <w:rPr>
          <w:rFonts w:ascii="Nunito Sans" w:hAnsi="Nunito Sans" w:cs="Arial"/>
          <w:sz w:val="14"/>
          <w:szCs w:val="14"/>
        </w:rPr>
        <w:t>de 202</w:t>
      </w:r>
      <w:r w:rsidR="000926CE" w:rsidRPr="00FC1D85">
        <w:rPr>
          <w:rFonts w:ascii="Nunito Sans" w:hAnsi="Nunito Sans" w:cs="Arial"/>
          <w:sz w:val="14"/>
          <w:szCs w:val="14"/>
        </w:rPr>
        <w:t>4</w:t>
      </w:r>
      <w:r w:rsidRPr="00FC1D85">
        <w:rPr>
          <w:rFonts w:ascii="Nunito Sans" w:hAnsi="Nunito Sans" w:cs="Arial"/>
          <w:sz w:val="14"/>
          <w:szCs w:val="14"/>
        </w:rPr>
        <w:t xml:space="preserve"> de la DIAN.</w:t>
      </w:r>
    </w:p>
  </w:footnote>
  <w:footnote w:id="18">
    <w:p w14:paraId="728290AF" w14:textId="6F732F02" w:rsidR="00A20884" w:rsidRPr="007B0057" w:rsidRDefault="00A20884" w:rsidP="00A20884">
      <w:pPr>
        <w:pStyle w:val="Textonotapie"/>
        <w:jc w:val="both"/>
        <w:rPr>
          <w:rFonts w:ascii="Nunito Sans" w:hAnsi="Nunito Sans" w:cs="Arial"/>
          <w:sz w:val="14"/>
          <w:szCs w:val="14"/>
          <w:lang w:val="es-ES"/>
        </w:rPr>
      </w:pPr>
      <w:r w:rsidRPr="00AB662C">
        <w:rPr>
          <w:rStyle w:val="Refdenotaalpie"/>
          <w:rFonts w:ascii="Nunito Sans" w:hAnsi="Nunito Sans" w:cs="Arial"/>
          <w:sz w:val="14"/>
          <w:szCs w:val="14"/>
        </w:rPr>
        <w:footnoteRef/>
      </w:r>
      <w:r w:rsidRPr="00AB662C">
        <w:rPr>
          <w:rFonts w:ascii="Nunito Sans" w:hAnsi="Nunito Sans" w:cs="Arial"/>
          <w:sz w:val="14"/>
          <w:szCs w:val="14"/>
        </w:rPr>
        <w:t xml:space="preserve"> El detalle de la metodología incluyendo la formulación se encuentra en la Nota técnica </w:t>
      </w:r>
      <w:r w:rsidR="00597F3C" w:rsidRPr="00AB662C">
        <w:rPr>
          <w:rFonts w:ascii="Nunito Sans" w:hAnsi="Nunito Sans" w:cs="Arial"/>
          <w:sz w:val="14"/>
          <w:szCs w:val="14"/>
        </w:rPr>
        <w:t>8</w:t>
      </w:r>
      <w:r w:rsidRPr="00AB662C">
        <w:rPr>
          <w:rFonts w:ascii="Nunito Sans" w:hAnsi="Nunito Sans" w:cs="Arial"/>
          <w:sz w:val="14"/>
          <w:szCs w:val="14"/>
        </w:rPr>
        <w:t>.0 del ramo, disponible en la página web de la SFC.</w:t>
      </w:r>
    </w:p>
  </w:footnote>
  <w:footnote w:id="19">
    <w:p w14:paraId="15F56D3B" w14:textId="77777777" w:rsidR="00A20884" w:rsidRPr="00626AAB" w:rsidRDefault="00A20884" w:rsidP="00A20884">
      <w:pPr>
        <w:pStyle w:val="Textonotapie"/>
        <w:jc w:val="both"/>
        <w:rPr>
          <w:rFonts w:ascii="Nunito Sans" w:hAnsi="Nunito Sans" w:cstheme="minorHAnsi"/>
          <w:sz w:val="14"/>
          <w:szCs w:val="14"/>
        </w:rPr>
      </w:pPr>
      <w:r w:rsidRPr="00626AAB">
        <w:rPr>
          <w:rStyle w:val="Refdenotaalpie"/>
          <w:rFonts w:ascii="Nunito Sans" w:hAnsi="Nunito Sans" w:cstheme="minorHAnsi"/>
          <w:sz w:val="14"/>
          <w:szCs w:val="14"/>
        </w:rPr>
        <w:footnoteRef/>
      </w:r>
      <w:r w:rsidRPr="00626AAB">
        <w:rPr>
          <w:rFonts w:ascii="Nunito Sans" w:hAnsi="Nunito Sans" w:cstheme="minorHAnsi"/>
          <w:sz w:val="14"/>
          <w:szCs w:val="14"/>
        </w:rPr>
        <w:t xml:space="preserve"> La metodología aquí descrita es aplicable a 36 categorías para que las que se tiene información histórica. En el caso de la categoría 150 (motocarros de 5 pasajeros), esta fue incluida en el año 2022 tomando como referencia el valor aplicable a la categoría 140 (motocarros, </w:t>
      </w:r>
      <w:proofErr w:type="spellStart"/>
      <w:r w:rsidRPr="00626AAB">
        <w:rPr>
          <w:rFonts w:ascii="Nunito Sans" w:hAnsi="Nunito Sans" w:cstheme="minorHAnsi"/>
          <w:sz w:val="14"/>
          <w:szCs w:val="14"/>
        </w:rPr>
        <w:t>tricimoto</w:t>
      </w:r>
      <w:proofErr w:type="spellEnd"/>
      <w:r w:rsidRPr="00626AAB">
        <w:rPr>
          <w:rFonts w:ascii="Nunito Sans" w:hAnsi="Nunito Sans" w:cstheme="minorHAnsi"/>
          <w:sz w:val="14"/>
          <w:szCs w:val="14"/>
        </w:rPr>
        <w:t xml:space="preserve"> y cuadriciclos). </w:t>
      </w:r>
    </w:p>
  </w:footnote>
  <w:footnote w:id="20">
    <w:p w14:paraId="036C3A64" w14:textId="77777777" w:rsidR="00A20884" w:rsidRPr="00626AAB" w:rsidRDefault="00A20884" w:rsidP="00A20884">
      <w:pPr>
        <w:pStyle w:val="Textonotapie"/>
        <w:jc w:val="both"/>
        <w:rPr>
          <w:rFonts w:ascii="Nunito Sans" w:hAnsi="Nunito Sans"/>
          <w:sz w:val="14"/>
          <w:szCs w:val="14"/>
        </w:rPr>
      </w:pPr>
      <w:r w:rsidRPr="00626AAB">
        <w:rPr>
          <w:rStyle w:val="Refdenotaalpie"/>
          <w:rFonts w:ascii="Nunito Sans" w:hAnsi="Nunito Sans"/>
          <w:sz w:val="14"/>
          <w:szCs w:val="14"/>
        </w:rPr>
        <w:footnoteRef/>
      </w:r>
      <w:r w:rsidRPr="00626AAB">
        <w:rPr>
          <w:rFonts w:ascii="Nunito Sans" w:hAnsi="Nunito Sans"/>
          <w:sz w:val="14"/>
          <w:szCs w:val="14"/>
        </w:rPr>
        <w:t xml:space="preserve"> Método de </w:t>
      </w:r>
      <w:proofErr w:type="spellStart"/>
      <w:r w:rsidRPr="00626AAB">
        <w:rPr>
          <w:rFonts w:ascii="Nunito Sans" w:hAnsi="Nunito Sans"/>
          <w:sz w:val="14"/>
          <w:szCs w:val="14"/>
        </w:rPr>
        <w:t>bootstraping</w:t>
      </w:r>
      <w:proofErr w:type="spellEnd"/>
      <w:r w:rsidRPr="00626AAB">
        <w:rPr>
          <w:rFonts w:ascii="Nunito Sans" w:hAnsi="Nunito Sans"/>
          <w:sz w:val="14"/>
          <w:szCs w:val="14"/>
        </w:rPr>
        <w:t xml:space="preserve"> agregado, que entrena múltiples subconjuntos aleatorios de los datos de entrenamiento de las series ajustando el mismo modelo de red neuronal varias veces con diferentes semillas de números aleatorios.</w:t>
      </w:r>
    </w:p>
  </w:footnote>
  <w:footnote w:id="21">
    <w:p w14:paraId="6A08CC84" w14:textId="0605E4FB" w:rsidR="00A20884" w:rsidRPr="00626AAB" w:rsidRDefault="00A20884" w:rsidP="00A20884">
      <w:pPr>
        <w:pStyle w:val="Textonotapie"/>
        <w:rPr>
          <w:rFonts w:ascii="Nunito Sans" w:hAnsi="Nunito Sans"/>
          <w:sz w:val="14"/>
          <w:szCs w:val="14"/>
        </w:rPr>
      </w:pPr>
      <w:r w:rsidRPr="00626AAB">
        <w:rPr>
          <w:rStyle w:val="Refdenotaalpie"/>
          <w:rFonts w:ascii="Nunito Sans" w:hAnsi="Nunito Sans"/>
          <w:sz w:val="14"/>
          <w:szCs w:val="14"/>
        </w:rPr>
        <w:footnoteRef/>
      </w:r>
      <w:r w:rsidRPr="00626AAB">
        <w:rPr>
          <w:rFonts w:ascii="Nunito Sans" w:hAnsi="Nunito Sans"/>
          <w:sz w:val="14"/>
          <w:szCs w:val="14"/>
          <w:lang w:val="en-AU"/>
        </w:rPr>
        <w:t xml:space="preserve"> Ripley, B. D. (1996) </w:t>
      </w:r>
      <w:r w:rsidRPr="00626AAB">
        <w:rPr>
          <w:rFonts w:ascii="Nunito Sans" w:hAnsi="Nunito Sans"/>
          <w:i/>
          <w:sz w:val="14"/>
          <w:szCs w:val="14"/>
          <w:lang w:val="en-AU"/>
        </w:rPr>
        <w:t>Pattern Recognition and Neural Networks.</w:t>
      </w:r>
      <w:ins w:id="35" w:author="Subdirección de Investigación y Análisis" w:date="2024-12-20T09:26:00Z" w16du:dateUtc="2024-12-20T14:26:00Z">
        <w:r w:rsidR="00702A27">
          <w:rPr>
            <w:rFonts w:ascii="Nunito Sans" w:hAnsi="Nunito Sans"/>
            <w:sz w:val="14"/>
            <w:szCs w:val="14"/>
            <w:lang w:val="en-AU"/>
          </w:rPr>
          <w:t xml:space="preserve"> </w:t>
        </w:r>
      </w:ins>
      <w:del w:id="36" w:author="Subdirección de Investigación y Análisis" w:date="2024-12-20T09:26:00Z" w16du:dateUtc="2024-12-20T14:26:00Z">
        <w:r w:rsidRPr="00626AAB">
          <w:rPr>
            <w:rFonts w:ascii="Nunito Sans" w:hAnsi="Nunito Sans"/>
            <w:sz w:val="14"/>
            <w:szCs w:val="14"/>
            <w:lang w:val="en-AU"/>
          </w:rPr>
          <w:delText> </w:delText>
        </w:r>
      </w:del>
      <w:r w:rsidRPr="00626AAB">
        <w:rPr>
          <w:rFonts w:ascii="Nunito Sans" w:hAnsi="Nunito Sans"/>
          <w:sz w:val="14"/>
          <w:szCs w:val="14"/>
        </w:rPr>
        <w:t>Cambridge.</w:t>
      </w:r>
    </w:p>
  </w:footnote>
  <w:footnote w:id="22">
    <w:p w14:paraId="6E9ADB03" w14:textId="376D3867" w:rsidR="00A20884" w:rsidRPr="003210BB" w:rsidRDefault="00A20884" w:rsidP="00A20884">
      <w:pPr>
        <w:pStyle w:val="Textonotapie"/>
        <w:jc w:val="both"/>
        <w:rPr>
          <w:rFonts w:ascii="Arial" w:hAnsi="Arial" w:cs="Arial"/>
          <w:sz w:val="14"/>
          <w:szCs w:val="14"/>
          <w:lang w:val="es-ES"/>
        </w:rPr>
      </w:pPr>
      <w:r w:rsidRPr="00626AAB">
        <w:rPr>
          <w:rStyle w:val="Refdenotaalpie"/>
          <w:rFonts w:ascii="Nunito Sans" w:hAnsi="Nunito Sans" w:cs="Arial"/>
          <w:sz w:val="14"/>
          <w:szCs w:val="14"/>
        </w:rPr>
        <w:footnoteRef/>
      </w:r>
      <w:r w:rsidRPr="00626AAB">
        <w:rPr>
          <w:rFonts w:ascii="Nunito Sans" w:hAnsi="Nunito Sans" w:cs="Arial"/>
          <w:sz w:val="14"/>
          <w:szCs w:val="14"/>
        </w:rPr>
        <w:t xml:space="preserve"> Para el 202</w:t>
      </w:r>
      <w:r w:rsidR="00411352" w:rsidRPr="00626AAB">
        <w:rPr>
          <w:rFonts w:ascii="Nunito Sans" w:hAnsi="Nunito Sans" w:cs="Arial"/>
          <w:sz w:val="14"/>
          <w:szCs w:val="14"/>
        </w:rPr>
        <w:t>4</w:t>
      </w:r>
      <w:r w:rsidRPr="00626AAB">
        <w:rPr>
          <w:rFonts w:ascii="Nunito Sans" w:hAnsi="Nunito Sans" w:cs="Arial"/>
          <w:sz w:val="14"/>
          <w:szCs w:val="14"/>
        </w:rPr>
        <w:t>, se realizaron estimaciones mediante modelos de series de tiempo con redes neuronales, se incorporan también el efecto estacional de los meses de octubre, noviembre y diciembre, a partir de la serie mensual desde 2011 a septiembre de 202</w:t>
      </w:r>
      <w:r w:rsidR="003114B2" w:rsidRPr="00626AAB">
        <w:rPr>
          <w:rFonts w:ascii="Nunito Sans" w:hAnsi="Nunito Sans" w:cs="Arial"/>
          <w:sz w:val="14"/>
          <w:szCs w:val="14"/>
        </w:rPr>
        <w:t>4</w:t>
      </w:r>
      <w:r w:rsidRPr="00626AAB">
        <w:rPr>
          <w:rFonts w:ascii="Nunito Sans" w:hAnsi="Nunito Sans" w:cs="Arial"/>
          <w:sz w:val="14"/>
          <w:szCs w:val="14"/>
        </w:rPr>
        <w:t xml:space="preserve"> para cada una de las categorías tarifarias.</w:t>
      </w:r>
    </w:p>
  </w:footnote>
  <w:footnote w:id="23">
    <w:p w14:paraId="7C2CC19E" w14:textId="482FCAD8" w:rsidR="00A20884" w:rsidRPr="005A32C2" w:rsidRDefault="00A20884" w:rsidP="00A20884">
      <w:pPr>
        <w:pStyle w:val="Textonotapie"/>
        <w:jc w:val="both"/>
        <w:rPr>
          <w:rFonts w:ascii="Nunito Sans" w:hAnsi="Nunito Sans" w:cs="Arial"/>
          <w:sz w:val="14"/>
          <w:szCs w:val="14"/>
        </w:rPr>
      </w:pPr>
      <w:r w:rsidRPr="005A32C2">
        <w:rPr>
          <w:rStyle w:val="Refdenotaalpie"/>
          <w:rFonts w:ascii="Nunito Sans" w:hAnsi="Nunito Sans" w:cs="Arial"/>
          <w:sz w:val="14"/>
          <w:szCs w:val="14"/>
        </w:rPr>
        <w:footnoteRef/>
      </w:r>
      <w:r w:rsidRPr="005A32C2">
        <w:rPr>
          <w:rFonts w:ascii="Nunito Sans" w:hAnsi="Nunito Sans" w:cs="Arial"/>
          <w:sz w:val="14"/>
          <w:szCs w:val="14"/>
        </w:rPr>
        <w:t xml:space="preserve"> Para el último trimestre de 202</w:t>
      </w:r>
      <w:r w:rsidR="00E24B7F" w:rsidRPr="005A32C2">
        <w:rPr>
          <w:rFonts w:ascii="Nunito Sans" w:hAnsi="Nunito Sans" w:cs="Arial"/>
          <w:sz w:val="14"/>
          <w:szCs w:val="14"/>
        </w:rPr>
        <w:t>4</w:t>
      </w:r>
      <w:r w:rsidRPr="005A32C2">
        <w:rPr>
          <w:rFonts w:ascii="Nunito Sans" w:hAnsi="Nunito Sans" w:cs="Arial"/>
          <w:sz w:val="14"/>
          <w:szCs w:val="14"/>
        </w:rPr>
        <w:t xml:space="preserve">, se realizaron estimaciones del número de siniestros para cada una de las ocurrencias mensuales desde enero de 2011, tomando como base la serie de tiempo de cada uno de los periodos de desarrollo del triángulo de siniestros del mercado, de manera que se pronosticaron los últimos tres datos de cada periodo, permitiendo obtener las últimas tres diagonales del triángulo. Finalmente, se agrupan los datos por año con el objetivo de estimar el número final de siniestros y el valor último a pagar, mediante la metodología </w:t>
      </w:r>
      <w:r w:rsidRPr="005A32C2">
        <w:rPr>
          <w:rFonts w:ascii="Nunito Sans" w:hAnsi="Nunito Sans" w:cs="Arial"/>
          <w:iCs/>
          <w:sz w:val="14"/>
          <w:szCs w:val="14"/>
        </w:rPr>
        <w:t>de</w:t>
      </w:r>
      <w:r w:rsidRPr="005A32C2">
        <w:rPr>
          <w:rFonts w:ascii="Nunito Sans" w:hAnsi="Nunito Sans" w:cs="Arial"/>
          <w:i/>
          <w:sz w:val="14"/>
          <w:szCs w:val="14"/>
        </w:rPr>
        <w:t xml:space="preserve"> </w:t>
      </w:r>
      <w:proofErr w:type="spellStart"/>
      <w:r w:rsidRPr="005A32C2">
        <w:rPr>
          <w:rFonts w:ascii="Nunito Sans" w:hAnsi="Nunito Sans" w:cs="Arial"/>
          <w:i/>
          <w:sz w:val="14"/>
          <w:szCs w:val="14"/>
        </w:rPr>
        <w:t>Chain</w:t>
      </w:r>
      <w:proofErr w:type="spellEnd"/>
      <w:r w:rsidRPr="005A32C2">
        <w:rPr>
          <w:rFonts w:ascii="Nunito Sans" w:hAnsi="Nunito Sans" w:cs="Arial"/>
          <w:i/>
          <w:sz w:val="14"/>
          <w:szCs w:val="14"/>
        </w:rPr>
        <w:t xml:space="preserve"> Ladder</w:t>
      </w:r>
      <w:r w:rsidRPr="005A32C2">
        <w:rPr>
          <w:rFonts w:ascii="Nunito Sans" w:hAnsi="Nunito Sans" w:cs="Arial"/>
          <w:sz w:val="14"/>
          <w:szCs w:val="14"/>
        </w:rPr>
        <w:t>. El procedimiento se describe en la nota técnica.</w:t>
      </w:r>
    </w:p>
  </w:footnote>
  <w:footnote w:id="24">
    <w:p w14:paraId="5C0CB7A4" w14:textId="5FC733C2" w:rsidR="00A20884" w:rsidRPr="003210BB" w:rsidRDefault="00A20884" w:rsidP="00A20884">
      <w:pPr>
        <w:pStyle w:val="Textonotapie"/>
        <w:jc w:val="both"/>
        <w:rPr>
          <w:rFonts w:ascii="Arial" w:hAnsi="Arial" w:cs="Arial"/>
          <w:sz w:val="14"/>
          <w:szCs w:val="14"/>
        </w:rPr>
      </w:pPr>
      <w:r w:rsidRPr="005A32C2">
        <w:rPr>
          <w:rStyle w:val="Refdenotaalpie"/>
          <w:rFonts w:ascii="Nunito Sans" w:hAnsi="Nunito Sans" w:cs="Arial"/>
          <w:sz w:val="14"/>
          <w:szCs w:val="14"/>
        </w:rPr>
        <w:footnoteRef/>
      </w:r>
      <w:r w:rsidRPr="005A32C2">
        <w:rPr>
          <w:rFonts w:ascii="Nunito Sans" w:hAnsi="Nunito Sans" w:cs="Arial"/>
          <w:sz w:val="14"/>
          <w:szCs w:val="14"/>
        </w:rPr>
        <w:t xml:space="preserve"> Las motos contemplan las categorías </w:t>
      </w:r>
      <w:r w:rsidR="00567D30" w:rsidRPr="005A32C2">
        <w:rPr>
          <w:rFonts w:ascii="Nunito Sans" w:hAnsi="Nunito Sans" w:cs="Arial"/>
          <w:sz w:val="14"/>
          <w:szCs w:val="14"/>
        </w:rPr>
        <w:t xml:space="preserve">100, </w:t>
      </w:r>
      <w:r w:rsidRPr="005A32C2">
        <w:rPr>
          <w:rFonts w:ascii="Nunito Sans" w:hAnsi="Nunito Sans" w:cs="Arial"/>
          <w:sz w:val="14"/>
          <w:szCs w:val="14"/>
        </w:rPr>
        <w:t>110, 120, 130, 140 y 150. Los autos contemplan las categorías: 211, 212, 221, 222, 231, 232, 211, 212, 221, 222, 231, 232, 511, 512, 521, 522, 531, 532, 611, 612, 621 y 622 y todas las categorías que no se hayan mencionado anteriormente corresponden al tipo de vehículo resto.</w:t>
      </w:r>
    </w:p>
  </w:footnote>
  <w:footnote w:id="25">
    <w:p w14:paraId="6EEE087C" w14:textId="77777777" w:rsidR="00A20884" w:rsidRPr="005A32C2" w:rsidRDefault="00A20884" w:rsidP="00A20884">
      <w:pPr>
        <w:pStyle w:val="Textonotapie"/>
        <w:jc w:val="both"/>
        <w:rPr>
          <w:rFonts w:ascii="Nunito Sans" w:hAnsi="Nunito Sans"/>
          <w:lang w:val="es-ES"/>
        </w:rPr>
      </w:pPr>
      <w:r w:rsidRPr="005A32C2">
        <w:rPr>
          <w:rStyle w:val="Refdenotaalpie"/>
          <w:rFonts w:ascii="Nunito Sans" w:hAnsi="Nunito Sans"/>
          <w:sz w:val="14"/>
          <w:szCs w:val="14"/>
        </w:rPr>
        <w:footnoteRef/>
      </w:r>
      <w:r w:rsidRPr="005A32C2">
        <w:rPr>
          <w:rFonts w:ascii="Nunito Sans" w:hAnsi="Nunito Sans"/>
          <w:sz w:val="14"/>
          <w:szCs w:val="14"/>
        </w:rPr>
        <w:t xml:space="preserve"> Las coberturas de gastos médicos y transporte están definidas en el Decreto 2644 de 2022 y las coberturas de incapacidad permanente y muerte y auxilios funerarios están definidas en el artículo 193 del Decreto Ley 663 de 1993.</w:t>
      </w:r>
    </w:p>
  </w:footnote>
  <w:footnote w:id="26">
    <w:p w14:paraId="3CC86B31" w14:textId="0A0D055E" w:rsidR="00A20884" w:rsidRPr="000E551B" w:rsidRDefault="00A20884" w:rsidP="00A20884">
      <w:pPr>
        <w:pStyle w:val="Textonotapie"/>
        <w:jc w:val="both"/>
        <w:rPr>
          <w:rFonts w:ascii="Nunito Sans" w:hAnsi="Nunito Sans" w:cs="Arial"/>
          <w:sz w:val="14"/>
          <w:szCs w:val="14"/>
        </w:rPr>
      </w:pPr>
      <w:r w:rsidRPr="000E551B">
        <w:rPr>
          <w:rStyle w:val="Refdenotaalpie"/>
          <w:rFonts w:ascii="Nunito Sans" w:hAnsi="Nunito Sans" w:cs="Arial"/>
          <w:sz w:val="14"/>
          <w:szCs w:val="14"/>
        </w:rPr>
        <w:footnoteRef/>
      </w:r>
      <w:r w:rsidRPr="000E551B">
        <w:rPr>
          <w:rFonts w:ascii="Nunito Sans" w:hAnsi="Nunito Sans" w:cs="Arial"/>
          <w:sz w:val="14"/>
          <w:szCs w:val="14"/>
        </w:rPr>
        <w:t xml:space="preserve"> Las motos contemplan las categorías </w:t>
      </w:r>
      <w:r w:rsidR="00BE4DE9" w:rsidRPr="000E551B">
        <w:rPr>
          <w:rFonts w:ascii="Nunito Sans" w:hAnsi="Nunito Sans" w:cs="Arial"/>
          <w:sz w:val="14"/>
          <w:szCs w:val="14"/>
        </w:rPr>
        <w:t>100</w:t>
      </w:r>
      <w:r w:rsidR="00A42BFB" w:rsidRPr="000E551B">
        <w:rPr>
          <w:rFonts w:ascii="Nunito Sans" w:hAnsi="Nunito Sans" w:cs="Arial"/>
          <w:sz w:val="14"/>
          <w:szCs w:val="14"/>
        </w:rPr>
        <w:t xml:space="preserve">, </w:t>
      </w:r>
      <w:r w:rsidRPr="000E551B">
        <w:rPr>
          <w:rFonts w:ascii="Nunito Sans" w:hAnsi="Nunito Sans" w:cs="Arial"/>
          <w:sz w:val="14"/>
          <w:szCs w:val="14"/>
        </w:rPr>
        <w:t>110, 120, 130, 140 y 150. Los autos contemplan las categorías: 211, 212, 221, 222, 231, 232, 211, 212, 221, 222, 231, 232, 511, 512, 521, 522, 531, 532, 611, 612, 621 y 622 y todas las categorías que no se hayan mencionado anteriormente corresponden al tipo de vehículo resto.</w:t>
      </w:r>
    </w:p>
  </w:footnote>
  <w:footnote w:id="27">
    <w:p w14:paraId="6FC5113D" w14:textId="77777777" w:rsidR="00A20884" w:rsidRPr="00E67008" w:rsidRDefault="00A20884" w:rsidP="00A20884">
      <w:pPr>
        <w:pStyle w:val="Textonotapie"/>
        <w:jc w:val="both"/>
        <w:rPr>
          <w:rFonts w:ascii="Nunito Sans" w:hAnsi="Nunito Sans" w:cs="Arial"/>
          <w:sz w:val="14"/>
          <w:szCs w:val="14"/>
        </w:rPr>
      </w:pPr>
      <w:r w:rsidRPr="00E67008">
        <w:rPr>
          <w:rStyle w:val="Refdenotaalpie"/>
          <w:rFonts w:ascii="Nunito Sans" w:hAnsi="Nunito Sans" w:cs="Arial"/>
          <w:sz w:val="14"/>
          <w:szCs w:val="14"/>
        </w:rPr>
        <w:footnoteRef/>
      </w:r>
      <w:r w:rsidRPr="00E67008">
        <w:rPr>
          <w:rFonts w:ascii="Nunito Sans" w:hAnsi="Nunito Sans" w:cs="Arial"/>
          <w:sz w:val="14"/>
          <w:szCs w:val="14"/>
        </w:rPr>
        <w:t xml:space="preserve"> La metodología aquí descrita es aplicable a 36 categorías para que las que se tiene información histórica. En el caso de la categoría 150 (motocarros de 5 pasajeros), esta fue incluida en el año 2021 tomando como referencia el valor aplicable a la categoría 140 (motocarros, </w:t>
      </w:r>
      <w:proofErr w:type="spellStart"/>
      <w:r w:rsidRPr="00E67008">
        <w:rPr>
          <w:rFonts w:ascii="Nunito Sans" w:hAnsi="Nunito Sans" w:cs="Arial"/>
          <w:sz w:val="14"/>
          <w:szCs w:val="14"/>
        </w:rPr>
        <w:t>tricimoto</w:t>
      </w:r>
      <w:proofErr w:type="spellEnd"/>
      <w:r w:rsidRPr="00E67008">
        <w:rPr>
          <w:rFonts w:ascii="Nunito Sans" w:hAnsi="Nunito Sans" w:cs="Arial"/>
          <w:sz w:val="14"/>
          <w:szCs w:val="14"/>
        </w:rPr>
        <w:t xml:space="preserve"> y cuadriciclos).</w:t>
      </w:r>
    </w:p>
  </w:footnote>
  <w:footnote w:id="28">
    <w:p w14:paraId="2B02C3AA" w14:textId="6A916719" w:rsidR="00F372A6" w:rsidRPr="005D0DFF" w:rsidRDefault="00F372A6" w:rsidP="00F372A6">
      <w:pPr>
        <w:pStyle w:val="Textonotapie"/>
        <w:jc w:val="both"/>
        <w:rPr>
          <w:rFonts w:ascii="Nunito Sans" w:hAnsi="Nunito Sans" w:cs="Arial"/>
          <w:sz w:val="14"/>
          <w:szCs w:val="14"/>
        </w:rPr>
      </w:pPr>
      <w:r w:rsidRPr="005D0DFF">
        <w:rPr>
          <w:rStyle w:val="Refdenotaalpie"/>
          <w:rFonts w:ascii="Nunito Sans" w:hAnsi="Nunito Sans" w:cs="Arial"/>
          <w:sz w:val="14"/>
          <w:szCs w:val="14"/>
        </w:rPr>
        <w:footnoteRef/>
      </w:r>
      <w:r w:rsidR="00EA4E6D" w:rsidRPr="005D0DFF">
        <w:rPr>
          <w:rFonts w:ascii="Nunito Sans" w:hAnsi="Nunito Sans" w:cs="Arial"/>
          <w:sz w:val="14"/>
          <w:szCs w:val="14"/>
        </w:rPr>
        <w:t xml:space="preserve"> La IBR es el parámetro utilizado para reconocer la naturaleza de corto plazo de las inversiones de las primas obtenidas producto de la comercialización del SOAT. La tasa es </w:t>
      </w:r>
      <w:r w:rsidR="00A17385" w:rsidRPr="005D0DFF">
        <w:rPr>
          <w:rFonts w:ascii="Nunito Sans" w:hAnsi="Nunito Sans" w:cs="Arial"/>
          <w:sz w:val="14"/>
          <w:szCs w:val="14"/>
        </w:rPr>
        <w:t>9,48</w:t>
      </w:r>
      <w:r w:rsidR="00EA4E6D" w:rsidRPr="005D0DFF">
        <w:rPr>
          <w:rFonts w:ascii="Nunito Sans" w:hAnsi="Nunito Sans" w:cs="Arial"/>
          <w:sz w:val="14"/>
          <w:szCs w:val="14"/>
        </w:rPr>
        <w:t xml:space="preserve">% con corte a </w:t>
      </w:r>
      <w:r w:rsidR="00A17385" w:rsidRPr="005D0DFF">
        <w:rPr>
          <w:rFonts w:ascii="Nunito Sans" w:hAnsi="Nunito Sans" w:cs="Arial"/>
          <w:sz w:val="14"/>
          <w:szCs w:val="14"/>
        </w:rPr>
        <w:t xml:space="preserve">25 </w:t>
      </w:r>
      <w:r w:rsidR="00EA4E6D" w:rsidRPr="005D0DFF">
        <w:rPr>
          <w:rFonts w:ascii="Nunito Sans" w:hAnsi="Nunito Sans" w:cs="Arial"/>
          <w:sz w:val="14"/>
          <w:szCs w:val="14"/>
        </w:rPr>
        <w:t xml:space="preserve">de </w:t>
      </w:r>
      <w:r w:rsidR="00A17385" w:rsidRPr="005D0DFF">
        <w:rPr>
          <w:rFonts w:ascii="Nunito Sans" w:hAnsi="Nunito Sans" w:cs="Arial"/>
          <w:sz w:val="14"/>
          <w:szCs w:val="14"/>
        </w:rPr>
        <w:t>noviembre</w:t>
      </w:r>
      <w:r w:rsidR="00EA4E6D" w:rsidRPr="005D0DFF">
        <w:rPr>
          <w:rFonts w:ascii="Nunito Sans" w:hAnsi="Nunito Sans" w:cs="Arial"/>
          <w:sz w:val="14"/>
          <w:szCs w:val="14"/>
        </w:rPr>
        <w:t xml:space="preserve"> de 202</w:t>
      </w:r>
      <w:r w:rsidR="00A17385" w:rsidRPr="005D0DFF">
        <w:rPr>
          <w:rFonts w:ascii="Nunito Sans" w:hAnsi="Nunito Sans" w:cs="Arial"/>
          <w:sz w:val="14"/>
          <w:szCs w:val="14"/>
        </w:rPr>
        <w:t>4</w:t>
      </w:r>
      <w:r w:rsidR="00EA4E6D" w:rsidRPr="005D0DFF">
        <w:rPr>
          <w:rFonts w:ascii="Nunito Sans" w:hAnsi="Nunito Sans" w:cs="Arial"/>
          <w:sz w:val="14"/>
          <w:szCs w:val="14"/>
        </w:rPr>
        <w:t>.</w:t>
      </w:r>
    </w:p>
  </w:footnote>
  <w:footnote w:id="29">
    <w:p w14:paraId="46C54872" w14:textId="77777777" w:rsidR="00337291" w:rsidRPr="005304C9" w:rsidRDefault="00337291" w:rsidP="00337291">
      <w:pPr>
        <w:pStyle w:val="Textonotapie"/>
        <w:jc w:val="both"/>
        <w:rPr>
          <w:rFonts w:ascii="Nunito Sans" w:hAnsi="Nunito Sans"/>
          <w:sz w:val="14"/>
          <w:szCs w:val="14"/>
        </w:rPr>
      </w:pPr>
      <w:r w:rsidRPr="005304C9">
        <w:rPr>
          <w:rStyle w:val="Refdenotaalpie"/>
          <w:rFonts w:ascii="Nunito Sans" w:hAnsi="Nunito Sans"/>
          <w:sz w:val="14"/>
          <w:szCs w:val="14"/>
        </w:rPr>
        <w:footnoteRef/>
      </w:r>
      <w:r w:rsidRPr="005304C9">
        <w:rPr>
          <w:rFonts w:ascii="Nunito Sans" w:hAnsi="Nunito Sans"/>
          <w:sz w:val="14"/>
          <w:szCs w:val="14"/>
        </w:rPr>
        <w:t xml:space="preserve"> Tomando en cuenta las conclusiones de la Corte Constitucional en la sentencia C-395-22, respecto del contenido del parágrafo 3 de la Ley 2161 de 2021, por el cual se definía el límite aplicable a los cargos de intermediación, es procedente fijar con fines de la tarifación del seguro en 8% dichos cargos.</w:t>
      </w:r>
    </w:p>
  </w:footnote>
  <w:footnote w:id="30">
    <w:p w14:paraId="19792365" w14:textId="77777777" w:rsidR="00337291" w:rsidRPr="005304C9" w:rsidRDefault="00337291" w:rsidP="00337291">
      <w:pPr>
        <w:spacing w:after="0" w:line="240" w:lineRule="auto"/>
        <w:jc w:val="both"/>
        <w:rPr>
          <w:rFonts w:ascii="Nunito Sans" w:eastAsia="Times New Roman" w:hAnsi="Nunito Sans" w:cs="Arial"/>
          <w:i/>
          <w:sz w:val="14"/>
          <w:szCs w:val="14"/>
          <w:lang w:val="es-ES" w:eastAsia="es-ES"/>
        </w:rPr>
      </w:pPr>
      <w:r w:rsidRPr="005304C9">
        <w:rPr>
          <w:rStyle w:val="Refdenotaalpie"/>
          <w:rFonts w:ascii="Nunito Sans" w:hAnsi="Nunito Sans"/>
          <w:sz w:val="14"/>
          <w:szCs w:val="14"/>
        </w:rPr>
        <w:footnoteRef/>
      </w:r>
      <w:r w:rsidRPr="005304C9">
        <w:rPr>
          <w:rFonts w:ascii="Nunito Sans" w:hAnsi="Nunito Sans"/>
          <w:sz w:val="14"/>
          <w:szCs w:val="14"/>
        </w:rPr>
        <w:t xml:space="preserve"> </w:t>
      </w:r>
      <w:r w:rsidRPr="005304C9">
        <w:rPr>
          <w:rFonts w:ascii="Nunito Sans" w:hAnsi="Nunito Sans" w:cstheme="minorHAnsi"/>
          <w:sz w:val="14"/>
          <w:szCs w:val="14"/>
        </w:rPr>
        <w:t>El</w:t>
      </w:r>
      <w:r w:rsidRPr="005304C9">
        <w:rPr>
          <w:rFonts w:ascii="Nunito Sans" w:eastAsia="Times New Roman" w:hAnsi="Nunito Sans" w:cstheme="minorHAnsi"/>
          <w:sz w:val="14"/>
          <w:szCs w:val="14"/>
          <w:lang w:val="es-ES" w:eastAsia="es-ES"/>
        </w:rPr>
        <w:t xml:space="preserve"> Ministerio de Salud y Protección Social expidió el 22 de diciembre de 2022 la Resolución 2709 de 2022 (Modificatoria de la Resolución 1135 de 2012), En desarrollo de las facultades, dadas en el artículo 113 del Decreto Ley 019 de 2012 que establece que:</w:t>
      </w:r>
      <w:r w:rsidRPr="005304C9">
        <w:rPr>
          <w:rFonts w:ascii="Nunito Sans" w:eastAsia="Times New Roman" w:hAnsi="Nunito Sans" w:cstheme="minorHAnsi"/>
          <w:i/>
          <w:sz w:val="14"/>
          <w:szCs w:val="14"/>
          <w:lang w:val="es-ES" w:eastAsia="es-ES"/>
        </w:rPr>
        <w:t xml:space="preserve"> “(…)Para cubrir el pago de las indemnizaciones correspondientes al amparo de gastos médicos, quirúrgicos, farmacéuticos y hospitalarios y el total de costos asociados al proceso de reconocimiento de las indemnizaciones cuya cuantía exceda los quinientos (500) SMLDV y hasta la cobertura que defina el Gobierno Nacional, las aseguradoras deberán destinar un porcentaje de los recursos de la prima del SOAT de que trata el numeral 1, literal a) del artículo 199 del Decreto Ley 663 de 1993 y el literal a) del artículo 223 de la Ley 100 de 1993, constituida por el 20% del valor de las primas emitidas en el bimestre inmediatamente anterior. </w:t>
      </w:r>
      <w:r w:rsidRPr="005304C9">
        <w:rPr>
          <w:rFonts w:ascii="Nunito Sans" w:eastAsia="Times New Roman" w:hAnsi="Nunito Sans" w:cstheme="minorHAnsi"/>
          <w:b/>
          <w:i/>
          <w:sz w:val="14"/>
          <w:szCs w:val="14"/>
          <w:lang w:val="es-ES" w:eastAsia="es-ES"/>
        </w:rPr>
        <w:t xml:space="preserve">La diferencia entre el valor total de los recursos del 20% referido anteriormente y el porcentaje que deba destinar la aseguradora para financiar la cobertura que establezca el Gobierno Nacional, será transferida al FOSYGA conforme a las normas vigentes. </w:t>
      </w:r>
      <w:r w:rsidRPr="005304C9">
        <w:rPr>
          <w:rFonts w:ascii="Nunito Sans" w:eastAsia="Times New Roman" w:hAnsi="Nunito Sans" w:cstheme="minorHAnsi"/>
          <w:i/>
          <w:sz w:val="14"/>
          <w:szCs w:val="14"/>
          <w:lang w:val="es-ES" w:eastAsia="es-ES"/>
        </w:rPr>
        <w:t xml:space="preserve">(…)” </w:t>
      </w:r>
      <w:r w:rsidRPr="005304C9">
        <w:rPr>
          <w:rFonts w:ascii="Nunito Sans" w:eastAsia="Times New Roman" w:hAnsi="Nunito Sans" w:cstheme="minorHAnsi"/>
          <w:sz w:val="14"/>
          <w:szCs w:val="14"/>
          <w:lang w:val="es-ES" w:eastAsia="es-ES"/>
        </w:rPr>
        <w:t>de acuerdo con lo anterior este porcentaje corresponde a una transferencia a la ADRES del 9.5%.</w:t>
      </w:r>
    </w:p>
    <w:p w14:paraId="574F9555" w14:textId="77777777" w:rsidR="00337291" w:rsidRDefault="00337291" w:rsidP="00337291">
      <w:pPr>
        <w:pStyle w:val="Textonotapi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134F28" w14:textId="77777777" w:rsidR="00E544F5" w:rsidRPr="003950FB" w:rsidRDefault="00E544F5">
    <w:pPr>
      <w:pStyle w:val="Encabezado"/>
      <w:jc w:val="center"/>
      <w:rPr>
        <w:rFonts w:ascii="Nunito Sans" w:hAnsi="Nunito Sans" w:cs="Arial"/>
        <w:b/>
      </w:rPr>
    </w:pPr>
    <w:r w:rsidRPr="003950FB">
      <w:rPr>
        <w:rFonts w:ascii="Nunito Sans" w:hAnsi="Nunito Sans" w:cs="Arial"/>
        <w:b/>
      </w:rPr>
      <w:t>SUPERINTENDENCIA FINANCIERA DE COLOMBIA</w:t>
    </w:r>
  </w:p>
  <w:p w14:paraId="60D0854D" w14:textId="77777777" w:rsidR="00E544F5" w:rsidRDefault="00E544F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B4D636" w14:textId="77777777" w:rsidR="00A20884" w:rsidRPr="00AB4EA9" w:rsidRDefault="00A20884">
    <w:pPr>
      <w:pStyle w:val="Encabezado"/>
      <w:jc w:val="center"/>
      <w:rPr>
        <w:rFonts w:ascii="Arial" w:hAnsi="Arial" w:cs="Arial"/>
        <w:b/>
        <w:bCs/>
      </w:rPr>
    </w:pPr>
    <w:r w:rsidRPr="006C0502">
      <w:rPr>
        <w:rFonts w:ascii="Arial" w:hAnsi="Arial" w:cs="Arial"/>
        <w:b/>
        <w:bCs/>
      </w:rPr>
      <w:t>SUPERINTENDENCIA FINANCIERA DE COLOMBIA</w:t>
    </w:r>
  </w:p>
  <w:p w14:paraId="2F8AA5DE" w14:textId="77777777" w:rsidR="00A20884" w:rsidRDefault="00A20884">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F2D8E"/>
    <w:multiLevelType w:val="hybridMultilevel"/>
    <w:tmpl w:val="B6C08B0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C3B5747"/>
    <w:multiLevelType w:val="hybridMultilevel"/>
    <w:tmpl w:val="085AC78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 w15:restartNumberingAfterBreak="0">
    <w:nsid w:val="18083339"/>
    <w:multiLevelType w:val="hybridMultilevel"/>
    <w:tmpl w:val="4790CC30"/>
    <w:lvl w:ilvl="0" w:tplc="240A0019">
      <w:start w:val="1"/>
      <w:numFmt w:val="lowerLetter"/>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15:restartNumberingAfterBreak="0">
    <w:nsid w:val="215027E0"/>
    <w:multiLevelType w:val="hybridMultilevel"/>
    <w:tmpl w:val="E7FAF79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268F7C0B"/>
    <w:multiLevelType w:val="multilevel"/>
    <w:tmpl w:val="15B07ED8"/>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bCs/>
        <w:color w:val="auto"/>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B934E0"/>
    <w:multiLevelType w:val="multilevel"/>
    <w:tmpl w:val="60ECC684"/>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36201A75"/>
    <w:multiLevelType w:val="hybridMultilevel"/>
    <w:tmpl w:val="5258813C"/>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A74327A"/>
    <w:multiLevelType w:val="multilevel"/>
    <w:tmpl w:val="46D00F6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E365900"/>
    <w:multiLevelType w:val="multilevel"/>
    <w:tmpl w:val="6EF2C71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3F4C776B"/>
    <w:multiLevelType w:val="hybridMultilevel"/>
    <w:tmpl w:val="1EFCF37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42347A76"/>
    <w:multiLevelType w:val="multilevel"/>
    <w:tmpl w:val="237812C2"/>
    <w:lvl w:ilvl="0">
      <w:start w:val="5"/>
      <w:numFmt w:val="decimal"/>
      <w:lvlText w:val="%1."/>
      <w:lvlJc w:val="left"/>
      <w:pPr>
        <w:ind w:left="360" w:hanging="360"/>
      </w:pPr>
      <w:rPr>
        <w:rFonts w:hint="default"/>
      </w:rPr>
    </w:lvl>
    <w:lvl w:ilvl="1">
      <w:start w:val="1"/>
      <w:numFmt w:val="decimal"/>
      <w:lvlText w:val="%1.%2."/>
      <w:lvlJc w:val="left"/>
      <w:pPr>
        <w:ind w:left="1146" w:hanging="720"/>
      </w:pPr>
      <w:rPr>
        <w:rFonts w:ascii="Arial" w:hAnsi="Arial" w:cs="Arial"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37C3DF1"/>
    <w:multiLevelType w:val="multilevel"/>
    <w:tmpl w:val="6EF2C71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B3C74DC"/>
    <w:multiLevelType w:val="hybridMultilevel"/>
    <w:tmpl w:val="7198496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583C44F1"/>
    <w:multiLevelType w:val="hybridMultilevel"/>
    <w:tmpl w:val="78A4A78A"/>
    <w:lvl w:ilvl="0" w:tplc="E1D65FD8">
      <w:start w:val="1"/>
      <w:numFmt w:val="lowerRoman"/>
      <w:lvlText w:val="(%1)"/>
      <w:lvlJc w:val="left"/>
      <w:pPr>
        <w:ind w:left="2989" w:hanging="720"/>
      </w:pPr>
      <w:rPr>
        <w:rFonts w:hint="default"/>
      </w:rPr>
    </w:lvl>
    <w:lvl w:ilvl="1" w:tplc="240A0019" w:tentative="1">
      <w:start w:val="1"/>
      <w:numFmt w:val="lowerLetter"/>
      <w:lvlText w:val="%2."/>
      <w:lvlJc w:val="left"/>
      <w:pPr>
        <w:ind w:left="3349" w:hanging="360"/>
      </w:pPr>
    </w:lvl>
    <w:lvl w:ilvl="2" w:tplc="240A001B" w:tentative="1">
      <w:start w:val="1"/>
      <w:numFmt w:val="lowerRoman"/>
      <w:lvlText w:val="%3."/>
      <w:lvlJc w:val="right"/>
      <w:pPr>
        <w:ind w:left="4069" w:hanging="180"/>
      </w:pPr>
    </w:lvl>
    <w:lvl w:ilvl="3" w:tplc="240A000F" w:tentative="1">
      <w:start w:val="1"/>
      <w:numFmt w:val="decimal"/>
      <w:lvlText w:val="%4."/>
      <w:lvlJc w:val="left"/>
      <w:pPr>
        <w:ind w:left="4789" w:hanging="360"/>
      </w:pPr>
    </w:lvl>
    <w:lvl w:ilvl="4" w:tplc="240A0019" w:tentative="1">
      <w:start w:val="1"/>
      <w:numFmt w:val="lowerLetter"/>
      <w:lvlText w:val="%5."/>
      <w:lvlJc w:val="left"/>
      <w:pPr>
        <w:ind w:left="5509" w:hanging="360"/>
      </w:pPr>
    </w:lvl>
    <w:lvl w:ilvl="5" w:tplc="240A001B" w:tentative="1">
      <w:start w:val="1"/>
      <w:numFmt w:val="lowerRoman"/>
      <w:lvlText w:val="%6."/>
      <w:lvlJc w:val="right"/>
      <w:pPr>
        <w:ind w:left="6229" w:hanging="180"/>
      </w:pPr>
    </w:lvl>
    <w:lvl w:ilvl="6" w:tplc="240A000F" w:tentative="1">
      <w:start w:val="1"/>
      <w:numFmt w:val="decimal"/>
      <w:lvlText w:val="%7."/>
      <w:lvlJc w:val="left"/>
      <w:pPr>
        <w:ind w:left="6949" w:hanging="360"/>
      </w:pPr>
    </w:lvl>
    <w:lvl w:ilvl="7" w:tplc="240A0019" w:tentative="1">
      <w:start w:val="1"/>
      <w:numFmt w:val="lowerLetter"/>
      <w:lvlText w:val="%8."/>
      <w:lvlJc w:val="left"/>
      <w:pPr>
        <w:ind w:left="7669" w:hanging="360"/>
      </w:pPr>
    </w:lvl>
    <w:lvl w:ilvl="8" w:tplc="240A001B" w:tentative="1">
      <w:start w:val="1"/>
      <w:numFmt w:val="lowerRoman"/>
      <w:lvlText w:val="%9."/>
      <w:lvlJc w:val="right"/>
      <w:pPr>
        <w:ind w:left="8389" w:hanging="180"/>
      </w:pPr>
    </w:lvl>
  </w:abstractNum>
  <w:abstractNum w:abstractNumId="14" w15:restartNumberingAfterBreak="0">
    <w:nsid w:val="5A217867"/>
    <w:multiLevelType w:val="hybridMultilevel"/>
    <w:tmpl w:val="AD4024E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66E533AC"/>
    <w:multiLevelType w:val="hybridMultilevel"/>
    <w:tmpl w:val="5258813C"/>
    <w:lvl w:ilvl="0" w:tplc="E4E4A700">
      <w:start w:val="1"/>
      <w:numFmt w:val="lowerRoman"/>
      <w:lvlText w:val="(%1)"/>
      <w:lvlJc w:val="left"/>
      <w:pPr>
        <w:ind w:left="1080" w:hanging="72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6D023B97"/>
    <w:multiLevelType w:val="hybridMultilevel"/>
    <w:tmpl w:val="A7669C2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6F637F6B"/>
    <w:multiLevelType w:val="hybridMultilevel"/>
    <w:tmpl w:val="E446F76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7A6B1C66"/>
    <w:multiLevelType w:val="hybridMultilevel"/>
    <w:tmpl w:val="A302F738"/>
    <w:lvl w:ilvl="0" w:tplc="240A0001">
      <w:start w:val="1"/>
      <w:numFmt w:val="bullet"/>
      <w:lvlText w:val=""/>
      <w:lvlJc w:val="left"/>
      <w:pPr>
        <w:ind w:left="720" w:hanging="360"/>
      </w:pPr>
      <w:rPr>
        <w:rFonts w:ascii="Symbol" w:hAnsi="Symbol" w:hint="default"/>
        <w:color w:val="auto"/>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7FAA6F06"/>
    <w:multiLevelType w:val="multilevel"/>
    <w:tmpl w:val="F6E8E0E0"/>
    <w:lvl w:ilvl="0">
      <w:start w:val="5"/>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num w:numId="1" w16cid:durableId="873230878">
    <w:abstractNumId w:val="2"/>
  </w:num>
  <w:num w:numId="2" w16cid:durableId="2145079753">
    <w:abstractNumId w:val="12"/>
  </w:num>
  <w:num w:numId="3" w16cid:durableId="2017729765">
    <w:abstractNumId w:val="11"/>
  </w:num>
  <w:num w:numId="4" w16cid:durableId="1431507451">
    <w:abstractNumId w:val="0"/>
  </w:num>
  <w:num w:numId="5" w16cid:durableId="1034504886">
    <w:abstractNumId w:val="15"/>
  </w:num>
  <w:num w:numId="6" w16cid:durableId="102114312">
    <w:abstractNumId w:val="18"/>
  </w:num>
  <w:num w:numId="7" w16cid:durableId="2111310128">
    <w:abstractNumId w:val="9"/>
  </w:num>
  <w:num w:numId="8" w16cid:durableId="1321035782">
    <w:abstractNumId w:val="10"/>
  </w:num>
  <w:num w:numId="9" w16cid:durableId="58020641">
    <w:abstractNumId w:val="4"/>
  </w:num>
  <w:num w:numId="10" w16cid:durableId="34624486">
    <w:abstractNumId w:val="14"/>
  </w:num>
  <w:num w:numId="11" w16cid:durableId="516191801">
    <w:abstractNumId w:val="8"/>
  </w:num>
  <w:num w:numId="12" w16cid:durableId="791747634">
    <w:abstractNumId w:val="5"/>
  </w:num>
  <w:num w:numId="13" w16cid:durableId="1504737856">
    <w:abstractNumId w:val="19"/>
  </w:num>
  <w:num w:numId="14" w16cid:durableId="1428190121">
    <w:abstractNumId w:val="17"/>
  </w:num>
  <w:num w:numId="15" w16cid:durableId="1170289879">
    <w:abstractNumId w:val="16"/>
  </w:num>
  <w:num w:numId="16" w16cid:durableId="2088919575">
    <w:abstractNumId w:val="7"/>
  </w:num>
  <w:num w:numId="17" w16cid:durableId="1122110717">
    <w:abstractNumId w:val="6"/>
  </w:num>
  <w:num w:numId="18" w16cid:durableId="1633248939">
    <w:abstractNumId w:val="1"/>
  </w:num>
  <w:num w:numId="19" w16cid:durableId="1444111657">
    <w:abstractNumId w:val="3"/>
  </w:num>
  <w:num w:numId="20" w16cid:durableId="319114047">
    <w:abstractNumId w:val="13"/>
  </w:num>
  <w:numIdMacAtCleanup w:val="10"/>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ubdirección de Investigación y Análisis">
    <w15:presenceInfo w15:providerId="None" w15:userId="Subdirección de Investigación y Análisi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0884"/>
    <w:rsid w:val="00000B6D"/>
    <w:rsid w:val="00001BB4"/>
    <w:rsid w:val="00001C8D"/>
    <w:rsid w:val="00002385"/>
    <w:rsid w:val="00003B4A"/>
    <w:rsid w:val="000057F6"/>
    <w:rsid w:val="0000591D"/>
    <w:rsid w:val="0000648E"/>
    <w:rsid w:val="000101DC"/>
    <w:rsid w:val="00010516"/>
    <w:rsid w:val="00010AEE"/>
    <w:rsid w:val="0001143A"/>
    <w:rsid w:val="00012CB9"/>
    <w:rsid w:val="00013592"/>
    <w:rsid w:val="00013AFE"/>
    <w:rsid w:val="0001483A"/>
    <w:rsid w:val="00015ADF"/>
    <w:rsid w:val="000168E2"/>
    <w:rsid w:val="000221E7"/>
    <w:rsid w:val="000227AB"/>
    <w:rsid w:val="0002372C"/>
    <w:rsid w:val="000263AE"/>
    <w:rsid w:val="0002686F"/>
    <w:rsid w:val="00030563"/>
    <w:rsid w:val="000328E7"/>
    <w:rsid w:val="00032A5F"/>
    <w:rsid w:val="00033432"/>
    <w:rsid w:val="000338E6"/>
    <w:rsid w:val="00033FC0"/>
    <w:rsid w:val="0003458E"/>
    <w:rsid w:val="00040997"/>
    <w:rsid w:val="00040CD2"/>
    <w:rsid w:val="00041E1E"/>
    <w:rsid w:val="0004341D"/>
    <w:rsid w:val="000464E2"/>
    <w:rsid w:val="00046CFC"/>
    <w:rsid w:val="000472E6"/>
    <w:rsid w:val="00047EDE"/>
    <w:rsid w:val="00050782"/>
    <w:rsid w:val="00050A61"/>
    <w:rsid w:val="00051D78"/>
    <w:rsid w:val="00053048"/>
    <w:rsid w:val="00053A69"/>
    <w:rsid w:val="000549EB"/>
    <w:rsid w:val="00054D1F"/>
    <w:rsid w:val="00055502"/>
    <w:rsid w:val="00056424"/>
    <w:rsid w:val="00056CA3"/>
    <w:rsid w:val="00057C98"/>
    <w:rsid w:val="00057D52"/>
    <w:rsid w:val="00057FBF"/>
    <w:rsid w:val="00057FC6"/>
    <w:rsid w:val="00060055"/>
    <w:rsid w:val="000609E3"/>
    <w:rsid w:val="00060E0F"/>
    <w:rsid w:val="00062199"/>
    <w:rsid w:val="000650F5"/>
    <w:rsid w:val="00065C5D"/>
    <w:rsid w:val="0006754A"/>
    <w:rsid w:val="0007260D"/>
    <w:rsid w:val="000736AD"/>
    <w:rsid w:val="00074B4D"/>
    <w:rsid w:val="000755DE"/>
    <w:rsid w:val="0007625B"/>
    <w:rsid w:val="00076505"/>
    <w:rsid w:val="00077C55"/>
    <w:rsid w:val="000829A7"/>
    <w:rsid w:val="00083271"/>
    <w:rsid w:val="00084353"/>
    <w:rsid w:val="00084B1E"/>
    <w:rsid w:val="0008691A"/>
    <w:rsid w:val="0008798D"/>
    <w:rsid w:val="000913ED"/>
    <w:rsid w:val="0009159A"/>
    <w:rsid w:val="00091B73"/>
    <w:rsid w:val="000926CE"/>
    <w:rsid w:val="00093AA2"/>
    <w:rsid w:val="000942EA"/>
    <w:rsid w:val="000953BD"/>
    <w:rsid w:val="0009679C"/>
    <w:rsid w:val="000A2377"/>
    <w:rsid w:val="000A287A"/>
    <w:rsid w:val="000A2B73"/>
    <w:rsid w:val="000A3374"/>
    <w:rsid w:val="000A45A4"/>
    <w:rsid w:val="000A481C"/>
    <w:rsid w:val="000A50A3"/>
    <w:rsid w:val="000A5A06"/>
    <w:rsid w:val="000A5D50"/>
    <w:rsid w:val="000A61EC"/>
    <w:rsid w:val="000A72B4"/>
    <w:rsid w:val="000A7595"/>
    <w:rsid w:val="000B0680"/>
    <w:rsid w:val="000B0BAE"/>
    <w:rsid w:val="000B1C42"/>
    <w:rsid w:val="000B1D34"/>
    <w:rsid w:val="000B1E9E"/>
    <w:rsid w:val="000B2526"/>
    <w:rsid w:val="000B4150"/>
    <w:rsid w:val="000B5C70"/>
    <w:rsid w:val="000B5D1C"/>
    <w:rsid w:val="000B65E9"/>
    <w:rsid w:val="000B663E"/>
    <w:rsid w:val="000B6A9A"/>
    <w:rsid w:val="000B7204"/>
    <w:rsid w:val="000B7527"/>
    <w:rsid w:val="000B77C0"/>
    <w:rsid w:val="000C1847"/>
    <w:rsid w:val="000C1F4F"/>
    <w:rsid w:val="000C275D"/>
    <w:rsid w:val="000C3AFA"/>
    <w:rsid w:val="000C4261"/>
    <w:rsid w:val="000C4BCF"/>
    <w:rsid w:val="000C5AF8"/>
    <w:rsid w:val="000C6AB2"/>
    <w:rsid w:val="000C6DDA"/>
    <w:rsid w:val="000D102A"/>
    <w:rsid w:val="000D11A2"/>
    <w:rsid w:val="000D1CD9"/>
    <w:rsid w:val="000D4A8B"/>
    <w:rsid w:val="000D4AE0"/>
    <w:rsid w:val="000D5954"/>
    <w:rsid w:val="000D7C3D"/>
    <w:rsid w:val="000E3410"/>
    <w:rsid w:val="000E46A2"/>
    <w:rsid w:val="000E46F8"/>
    <w:rsid w:val="000E551B"/>
    <w:rsid w:val="000E55E9"/>
    <w:rsid w:val="000E60B3"/>
    <w:rsid w:val="000E7130"/>
    <w:rsid w:val="000E76CB"/>
    <w:rsid w:val="000F0053"/>
    <w:rsid w:val="000F03A2"/>
    <w:rsid w:val="000F0F62"/>
    <w:rsid w:val="000F3A37"/>
    <w:rsid w:val="000F4274"/>
    <w:rsid w:val="000F5516"/>
    <w:rsid w:val="000F6666"/>
    <w:rsid w:val="000F7A0A"/>
    <w:rsid w:val="00101FC1"/>
    <w:rsid w:val="00103383"/>
    <w:rsid w:val="00104660"/>
    <w:rsid w:val="00104B58"/>
    <w:rsid w:val="0010531B"/>
    <w:rsid w:val="00105D6E"/>
    <w:rsid w:val="00106386"/>
    <w:rsid w:val="001065ED"/>
    <w:rsid w:val="00110D00"/>
    <w:rsid w:val="00110D30"/>
    <w:rsid w:val="00112029"/>
    <w:rsid w:val="00112BC1"/>
    <w:rsid w:val="0011367E"/>
    <w:rsid w:val="00113F09"/>
    <w:rsid w:val="00114EC3"/>
    <w:rsid w:val="00115C03"/>
    <w:rsid w:val="001165F6"/>
    <w:rsid w:val="00121685"/>
    <w:rsid w:val="00121A68"/>
    <w:rsid w:val="00122764"/>
    <w:rsid w:val="00122A25"/>
    <w:rsid w:val="00123239"/>
    <w:rsid w:val="00124122"/>
    <w:rsid w:val="00124138"/>
    <w:rsid w:val="00124892"/>
    <w:rsid w:val="00125ECC"/>
    <w:rsid w:val="001266DC"/>
    <w:rsid w:val="0012696E"/>
    <w:rsid w:val="00126AC0"/>
    <w:rsid w:val="00126C7E"/>
    <w:rsid w:val="0012720F"/>
    <w:rsid w:val="00130145"/>
    <w:rsid w:val="0013156C"/>
    <w:rsid w:val="00131728"/>
    <w:rsid w:val="0013221D"/>
    <w:rsid w:val="00132466"/>
    <w:rsid w:val="001336B2"/>
    <w:rsid w:val="00133B1F"/>
    <w:rsid w:val="001346F6"/>
    <w:rsid w:val="00134C6B"/>
    <w:rsid w:val="00134E22"/>
    <w:rsid w:val="001361C8"/>
    <w:rsid w:val="0013765F"/>
    <w:rsid w:val="00137F54"/>
    <w:rsid w:val="00140299"/>
    <w:rsid w:val="0014072A"/>
    <w:rsid w:val="00140DAB"/>
    <w:rsid w:val="00141B6D"/>
    <w:rsid w:val="00141C20"/>
    <w:rsid w:val="00141CE4"/>
    <w:rsid w:val="00141DFD"/>
    <w:rsid w:val="001423C4"/>
    <w:rsid w:val="001430F9"/>
    <w:rsid w:val="00143515"/>
    <w:rsid w:val="00143B3C"/>
    <w:rsid w:val="00144017"/>
    <w:rsid w:val="00145D2F"/>
    <w:rsid w:val="00146E1D"/>
    <w:rsid w:val="0015016B"/>
    <w:rsid w:val="00150E6A"/>
    <w:rsid w:val="00150EF0"/>
    <w:rsid w:val="001527D3"/>
    <w:rsid w:val="00153B95"/>
    <w:rsid w:val="001552A6"/>
    <w:rsid w:val="001553EC"/>
    <w:rsid w:val="00155739"/>
    <w:rsid w:val="00156B35"/>
    <w:rsid w:val="00156BA7"/>
    <w:rsid w:val="001600E4"/>
    <w:rsid w:val="0016070B"/>
    <w:rsid w:val="00160C49"/>
    <w:rsid w:val="00160CC0"/>
    <w:rsid w:val="0016101D"/>
    <w:rsid w:val="00163006"/>
    <w:rsid w:val="001631C7"/>
    <w:rsid w:val="001632DA"/>
    <w:rsid w:val="001638FF"/>
    <w:rsid w:val="00163CA9"/>
    <w:rsid w:val="00165516"/>
    <w:rsid w:val="00165653"/>
    <w:rsid w:val="00165826"/>
    <w:rsid w:val="00166FC6"/>
    <w:rsid w:val="00167CC8"/>
    <w:rsid w:val="00172867"/>
    <w:rsid w:val="00175509"/>
    <w:rsid w:val="00176495"/>
    <w:rsid w:val="00176A56"/>
    <w:rsid w:val="00177C73"/>
    <w:rsid w:val="00181BC7"/>
    <w:rsid w:val="00184449"/>
    <w:rsid w:val="00185C86"/>
    <w:rsid w:val="00186109"/>
    <w:rsid w:val="00186878"/>
    <w:rsid w:val="00186AD2"/>
    <w:rsid w:val="00187AC5"/>
    <w:rsid w:val="00187AE3"/>
    <w:rsid w:val="00187B57"/>
    <w:rsid w:val="00191F0E"/>
    <w:rsid w:val="00192F6C"/>
    <w:rsid w:val="00193DF1"/>
    <w:rsid w:val="001940D7"/>
    <w:rsid w:val="0019509B"/>
    <w:rsid w:val="00195C34"/>
    <w:rsid w:val="00196D7D"/>
    <w:rsid w:val="00197377"/>
    <w:rsid w:val="001A0BCC"/>
    <w:rsid w:val="001A2A2A"/>
    <w:rsid w:val="001A5292"/>
    <w:rsid w:val="001A6245"/>
    <w:rsid w:val="001A6A5D"/>
    <w:rsid w:val="001A7287"/>
    <w:rsid w:val="001A7519"/>
    <w:rsid w:val="001B0175"/>
    <w:rsid w:val="001B08FD"/>
    <w:rsid w:val="001B0A17"/>
    <w:rsid w:val="001B155C"/>
    <w:rsid w:val="001B2E1B"/>
    <w:rsid w:val="001B461D"/>
    <w:rsid w:val="001B4757"/>
    <w:rsid w:val="001B534A"/>
    <w:rsid w:val="001B5425"/>
    <w:rsid w:val="001B5A17"/>
    <w:rsid w:val="001B5AE1"/>
    <w:rsid w:val="001B5DC7"/>
    <w:rsid w:val="001B7DA4"/>
    <w:rsid w:val="001C15F7"/>
    <w:rsid w:val="001C1B5C"/>
    <w:rsid w:val="001C273D"/>
    <w:rsid w:val="001C2BC2"/>
    <w:rsid w:val="001C4655"/>
    <w:rsid w:val="001C4A39"/>
    <w:rsid w:val="001C555E"/>
    <w:rsid w:val="001C6215"/>
    <w:rsid w:val="001C6457"/>
    <w:rsid w:val="001C67A7"/>
    <w:rsid w:val="001C7CDF"/>
    <w:rsid w:val="001D09FC"/>
    <w:rsid w:val="001D1E40"/>
    <w:rsid w:val="001D1FE4"/>
    <w:rsid w:val="001D2F18"/>
    <w:rsid w:val="001D2FF7"/>
    <w:rsid w:val="001D531E"/>
    <w:rsid w:val="001D54F6"/>
    <w:rsid w:val="001D6217"/>
    <w:rsid w:val="001D6BB3"/>
    <w:rsid w:val="001E12BD"/>
    <w:rsid w:val="001E1F75"/>
    <w:rsid w:val="001E2ECB"/>
    <w:rsid w:val="001E52F8"/>
    <w:rsid w:val="001E588E"/>
    <w:rsid w:val="001E5B7F"/>
    <w:rsid w:val="001E64F0"/>
    <w:rsid w:val="001E79F1"/>
    <w:rsid w:val="001E7F5E"/>
    <w:rsid w:val="001F0FF2"/>
    <w:rsid w:val="001F1510"/>
    <w:rsid w:val="001F1EEB"/>
    <w:rsid w:val="001F213D"/>
    <w:rsid w:val="001F25A6"/>
    <w:rsid w:val="001F443D"/>
    <w:rsid w:val="001F6445"/>
    <w:rsid w:val="001F7D4A"/>
    <w:rsid w:val="00200392"/>
    <w:rsid w:val="00201AA0"/>
    <w:rsid w:val="002029B9"/>
    <w:rsid w:val="00203EB5"/>
    <w:rsid w:val="002041BA"/>
    <w:rsid w:val="00206D91"/>
    <w:rsid w:val="0020706E"/>
    <w:rsid w:val="002070F5"/>
    <w:rsid w:val="002072E3"/>
    <w:rsid w:val="00207F37"/>
    <w:rsid w:val="002106D4"/>
    <w:rsid w:val="00211767"/>
    <w:rsid w:val="0021206D"/>
    <w:rsid w:val="0021256F"/>
    <w:rsid w:val="002125B0"/>
    <w:rsid w:val="00213798"/>
    <w:rsid w:val="00213CB5"/>
    <w:rsid w:val="00213DBA"/>
    <w:rsid w:val="00213E37"/>
    <w:rsid w:val="002145EB"/>
    <w:rsid w:val="00214C9E"/>
    <w:rsid w:val="0021539C"/>
    <w:rsid w:val="0021741F"/>
    <w:rsid w:val="002225D8"/>
    <w:rsid w:val="00223A56"/>
    <w:rsid w:val="002267DF"/>
    <w:rsid w:val="00227432"/>
    <w:rsid w:val="0022771F"/>
    <w:rsid w:val="00230775"/>
    <w:rsid w:val="00231414"/>
    <w:rsid w:val="00231D05"/>
    <w:rsid w:val="002320A2"/>
    <w:rsid w:val="00233EC2"/>
    <w:rsid w:val="002353AB"/>
    <w:rsid w:val="002359A6"/>
    <w:rsid w:val="00235BC5"/>
    <w:rsid w:val="00236CDA"/>
    <w:rsid w:val="00237380"/>
    <w:rsid w:val="00237630"/>
    <w:rsid w:val="00237B91"/>
    <w:rsid w:val="00237CE8"/>
    <w:rsid w:val="002412D0"/>
    <w:rsid w:val="00241F9D"/>
    <w:rsid w:val="002447B6"/>
    <w:rsid w:val="00244E96"/>
    <w:rsid w:val="00245C59"/>
    <w:rsid w:val="00245DEF"/>
    <w:rsid w:val="0024623E"/>
    <w:rsid w:val="0025109B"/>
    <w:rsid w:val="00251DF6"/>
    <w:rsid w:val="00252207"/>
    <w:rsid w:val="00253A87"/>
    <w:rsid w:val="002549FA"/>
    <w:rsid w:val="00254AB5"/>
    <w:rsid w:val="00254D16"/>
    <w:rsid w:val="00255B44"/>
    <w:rsid w:val="00255B7E"/>
    <w:rsid w:val="00255D0D"/>
    <w:rsid w:val="00256D53"/>
    <w:rsid w:val="002573E1"/>
    <w:rsid w:val="00257707"/>
    <w:rsid w:val="002603C7"/>
    <w:rsid w:val="0026095C"/>
    <w:rsid w:val="00261E6E"/>
    <w:rsid w:val="00263434"/>
    <w:rsid w:val="00264A64"/>
    <w:rsid w:val="00265197"/>
    <w:rsid w:val="00265E17"/>
    <w:rsid w:val="00266CF2"/>
    <w:rsid w:val="002712A0"/>
    <w:rsid w:val="002720A8"/>
    <w:rsid w:val="002723E1"/>
    <w:rsid w:val="00272845"/>
    <w:rsid w:val="00272A50"/>
    <w:rsid w:val="00272B88"/>
    <w:rsid w:val="00272CD2"/>
    <w:rsid w:val="002746EA"/>
    <w:rsid w:val="00274CDC"/>
    <w:rsid w:val="00275373"/>
    <w:rsid w:val="0027626F"/>
    <w:rsid w:val="0027666F"/>
    <w:rsid w:val="0027741E"/>
    <w:rsid w:val="00281301"/>
    <w:rsid w:val="0028189E"/>
    <w:rsid w:val="00281D6B"/>
    <w:rsid w:val="00282806"/>
    <w:rsid w:val="0028795A"/>
    <w:rsid w:val="00287C20"/>
    <w:rsid w:val="00291AA8"/>
    <w:rsid w:val="00292DD8"/>
    <w:rsid w:val="0029302B"/>
    <w:rsid w:val="00294982"/>
    <w:rsid w:val="002953A2"/>
    <w:rsid w:val="00295674"/>
    <w:rsid w:val="00295FDF"/>
    <w:rsid w:val="00296C3C"/>
    <w:rsid w:val="00297049"/>
    <w:rsid w:val="00297B98"/>
    <w:rsid w:val="00297CEF"/>
    <w:rsid w:val="002A1CE2"/>
    <w:rsid w:val="002A2030"/>
    <w:rsid w:val="002A2208"/>
    <w:rsid w:val="002A28CF"/>
    <w:rsid w:val="002A331E"/>
    <w:rsid w:val="002A522D"/>
    <w:rsid w:val="002A5F30"/>
    <w:rsid w:val="002A7937"/>
    <w:rsid w:val="002B0081"/>
    <w:rsid w:val="002B0B9A"/>
    <w:rsid w:val="002B4F72"/>
    <w:rsid w:val="002B5037"/>
    <w:rsid w:val="002C1D44"/>
    <w:rsid w:val="002C3B36"/>
    <w:rsid w:val="002C66EB"/>
    <w:rsid w:val="002C6D93"/>
    <w:rsid w:val="002C705D"/>
    <w:rsid w:val="002C7441"/>
    <w:rsid w:val="002C7CBB"/>
    <w:rsid w:val="002C7E92"/>
    <w:rsid w:val="002D10FB"/>
    <w:rsid w:val="002D17E7"/>
    <w:rsid w:val="002D1A4F"/>
    <w:rsid w:val="002D21A5"/>
    <w:rsid w:val="002D2311"/>
    <w:rsid w:val="002D2458"/>
    <w:rsid w:val="002D3725"/>
    <w:rsid w:val="002D3FB6"/>
    <w:rsid w:val="002D41BC"/>
    <w:rsid w:val="002D68EB"/>
    <w:rsid w:val="002E131A"/>
    <w:rsid w:val="002E4748"/>
    <w:rsid w:val="002E4BF8"/>
    <w:rsid w:val="002E5054"/>
    <w:rsid w:val="002E6B04"/>
    <w:rsid w:val="002E7F39"/>
    <w:rsid w:val="002F0B8A"/>
    <w:rsid w:val="002F18C2"/>
    <w:rsid w:val="002F1AA8"/>
    <w:rsid w:val="002F1E72"/>
    <w:rsid w:val="002F2BF3"/>
    <w:rsid w:val="002F3CB9"/>
    <w:rsid w:val="002F4157"/>
    <w:rsid w:val="002F511B"/>
    <w:rsid w:val="002F54C4"/>
    <w:rsid w:val="002F5A2C"/>
    <w:rsid w:val="002F5A40"/>
    <w:rsid w:val="002F68BA"/>
    <w:rsid w:val="0030172B"/>
    <w:rsid w:val="0030379F"/>
    <w:rsid w:val="003050C4"/>
    <w:rsid w:val="003067A0"/>
    <w:rsid w:val="00306953"/>
    <w:rsid w:val="00307B3A"/>
    <w:rsid w:val="00310EAE"/>
    <w:rsid w:val="003114B2"/>
    <w:rsid w:val="00312D94"/>
    <w:rsid w:val="003130D9"/>
    <w:rsid w:val="00316250"/>
    <w:rsid w:val="003178F5"/>
    <w:rsid w:val="00320945"/>
    <w:rsid w:val="00320D6B"/>
    <w:rsid w:val="0032200B"/>
    <w:rsid w:val="0032251A"/>
    <w:rsid w:val="00322A22"/>
    <w:rsid w:val="00323721"/>
    <w:rsid w:val="003239C4"/>
    <w:rsid w:val="003239C7"/>
    <w:rsid w:val="00324A5E"/>
    <w:rsid w:val="00326059"/>
    <w:rsid w:val="003269E4"/>
    <w:rsid w:val="00333E64"/>
    <w:rsid w:val="00334C1C"/>
    <w:rsid w:val="00334FC5"/>
    <w:rsid w:val="00337291"/>
    <w:rsid w:val="00340581"/>
    <w:rsid w:val="00341B67"/>
    <w:rsid w:val="003439A8"/>
    <w:rsid w:val="00344000"/>
    <w:rsid w:val="00344D5B"/>
    <w:rsid w:val="00347618"/>
    <w:rsid w:val="00347F3B"/>
    <w:rsid w:val="00350436"/>
    <w:rsid w:val="00350531"/>
    <w:rsid w:val="00351102"/>
    <w:rsid w:val="00351930"/>
    <w:rsid w:val="00352B10"/>
    <w:rsid w:val="00353E5F"/>
    <w:rsid w:val="00355492"/>
    <w:rsid w:val="00355778"/>
    <w:rsid w:val="00356179"/>
    <w:rsid w:val="003566A3"/>
    <w:rsid w:val="00360465"/>
    <w:rsid w:val="003621D2"/>
    <w:rsid w:val="00362AD0"/>
    <w:rsid w:val="00362E45"/>
    <w:rsid w:val="003639DC"/>
    <w:rsid w:val="0036457D"/>
    <w:rsid w:val="0036471C"/>
    <w:rsid w:val="0036709D"/>
    <w:rsid w:val="00367CFD"/>
    <w:rsid w:val="003712E7"/>
    <w:rsid w:val="00371651"/>
    <w:rsid w:val="00371D43"/>
    <w:rsid w:val="00372B14"/>
    <w:rsid w:val="0037405D"/>
    <w:rsid w:val="003746C2"/>
    <w:rsid w:val="0037626E"/>
    <w:rsid w:val="0037657B"/>
    <w:rsid w:val="003778B0"/>
    <w:rsid w:val="00377C6B"/>
    <w:rsid w:val="003818A1"/>
    <w:rsid w:val="00381F3B"/>
    <w:rsid w:val="00381FF8"/>
    <w:rsid w:val="00382BC3"/>
    <w:rsid w:val="00382C90"/>
    <w:rsid w:val="003835D8"/>
    <w:rsid w:val="00383772"/>
    <w:rsid w:val="00383E0C"/>
    <w:rsid w:val="00385443"/>
    <w:rsid w:val="0038575C"/>
    <w:rsid w:val="00386323"/>
    <w:rsid w:val="00390446"/>
    <w:rsid w:val="003906D3"/>
    <w:rsid w:val="00390DFE"/>
    <w:rsid w:val="0039129C"/>
    <w:rsid w:val="00392A13"/>
    <w:rsid w:val="003930B3"/>
    <w:rsid w:val="00393678"/>
    <w:rsid w:val="00393718"/>
    <w:rsid w:val="003950FB"/>
    <w:rsid w:val="00395A87"/>
    <w:rsid w:val="003967C1"/>
    <w:rsid w:val="003968D8"/>
    <w:rsid w:val="003A022D"/>
    <w:rsid w:val="003A1166"/>
    <w:rsid w:val="003A2F14"/>
    <w:rsid w:val="003A5093"/>
    <w:rsid w:val="003A51E7"/>
    <w:rsid w:val="003A6CE6"/>
    <w:rsid w:val="003B00BE"/>
    <w:rsid w:val="003B06E2"/>
    <w:rsid w:val="003B0958"/>
    <w:rsid w:val="003B2341"/>
    <w:rsid w:val="003B3468"/>
    <w:rsid w:val="003B3543"/>
    <w:rsid w:val="003B3C7D"/>
    <w:rsid w:val="003B4916"/>
    <w:rsid w:val="003B4F46"/>
    <w:rsid w:val="003B50B3"/>
    <w:rsid w:val="003B68E2"/>
    <w:rsid w:val="003B79A7"/>
    <w:rsid w:val="003C06CA"/>
    <w:rsid w:val="003C1407"/>
    <w:rsid w:val="003C3A1A"/>
    <w:rsid w:val="003C4AAC"/>
    <w:rsid w:val="003C5BE0"/>
    <w:rsid w:val="003C5D74"/>
    <w:rsid w:val="003C5EBB"/>
    <w:rsid w:val="003C6CE9"/>
    <w:rsid w:val="003C6EC1"/>
    <w:rsid w:val="003D118D"/>
    <w:rsid w:val="003D2C5B"/>
    <w:rsid w:val="003D3B78"/>
    <w:rsid w:val="003D521E"/>
    <w:rsid w:val="003D601A"/>
    <w:rsid w:val="003D6036"/>
    <w:rsid w:val="003D703A"/>
    <w:rsid w:val="003D7112"/>
    <w:rsid w:val="003E02E7"/>
    <w:rsid w:val="003E14CF"/>
    <w:rsid w:val="003E30E2"/>
    <w:rsid w:val="003E3819"/>
    <w:rsid w:val="003E395E"/>
    <w:rsid w:val="003E477B"/>
    <w:rsid w:val="003E49CD"/>
    <w:rsid w:val="003E507A"/>
    <w:rsid w:val="003E5B97"/>
    <w:rsid w:val="003E6E57"/>
    <w:rsid w:val="003F0455"/>
    <w:rsid w:val="003F1335"/>
    <w:rsid w:val="003F18C4"/>
    <w:rsid w:val="003F4802"/>
    <w:rsid w:val="003F4CBC"/>
    <w:rsid w:val="003F5DB3"/>
    <w:rsid w:val="003F6CC3"/>
    <w:rsid w:val="003F7228"/>
    <w:rsid w:val="003F7D6A"/>
    <w:rsid w:val="004006AD"/>
    <w:rsid w:val="00401B95"/>
    <w:rsid w:val="00401F62"/>
    <w:rsid w:val="0040285B"/>
    <w:rsid w:val="004034C2"/>
    <w:rsid w:val="00403B84"/>
    <w:rsid w:val="00403D57"/>
    <w:rsid w:val="004043C4"/>
    <w:rsid w:val="004051DD"/>
    <w:rsid w:val="00405266"/>
    <w:rsid w:val="004071F2"/>
    <w:rsid w:val="00410B4F"/>
    <w:rsid w:val="00410E76"/>
    <w:rsid w:val="00411016"/>
    <w:rsid w:val="00411352"/>
    <w:rsid w:val="00411973"/>
    <w:rsid w:val="0041201B"/>
    <w:rsid w:val="00412F93"/>
    <w:rsid w:val="00414554"/>
    <w:rsid w:val="00415849"/>
    <w:rsid w:val="00415E45"/>
    <w:rsid w:val="00416F42"/>
    <w:rsid w:val="00417034"/>
    <w:rsid w:val="0041760E"/>
    <w:rsid w:val="00420F7F"/>
    <w:rsid w:val="0042211A"/>
    <w:rsid w:val="00423004"/>
    <w:rsid w:val="004248B9"/>
    <w:rsid w:val="004249A2"/>
    <w:rsid w:val="004253A4"/>
    <w:rsid w:val="0042563C"/>
    <w:rsid w:val="00425C1A"/>
    <w:rsid w:val="00426099"/>
    <w:rsid w:val="0042644F"/>
    <w:rsid w:val="00426864"/>
    <w:rsid w:val="00426E47"/>
    <w:rsid w:val="00430023"/>
    <w:rsid w:val="00432795"/>
    <w:rsid w:val="004348A1"/>
    <w:rsid w:val="00437840"/>
    <w:rsid w:val="00437A53"/>
    <w:rsid w:val="00437E32"/>
    <w:rsid w:val="00440BD6"/>
    <w:rsid w:val="00440D49"/>
    <w:rsid w:val="00442887"/>
    <w:rsid w:val="00442F44"/>
    <w:rsid w:val="00443189"/>
    <w:rsid w:val="0044407C"/>
    <w:rsid w:val="004446E1"/>
    <w:rsid w:val="00444C5C"/>
    <w:rsid w:val="00444E52"/>
    <w:rsid w:val="0044500E"/>
    <w:rsid w:val="00446E79"/>
    <w:rsid w:val="00450E74"/>
    <w:rsid w:val="00454295"/>
    <w:rsid w:val="004552FF"/>
    <w:rsid w:val="00455E2C"/>
    <w:rsid w:val="004605CE"/>
    <w:rsid w:val="00461A2A"/>
    <w:rsid w:val="0046320C"/>
    <w:rsid w:val="0046426E"/>
    <w:rsid w:val="00465EED"/>
    <w:rsid w:val="00466BBE"/>
    <w:rsid w:val="00466DF6"/>
    <w:rsid w:val="0047067D"/>
    <w:rsid w:val="00470ED4"/>
    <w:rsid w:val="004713F6"/>
    <w:rsid w:val="00471C0F"/>
    <w:rsid w:val="00471D02"/>
    <w:rsid w:val="0047222C"/>
    <w:rsid w:val="00472273"/>
    <w:rsid w:val="004745B5"/>
    <w:rsid w:val="00474AF3"/>
    <w:rsid w:val="0047681D"/>
    <w:rsid w:val="00477427"/>
    <w:rsid w:val="00477A28"/>
    <w:rsid w:val="00480EBA"/>
    <w:rsid w:val="00480F05"/>
    <w:rsid w:val="004812B5"/>
    <w:rsid w:val="00482FB8"/>
    <w:rsid w:val="00483020"/>
    <w:rsid w:val="0048366C"/>
    <w:rsid w:val="0048373B"/>
    <w:rsid w:val="00483870"/>
    <w:rsid w:val="00483C25"/>
    <w:rsid w:val="004840EE"/>
    <w:rsid w:val="00484343"/>
    <w:rsid w:val="004867F2"/>
    <w:rsid w:val="00486BC2"/>
    <w:rsid w:val="00486C1D"/>
    <w:rsid w:val="00487D8C"/>
    <w:rsid w:val="00490A88"/>
    <w:rsid w:val="00491707"/>
    <w:rsid w:val="004921AC"/>
    <w:rsid w:val="0049237E"/>
    <w:rsid w:val="0049591D"/>
    <w:rsid w:val="004961AB"/>
    <w:rsid w:val="00496490"/>
    <w:rsid w:val="004976D7"/>
    <w:rsid w:val="00497D90"/>
    <w:rsid w:val="004A075F"/>
    <w:rsid w:val="004A0813"/>
    <w:rsid w:val="004A0C3B"/>
    <w:rsid w:val="004A0CF9"/>
    <w:rsid w:val="004A13BE"/>
    <w:rsid w:val="004A1AE2"/>
    <w:rsid w:val="004A1E0E"/>
    <w:rsid w:val="004A247F"/>
    <w:rsid w:val="004A3B79"/>
    <w:rsid w:val="004A6551"/>
    <w:rsid w:val="004A66C2"/>
    <w:rsid w:val="004A6E63"/>
    <w:rsid w:val="004A7388"/>
    <w:rsid w:val="004B05F8"/>
    <w:rsid w:val="004B19F1"/>
    <w:rsid w:val="004B3D2A"/>
    <w:rsid w:val="004B69E1"/>
    <w:rsid w:val="004B70B0"/>
    <w:rsid w:val="004C0E6E"/>
    <w:rsid w:val="004C0EDA"/>
    <w:rsid w:val="004C0F1D"/>
    <w:rsid w:val="004C1F97"/>
    <w:rsid w:val="004C3846"/>
    <w:rsid w:val="004C5272"/>
    <w:rsid w:val="004C7BD7"/>
    <w:rsid w:val="004D037A"/>
    <w:rsid w:val="004D09D0"/>
    <w:rsid w:val="004D177B"/>
    <w:rsid w:val="004D28A8"/>
    <w:rsid w:val="004D6579"/>
    <w:rsid w:val="004D6D6F"/>
    <w:rsid w:val="004E0FC2"/>
    <w:rsid w:val="004E0FF2"/>
    <w:rsid w:val="004E1F80"/>
    <w:rsid w:val="004E214C"/>
    <w:rsid w:val="004E27CB"/>
    <w:rsid w:val="004E5000"/>
    <w:rsid w:val="004E570D"/>
    <w:rsid w:val="004E663E"/>
    <w:rsid w:val="004E762D"/>
    <w:rsid w:val="004E7740"/>
    <w:rsid w:val="004F00AC"/>
    <w:rsid w:val="004F27DE"/>
    <w:rsid w:val="004F2D8C"/>
    <w:rsid w:val="004F3CA3"/>
    <w:rsid w:val="004F6D79"/>
    <w:rsid w:val="00501800"/>
    <w:rsid w:val="00501E69"/>
    <w:rsid w:val="00502AC0"/>
    <w:rsid w:val="00503019"/>
    <w:rsid w:val="00503266"/>
    <w:rsid w:val="00504019"/>
    <w:rsid w:val="005049B4"/>
    <w:rsid w:val="00505EC1"/>
    <w:rsid w:val="00505F37"/>
    <w:rsid w:val="005066C4"/>
    <w:rsid w:val="00507117"/>
    <w:rsid w:val="005071C8"/>
    <w:rsid w:val="00510A91"/>
    <w:rsid w:val="00511F21"/>
    <w:rsid w:val="00512615"/>
    <w:rsid w:val="00512725"/>
    <w:rsid w:val="00512CEE"/>
    <w:rsid w:val="00513910"/>
    <w:rsid w:val="00513FCD"/>
    <w:rsid w:val="005140D2"/>
    <w:rsid w:val="005150B0"/>
    <w:rsid w:val="00515B4D"/>
    <w:rsid w:val="005161AC"/>
    <w:rsid w:val="005170BD"/>
    <w:rsid w:val="00520A2D"/>
    <w:rsid w:val="0052183F"/>
    <w:rsid w:val="005219D1"/>
    <w:rsid w:val="00521D5F"/>
    <w:rsid w:val="00523A58"/>
    <w:rsid w:val="00524E4A"/>
    <w:rsid w:val="005279FB"/>
    <w:rsid w:val="005304C9"/>
    <w:rsid w:val="00530B11"/>
    <w:rsid w:val="005320B0"/>
    <w:rsid w:val="00534EAD"/>
    <w:rsid w:val="00535A00"/>
    <w:rsid w:val="00535DD4"/>
    <w:rsid w:val="0054122A"/>
    <w:rsid w:val="00542628"/>
    <w:rsid w:val="00544E60"/>
    <w:rsid w:val="00546775"/>
    <w:rsid w:val="00546C20"/>
    <w:rsid w:val="00547D20"/>
    <w:rsid w:val="00552612"/>
    <w:rsid w:val="005528C4"/>
    <w:rsid w:val="00553092"/>
    <w:rsid w:val="00554D29"/>
    <w:rsid w:val="00556C5B"/>
    <w:rsid w:val="00557F00"/>
    <w:rsid w:val="00560341"/>
    <w:rsid w:val="00560561"/>
    <w:rsid w:val="00561C23"/>
    <w:rsid w:val="0056355C"/>
    <w:rsid w:val="005646BC"/>
    <w:rsid w:val="00565519"/>
    <w:rsid w:val="00565BC7"/>
    <w:rsid w:val="00565C27"/>
    <w:rsid w:val="00566704"/>
    <w:rsid w:val="00567021"/>
    <w:rsid w:val="00567C26"/>
    <w:rsid w:val="00567D30"/>
    <w:rsid w:val="00570483"/>
    <w:rsid w:val="0057064C"/>
    <w:rsid w:val="00573DB3"/>
    <w:rsid w:val="00574100"/>
    <w:rsid w:val="0057411F"/>
    <w:rsid w:val="005747D7"/>
    <w:rsid w:val="00575565"/>
    <w:rsid w:val="005768A1"/>
    <w:rsid w:val="00576BC0"/>
    <w:rsid w:val="00580AEF"/>
    <w:rsid w:val="00581A27"/>
    <w:rsid w:val="00583D91"/>
    <w:rsid w:val="0058478B"/>
    <w:rsid w:val="00586B2B"/>
    <w:rsid w:val="00587A7C"/>
    <w:rsid w:val="00587F53"/>
    <w:rsid w:val="00590C11"/>
    <w:rsid w:val="00590EBF"/>
    <w:rsid w:val="00593483"/>
    <w:rsid w:val="005952BA"/>
    <w:rsid w:val="005962E7"/>
    <w:rsid w:val="00597F3C"/>
    <w:rsid w:val="005A0AE3"/>
    <w:rsid w:val="005A1B03"/>
    <w:rsid w:val="005A1D43"/>
    <w:rsid w:val="005A1F02"/>
    <w:rsid w:val="005A20B4"/>
    <w:rsid w:val="005A2D5E"/>
    <w:rsid w:val="005A328B"/>
    <w:rsid w:val="005A32C2"/>
    <w:rsid w:val="005A41B2"/>
    <w:rsid w:val="005A46EF"/>
    <w:rsid w:val="005A53FF"/>
    <w:rsid w:val="005A55FF"/>
    <w:rsid w:val="005A632C"/>
    <w:rsid w:val="005B01D4"/>
    <w:rsid w:val="005B1DDE"/>
    <w:rsid w:val="005B2FD8"/>
    <w:rsid w:val="005B352D"/>
    <w:rsid w:val="005B35D5"/>
    <w:rsid w:val="005B4CD4"/>
    <w:rsid w:val="005B5D49"/>
    <w:rsid w:val="005B616A"/>
    <w:rsid w:val="005B6BBF"/>
    <w:rsid w:val="005B73BA"/>
    <w:rsid w:val="005B7BB3"/>
    <w:rsid w:val="005C00AB"/>
    <w:rsid w:val="005C0659"/>
    <w:rsid w:val="005C08DD"/>
    <w:rsid w:val="005C4572"/>
    <w:rsid w:val="005C6050"/>
    <w:rsid w:val="005C757E"/>
    <w:rsid w:val="005D0DFF"/>
    <w:rsid w:val="005D1753"/>
    <w:rsid w:val="005D208B"/>
    <w:rsid w:val="005D2F57"/>
    <w:rsid w:val="005D32F1"/>
    <w:rsid w:val="005D534A"/>
    <w:rsid w:val="005D6538"/>
    <w:rsid w:val="005D66D9"/>
    <w:rsid w:val="005D776C"/>
    <w:rsid w:val="005E0FEB"/>
    <w:rsid w:val="005E1F27"/>
    <w:rsid w:val="005E280B"/>
    <w:rsid w:val="005E3168"/>
    <w:rsid w:val="005E3513"/>
    <w:rsid w:val="005E39E4"/>
    <w:rsid w:val="005E4758"/>
    <w:rsid w:val="005E5CAA"/>
    <w:rsid w:val="005E5F4A"/>
    <w:rsid w:val="005E7B40"/>
    <w:rsid w:val="005F1421"/>
    <w:rsid w:val="005F3E97"/>
    <w:rsid w:val="005F4338"/>
    <w:rsid w:val="005F63F1"/>
    <w:rsid w:val="005F7349"/>
    <w:rsid w:val="005F7D2B"/>
    <w:rsid w:val="006000C2"/>
    <w:rsid w:val="00602250"/>
    <w:rsid w:val="006028BE"/>
    <w:rsid w:val="00602B63"/>
    <w:rsid w:val="00603CA6"/>
    <w:rsid w:val="00604FD8"/>
    <w:rsid w:val="006055EB"/>
    <w:rsid w:val="006056B5"/>
    <w:rsid w:val="00605C25"/>
    <w:rsid w:val="00607C1A"/>
    <w:rsid w:val="00611077"/>
    <w:rsid w:val="00612E0E"/>
    <w:rsid w:val="006137FD"/>
    <w:rsid w:val="0061428A"/>
    <w:rsid w:val="006142D5"/>
    <w:rsid w:val="006149C6"/>
    <w:rsid w:val="00616306"/>
    <w:rsid w:val="00616B1E"/>
    <w:rsid w:val="00616F40"/>
    <w:rsid w:val="006177AE"/>
    <w:rsid w:val="00617A81"/>
    <w:rsid w:val="00617F1F"/>
    <w:rsid w:val="00621CB6"/>
    <w:rsid w:val="00621F82"/>
    <w:rsid w:val="00621FB4"/>
    <w:rsid w:val="0062282D"/>
    <w:rsid w:val="00622DE9"/>
    <w:rsid w:val="0062351C"/>
    <w:rsid w:val="006241A9"/>
    <w:rsid w:val="00625FD1"/>
    <w:rsid w:val="00626AAB"/>
    <w:rsid w:val="006333E8"/>
    <w:rsid w:val="0063342B"/>
    <w:rsid w:val="00634B0D"/>
    <w:rsid w:val="00634F66"/>
    <w:rsid w:val="0063500B"/>
    <w:rsid w:val="00635673"/>
    <w:rsid w:val="006367D4"/>
    <w:rsid w:val="00636D57"/>
    <w:rsid w:val="00640069"/>
    <w:rsid w:val="006401D9"/>
    <w:rsid w:val="00641609"/>
    <w:rsid w:val="006421ED"/>
    <w:rsid w:val="00644199"/>
    <w:rsid w:val="00644CD3"/>
    <w:rsid w:val="00644FAE"/>
    <w:rsid w:val="00646DEC"/>
    <w:rsid w:val="006474D0"/>
    <w:rsid w:val="00652321"/>
    <w:rsid w:val="006524AC"/>
    <w:rsid w:val="006527D4"/>
    <w:rsid w:val="00652BC5"/>
    <w:rsid w:val="00654167"/>
    <w:rsid w:val="00656D16"/>
    <w:rsid w:val="00657A23"/>
    <w:rsid w:val="00661399"/>
    <w:rsid w:val="00662EFC"/>
    <w:rsid w:val="0066373D"/>
    <w:rsid w:val="00664555"/>
    <w:rsid w:val="0066522A"/>
    <w:rsid w:val="00665B59"/>
    <w:rsid w:val="00666584"/>
    <w:rsid w:val="00666F1B"/>
    <w:rsid w:val="0067107F"/>
    <w:rsid w:val="00671161"/>
    <w:rsid w:val="00676E79"/>
    <w:rsid w:val="006805EA"/>
    <w:rsid w:val="00680E09"/>
    <w:rsid w:val="00680E87"/>
    <w:rsid w:val="00681B2A"/>
    <w:rsid w:val="00682C71"/>
    <w:rsid w:val="00682E2A"/>
    <w:rsid w:val="00683EC5"/>
    <w:rsid w:val="0068444F"/>
    <w:rsid w:val="0068519C"/>
    <w:rsid w:val="00685673"/>
    <w:rsid w:val="00685EA1"/>
    <w:rsid w:val="0068718F"/>
    <w:rsid w:val="00687207"/>
    <w:rsid w:val="006914B6"/>
    <w:rsid w:val="00691AAA"/>
    <w:rsid w:val="00692A27"/>
    <w:rsid w:val="00692F64"/>
    <w:rsid w:val="00693418"/>
    <w:rsid w:val="00694998"/>
    <w:rsid w:val="0069544F"/>
    <w:rsid w:val="00695E5F"/>
    <w:rsid w:val="00697683"/>
    <w:rsid w:val="006A03E9"/>
    <w:rsid w:val="006A0A02"/>
    <w:rsid w:val="006A0FB0"/>
    <w:rsid w:val="006A12A8"/>
    <w:rsid w:val="006A2AFA"/>
    <w:rsid w:val="006A37C1"/>
    <w:rsid w:val="006A48BB"/>
    <w:rsid w:val="006A4BC9"/>
    <w:rsid w:val="006A51E8"/>
    <w:rsid w:val="006A5E08"/>
    <w:rsid w:val="006A6C0D"/>
    <w:rsid w:val="006B1604"/>
    <w:rsid w:val="006B1DB3"/>
    <w:rsid w:val="006B22C8"/>
    <w:rsid w:val="006B278F"/>
    <w:rsid w:val="006B3937"/>
    <w:rsid w:val="006B4D1C"/>
    <w:rsid w:val="006B5C70"/>
    <w:rsid w:val="006B7295"/>
    <w:rsid w:val="006B7927"/>
    <w:rsid w:val="006C0BFA"/>
    <w:rsid w:val="006C19DD"/>
    <w:rsid w:val="006C3804"/>
    <w:rsid w:val="006C3FD9"/>
    <w:rsid w:val="006C712B"/>
    <w:rsid w:val="006C78B9"/>
    <w:rsid w:val="006D04DE"/>
    <w:rsid w:val="006D103F"/>
    <w:rsid w:val="006D17A2"/>
    <w:rsid w:val="006D4682"/>
    <w:rsid w:val="006D514C"/>
    <w:rsid w:val="006D5FA8"/>
    <w:rsid w:val="006D6A78"/>
    <w:rsid w:val="006E142A"/>
    <w:rsid w:val="006E27C7"/>
    <w:rsid w:val="006E2A94"/>
    <w:rsid w:val="006E466F"/>
    <w:rsid w:val="006E546C"/>
    <w:rsid w:val="006E686A"/>
    <w:rsid w:val="006E68B9"/>
    <w:rsid w:val="006E6B1C"/>
    <w:rsid w:val="006E7CA9"/>
    <w:rsid w:val="006F06C9"/>
    <w:rsid w:val="006F132E"/>
    <w:rsid w:val="006F2831"/>
    <w:rsid w:val="006F2A97"/>
    <w:rsid w:val="006F2FD4"/>
    <w:rsid w:val="006F3875"/>
    <w:rsid w:val="006F63FF"/>
    <w:rsid w:val="006F6FEF"/>
    <w:rsid w:val="006F7DAA"/>
    <w:rsid w:val="00700D5A"/>
    <w:rsid w:val="00701A95"/>
    <w:rsid w:val="00702A27"/>
    <w:rsid w:val="0070383B"/>
    <w:rsid w:val="00703BFD"/>
    <w:rsid w:val="00703FAB"/>
    <w:rsid w:val="007040C0"/>
    <w:rsid w:val="00704315"/>
    <w:rsid w:val="00704D2E"/>
    <w:rsid w:val="007052AF"/>
    <w:rsid w:val="00705FBC"/>
    <w:rsid w:val="007062E3"/>
    <w:rsid w:val="00707A7C"/>
    <w:rsid w:val="00707DDA"/>
    <w:rsid w:val="00707F37"/>
    <w:rsid w:val="007102A3"/>
    <w:rsid w:val="0071139E"/>
    <w:rsid w:val="00711802"/>
    <w:rsid w:val="00711953"/>
    <w:rsid w:val="00713404"/>
    <w:rsid w:val="007144C1"/>
    <w:rsid w:val="0071546A"/>
    <w:rsid w:val="0071603E"/>
    <w:rsid w:val="00716848"/>
    <w:rsid w:val="00716C9A"/>
    <w:rsid w:val="007174C2"/>
    <w:rsid w:val="00717FD0"/>
    <w:rsid w:val="00720FAD"/>
    <w:rsid w:val="00721182"/>
    <w:rsid w:val="0072125B"/>
    <w:rsid w:val="00721337"/>
    <w:rsid w:val="00721A25"/>
    <w:rsid w:val="007227DE"/>
    <w:rsid w:val="007264AC"/>
    <w:rsid w:val="00726974"/>
    <w:rsid w:val="00726F4A"/>
    <w:rsid w:val="0073028A"/>
    <w:rsid w:val="00730918"/>
    <w:rsid w:val="007317AE"/>
    <w:rsid w:val="00732305"/>
    <w:rsid w:val="007333B8"/>
    <w:rsid w:val="00733B2D"/>
    <w:rsid w:val="00733EA8"/>
    <w:rsid w:val="00734622"/>
    <w:rsid w:val="00734AFA"/>
    <w:rsid w:val="00735BB1"/>
    <w:rsid w:val="00735D70"/>
    <w:rsid w:val="00737BC2"/>
    <w:rsid w:val="00742D72"/>
    <w:rsid w:val="00743521"/>
    <w:rsid w:val="007438A4"/>
    <w:rsid w:val="00744758"/>
    <w:rsid w:val="00744CE0"/>
    <w:rsid w:val="00744E90"/>
    <w:rsid w:val="00745899"/>
    <w:rsid w:val="00745EB5"/>
    <w:rsid w:val="00745F9B"/>
    <w:rsid w:val="0074699F"/>
    <w:rsid w:val="007502F5"/>
    <w:rsid w:val="0075118C"/>
    <w:rsid w:val="007512B5"/>
    <w:rsid w:val="007517B4"/>
    <w:rsid w:val="007517EF"/>
    <w:rsid w:val="00751EE5"/>
    <w:rsid w:val="007528C2"/>
    <w:rsid w:val="00752DD2"/>
    <w:rsid w:val="00757D56"/>
    <w:rsid w:val="00760890"/>
    <w:rsid w:val="00761AD0"/>
    <w:rsid w:val="0076224F"/>
    <w:rsid w:val="00762A18"/>
    <w:rsid w:val="00763532"/>
    <w:rsid w:val="00763E49"/>
    <w:rsid w:val="0076482F"/>
    <w:rsid w:val="00764D24"/>
    <w:rsid w:val="00765285"/>
    <w:rsid w:val="00766A29"/>
    <w:rsid w:val="00767176"/>
    <w:rsid w:val="007679F2"/>
    <w:rsid w:val="007705FE"/>
    <w:rsid w:val="00773D27"/>
    <w:rsid w:val="007761C5"/>
    <w:rsid w:val="00776AC2"/>
    <w:rsid w:val="007778FA"/>
    <w:rsid w:val="0078237E"/>
    <w:rsid w:val="0078252E"/>
    <w:rsid w:val="00782AF0"/>
    <w:rsid w:val="00782E73"/>
    <w:rsid w:val="0078501E"/>
    <w:rsid w:val="00785D02"/>
    <w:rsid w:val="00785D64"/>
    <w:rsid w:val="0078686A"/>
    <w:rsid w:val="00786BD3"/>
    <w:rsid w:val="007874F0"/>
    <w:rsid w:val="00787EDC"/>
    <w:rsid w:val="007906A8"/>
    <w:rsid w:val="0079124A"/>
    <w:rsid w:val="00792FED"/>
    <w:rsid w:val="0079572F"/>
    <w:rsid w:val="007970FD"/>
    <w:rsid w:val="007A0835"/>
    <w:rsid w:val="007A2556"/>
    <w:rsid w:val="007A3621"/>
    <w:rsid w:val="007A45C5"/>
    <w:rsid w:val="007A6E45"/>
    <w:rsid w:val="007A6F8A"/>
    <w:rsid w:val="007A7C75"/>
    <w:rsid w:val="007B0057"/>
    <w:rsid w:val="007B0C80"/>
    <w:rsid w:val="007B0DCF"/>
    <w:rsid w:val="007B151A"/>
    <w:rsid w:val="007B3F52"/>
    <w:rsid w:val="007B42A1"/>
    <w:rsid w:val="007B6F3B"/>
    <w:rsid w:val="007C056A"/>
    <w:rsid w:val="007C0771"/>
    <w:rsid w:val="007C0E04"/>
    <w:rsid w:val="007C157A"/>
    <w:rsid w:val="007C1D6E"/>
    <w:rsid w:val="007C1E69"/>
    <w:rsid w:val="007C201C"/>
    <w:rsid w:val="007C49ED"/>
    <w:rsid w:val="007C4AC6"/>
    <w:rsid w:val="007C51EE"/>
    <w:rsid w:val="007C6CAE"/>
    <w:rsid w:val="007D031C"/>
    <w:rsid w:val="007D081C"/>
    <w:rsid w:val="007D1655"/>
    <w:rsid w:val="007D1E26"/>
    <w:rsid w:val="007D2820"/>
    <w:rsid w:val="007D3324"/>
    <w:rsid w:val="007D3DB1"/>
    <w:rsid w:val="007D3E01"/>
    <w:rsid w:val="007D6418"/>
    <w:rsid w:val="007E0047"/>
    <w:rsid w:val="007E0CBA"/>
    <w:rsid w:val="007E121B"/>
    <w:rsid w:val="007E1A20"/>
    <w:rsid w:val="007E1E7B"/>
    <w:rsid w:val="007E2575"/>
    <w:rsid w:val="007E3FB8"/>
    <w:rsid w:val="007E4800"/>
    <w:rsid w:val="007E72C1"/>
    <w:rsid w:val="007F0814"/>
    <w:rsid w:val="007F085B"/>
    <w:rsid w:val="007F171A"/>
    <w:rsid w:val="007F2820"/>
    <w:rsid w:val="007F295E"/>
    <w:rsid w:val="007F2A49"/>
    <w:rsid w:val="007F3F08"/>
    <w:rsid w:val="007F7A29"/>
    <w:rsid w:val="007F7D2F"/>
    <w:rsid w:val="00801F06"/>
    <w:rsid w:val="008024A0"/>
    <w:rsid w:val="00802A65"/>
    <w:rsid w:val="0080379A"/>
    <w:rsid w:val="00803CDB"/>
    <w:rsid w:val="0080475B"/>
    <w:rsid w:val="00804E72"/>
    <w:rsid w:val="00805110"/>
    <w:rsid w:val="008058DF"/>
    <w:rsid w:val="00807C09"/>
    <w:rsid w:val="00807F19"/>
    <w:rsid w:val="00807FF3"/>
    <w:rsid w:val="00810B63"/>
    <w:rsid w:val="008110D0"/>
    <w:rsid w:val="00816663"/>
    <w:rsid w:val="00816875"/>
    <w:rsid w:val="00817083"/>
    <w:rsid w:val="00817334"/>
    <w:rsid w:val="008200B8"/>
    <w:rsid w:val="00820401"/>
    <w:rsid w:val="00820E8A"/>
    <w:rsid w:val="00820FD9"/>
    <w:rsid w:val="00822397"/>
    <w:rsid w:val="00822B81"/>
    <w:rsid w:val="008232AF"/>
    <w:rsid w:val="00823406"/>
    <w:rsid w:val="00823EB8"/>
    <w:rsid w:val="00825FC4"/>
    <w:rsid w:val="00826347"/>
    <w:rsid w:val="00826CB2"/>
    <w:rsid w:val="0082715A"/>
    <w:rsid w:val="008272BE"/>
    <w:rsid w:val="00830B33"/>
    <w:rsid w:val="00830CD9"/>
    <w:rsid w:val="008315E5"/>
    <w:rsid w:val="00831640"/>
    <w:rsid w:val="008318E0"/>
    <w:rsid w:val="008318FB"/>
    <w:rsid w:val="008323C0"/>
    <w:rsid w:val="00832707"/>
    <w:rsid w:val="00833402"/>
    <w:rsid w:val="0083470A"/>
    <w:rsid w:val="00835964"/>
    <w:rsid w:val="00835E4D"/>
    <w:rsid w:val="008361DA"/>
    <w:rsid w:val="00837C6F"/>
    <w:rsid w:val="008401F1"/>
    <w:rsid w:val="00844A35"/>
    <w:rsid w:val="00844CBB"/>
    <w:rsid w:val="0084522C"/>
    <w:rsid w:val="00845BD9"/>
    <w:rsid w:val="00846009"/>
    <w:rsid w:val="00846E28"/>
    <w:rsid w:val="00852246"/>
    <w:rsid w:val="00852A7E"/>
    <w:rsid w:val="00852C61"/>
    <w:rsid w:val="00854DC2"/>
    <w:rsid w:val="00855C1F"/>
    <w:rsid w:val="00856761"/>
    <w:rsid w:val="00856914"/>
    <w:rsid w:val="00857763"/>
    <w:rsid w:val="00857780"/>
    <w:rsid w:val="00857E8B"/>
    <w:rsid w:val="008600ED"/>
    <w:rsid w:val="00861649"/>
    <w:rsid w:val="008618CE"/>
    <w:rsid w:val="008622F3"/>
    <w:rsid w:val="00863C21"/>
    <w:rsid w:val="0086410D"/>
    <w:rsid w:val="00864C28"/>
    <w:rsid w:val="00864FAB"/>
    <w:rsid w:val="008669B8"/>
    <w:rsid w:val="0086755A"/>
    <w:rsid w:val="00867A61"/>
    <w:rsid w:val="00867D67"/>
    <w:rsid w:val="00867EA5"/>
    <w:rsid w:val="0087070B"/>
    <w:rsid w:val="00872085"/>
    <w:rsid w:val="008722D5"/>
    <w:rsid w:val="00874297"/>
    <w:rsid w:val="00874567"/>
    <w:rsid w:val="008751DF"/>
    <w:rsid w:val="008762BA"/>
    <w:rsid w:val="00876414"/>
    <w:rsid w:val="00876B57"/>
    <w:rsid w:val="00877013"/>
    <w:rsid w:val="00877511"/>
    <w:rsid w:val="00880F31"/>
    <w:rsid w:val="00880FA9"/>
    <w:rsid w:val="00882FED"/>
    <w:rsid w:val="008833B1"/>
    <w:rsid w:val="0088622A"/>
    <w:rsid w:val="0088701A"/>
    <w:rsid w:val="00887ACA"/>
    <w:rsid w:val="00892878"/>
    <w:rsid w:val="008929D9"/>
    <w:rsid w:val="00892B37"/>
    <w:rsid w:val="00893529"/>
    <w:rsid w:val="00894223"/>
    <w:rsid w:val="008A1EBA"/>
    <w:rsid w:val="008A37E0"/>
    <w:rsid w:val="008A50DF"/>
    <w:rsid w:val="008B0466"/>
    <w:rsid w:val="008B097C"/>
    <w:rsid w:val="008B4247"/>
    <w:rsid w:val="008B42C8"/>
    <w:rsid w:val="008B5933"/>
    <w:rsid w:val="008B6786"/>
    <w:rsid w:val="008B7217"/>
    <w:rsid w:val="008C0233"/>
    <w:rsid w:val="008C037E"/>
    <w:rsid w:val="008C0E79"/>
    <w:rsid w:val="008C15DD"/>
    <w:rsid w:val="008C19F6"/>
    <w:rsid w:val="008C202C"/>
    <w:rsid w:val="008C2898"/>
    <w:rsid w:val="008C3421"/>
    <w:rsid w:val="008C3ACD"/>
    <w:rsid w:val="008C3CE7"/>
    <w:rsid w:val="008C56AF"/>
    <w:rsid w:val="008C59B7"/>
    <w:rsid w:val="008C7432"/>
    <w:rsid w:val="008C7B49"/>
    <w:rsid w:val="008C7E46"/>
    <w:rsid w:val="008D0F8F"/>
    <w:rsid w:val="008D130C"/>
    <w:rsid w:val="008D2470"/>
    <w:rsid w:val="008D2A16"/>
    <w:rsid w:val="008D2F2E"/>
    <w:rsid w:val="008D3D9D"/>
    <w:rsid w:val="008D44AC"/>
    <w:rsid w:val="008D5D93"/>
    <w:rsid w:val="008D654B"/>
    <w:rsid w:val="008D6F9B"/>
    <w:rsid w:val="008D77E7"/>
    <w:rsid w:val="008D7F09"/>
    <w:rsid w:val="008E0CC7"/>
    <w:rsid w:val="008E363A"/>
    <w:rsid w:val="008E41A9"/>
    <w:rsid w:val="008E4C72"/>
    <w:rsid w:val="008F0A1E"/>
    <w:rsid w:val="008F1AE1"/>
    <w:rsid w:val="008F204E"/>
    <w:rsid w:val="008F3002"/>
    <w:rsid w:val="008F5F2E"/>
    <w:rsid w:val="008F6104"/>
    <w:rsid w:val="008F69A7"/>
    <w:rsid w:val="008F737D"/>
    <w:rsid w:val="008F7A99"/>
    <w:rsid w:val="008F7C9D"/>
    <w:rsid w:val="00900271"/>
    <w:rsid w:val="00900579"/>
    <w:rsid w:val="009014D9"/>
    <w:rsid w:val="009018B4"/>
    <w:rsid w:val="0090349A"/>
    <w:rsid w:val="009048E7"/>
    <w:rsid w:val="00905219"/>
    <w:rsid w:val="00905B99"/>
    <w:rsid w:val="00905E07"/>
    <w:rsid w:val="0090632D"/>
    <w:rsid w:val="00906664"/>
    <w:rsid w:val="0090741A"/>
    <w:rsid w:val="0091187E"/>
    <w:rsid w:val="009120E7"/>
    <w:rsid w:val="0091347D"/>
    <w:rsid w:val="00915434"/>
    <w:rsid w:val="009165B0"/>
    <w:rsid w:val="00916ED1"/>
    <w:rsid w:val="00917309"/>
    <w:rsid w:val="00917D90"/>
    <w:rsid w:val="0092004F"/>
    <w:rsid w:val="009200EA"/>
    <w:rsid w:val="00922A69"/>
    <w:rsid w:val="00923400"/>
    <w:rsid w:val="00923550"/>
    <w:rsid w:val="009242DE"/>
    <w:rsid w:val="009266D5"/>
    <w:rsid w:val="00927CEA"/>
    <w:rsid w:val="00927F6E"/>
    <w:rsid w:val="009316AB"/>
    <w:rsid w:val="009333A5"/>
    <w:rsid w:val="0093524F"/>
    <w:rsid w:val="0093552E"/>
    <w:rsid w:val="00935710"/>
    <w:rsid w:val="009359FA"/>
    <w:rsid w:val="009375FC"/>
    <w:rsid w:val="00941107"/>
    <w:rsid w:val="00941DD1"/>
    <w:rsid w:val="00942B0B"/>
    <w:rsid w:val="00943EB9"/>
    <w:rsid w:val="00943EF7"/>
    <w:rsid w:val="00944E97"/>
    <w:rsid w:val="00945290"/>
    <w:rsid w:val="00945419"/>
    <w:rsid w:val="00947520"/>
    <w:rsid w:val="00947B8E"/>
    <w:rsid w:val="00951688"/>
    <w:rsid w:val="009525C5"/>
    <w:rsid w:val="00953FAC"/>
    <w:rsid w:val="00957B81"/>
    <w:rsid w:val="0096104E"/>
    <w:rsid w:val="00962149"/>
    <w:rsid w:val="00963503"/>
    <w:rsid w:val="00967722"/>
    <w:rsid w:val="00970A49"/>
    <w:rsid w:val="00971421"/>
    <w:rsid w:val="00971F31"/>
    <w:rsid w:val="00973DC7"/>
    <w:rsid w:val="009746DF"/>
    <w:rsid w:val="00974BA4"/>
    <w:rsid w:val="00974D1F"/>
    <w:rsid w:val="00980099"/>
    <w:rsid w:val="00980D96"/>
    <w:rsid w:val="0098121A"/>
    <w:rsid w:val="00982DD4"/>
    <w:rsid w:val="00984B4E"/>
    <w:rsid w:val="00984E64"/>
    <w:rsid w:val="009857BD"/>
    <w:rsid w:val="009870C8"/>
    <w:rsid w:val="009874EE"/>
    <w:rsid w:val="00987FF0"/>
    <w:rsid w:val="00990A7A"/>
    <w:rsid w:val="00990F27"/>
    <w:rsid w:val="00993573"/>
    <w:rsid w:val="00993CA7"/>
    <w:rsid w:val="00994081"/>
    <w:rsid w:val="009955D6"/>
    <w:rsid w:val="009958CA"/>
    <w:rsid w:val="009972E4"/>
    <w:rsid w:val="009A1450"/>
    <w:rsid w:val="009A1A16"/>
    <w:rsid w:val="009A24A8"/>
    <w:rsid w:val="009A2851"/>
    <w:rsid w:val="009A3E7E"/>
    <w:rsid w:val="009A40DB"/>
    <w:rsid w:val="009A49C4"/>
    <w:rsid w:val="009A6983"/>
    <w:rsid w:val="009B2E07"/>
    <w:rsid w:val="009B406E"/>
    <w:rsid w:val="009B4281"/>
    <w:rsid w:val="009B43C2"/>
    <w:rsid w:val="009B43F8"/>
    <w:rsid w:val="009B4BBD"/>
    <w:rsid w:val="009B557F"/>
    <w:rsid w:val="009B64D2"/>
    <w:rsid w:val="009B750B"/>
    <w:rsid w:val="009C04F4"/>
    <w:rsid w:val="009C07B5"/>
    <w:rsid w:val="009C290A"/>
    <w:rsid w:val="009C3E4E"/>
    <w:rsid w:val="009C41BB"/>
    <w:rsid w:val="009C4364"/>
    <w:rsid w:val="009C46E1"/>
    <w:rsid w:val="009C6616"/>
    <w:rsid w:val="009C722D"/>
    <w:rsid w:val="009C7C00"/>
    <w:rsid w:val="009D0915"/>
    <w:rsid w:val="009D1BB3"/>
    <w:rsid w:val="009D266E"/>
    <w:rsid w:val="009D30E0"/>
    <w:rsid w:val="009D438F"/>
    <w:rsid w:val="009D4751"/>
    <w:rsid w:val="009D47E3"/>
    <w:rsid w:val="009D4864"/>
    <w:rsid w:val="009D6678"/>
    <w:rsid w:val="009D7939"/>
    <w:rsid w:val="009D7AF0"/>
    <w:rsid w:val="009D7BC0"/>
    <w:rsid w:val="009D7F27"/>
    <w:rsid w:val="009E01CE"/>
    <w:rsid w:val="009E48E9"/>
    <w:rsid w:val="009E4FEE"/>
    <w:rsid w:val="009E590D"/>
    <w:rsid w:val="009E5FEA"/>
    <w:rsid w:val="009E766D"/>
    <w:rsid w:val="009F0ED4"/>
    <w:rsid w:val="009F0FB3"/>
    <w:rsid w:val="009F1465"/>
    <w:rsid w:val="009F1531"/>
    <w:rsid w:val="009F1685"/>
    <w:rsid w:val="009F194E"/>
    <w:rsid w:val="009F21CD"/>
    <w:rsid w:val="009F2D52"/>
    <w:rsid w:val="009F3D79"/>
    <w:rsid w:val="009F3E98"/>
    <w:rsid w:val="009F418A"/>
    <w:rsid w:val="009F4868"/>
    <w:rsid w:val="009F4D6D"/>
    <w:rsid w:val="009F5ADD"/>
    <w:rsid w:val="009F666D"/>
    <w:rsid w:val="009F6F75"/>
    <w:rsid w:val="009F74BF"/>
    <w:rsid w:val="00A00C5F"/>
    <w:rsid w:val="00A010AB"/>
    <w:rsid w:val="00A0177E"/>
    <w:rsid w:val="00A02000"/>
    <w:rsid w:val="00A042A4"/>
    <w:rsid w:val="00A05A43"/>
    <w:rsid w:val="00A06E70"/>
    <w:rsid w:val="00A06EB3"/>
    <w:rsid w:val="00A076FA"/>
    <w:rsid w:val="00A104B8"/>
    <w:rsid w:val="00A10DAF"/>
    <w:rsid w:val="00A1147E"/>
    <w:rsid w:val="00A11E6C"/>
    <w:rsid w:val="00A128D9"/>
    <w:rsid w:val="00A15B58"/>
    <w:rsid w:val="00A17385"/>
    <w:rsid w:val="00A17566"/>
    <w:rsid w:val="00A17B4D"/>
    <w:rsid w:val="00A17CD4"/>
    <w:rsid w:val="00A20521"/>
    <w:rsid w:val="00A20884"/>
    <w:rsid w:val="00A2177B"/>
    <w:rsid w:val="00A21D1A"/>
    <w:rsid w:val="00A2467F"/>
    <w:rsid w:val="00A250FA"/>
    <w:rsid w:val="00A278F9"/>
    <w:rsid w:val="00A27F84"/>
    <w:rsid w:val="00A326B9"/>
    <w:rsid w:val="00A32B79"/>
    <w:rsid w:val="00A33281"/>
    <w:rsid w:val="00A3474D"/>
    <w:rsid w:val="00A3664E"/>
    <w:rsid w:val="00A37B36"/>
    <w:rsid w:val="00A41064"/>
    <w:rsid w:val="00A41CD2"/>
    <w:rsid w:val="00A42028"/>
    <w:rsid w:val="00A42BFB"/>
    <w:rsid w:val="00A42DA0"/>
    <w:rsid w:val="00A4455B"/>
    <w:rsid w:val="00A44FDC"/>
    <w:rsid w:val="00A465DD"/>
    <w:rsid w:val="00A47160"/>
    <w:rsid w:val="00A5014D"/>
    <w:rsid w:val="00A5078A"/>
    <w:rsid w:val="00A50B35"/>
    <w:rsid w:val="00A51BA6"/>
    <w:rsid w:val="00A531E5"/>
    <w:rsid w:val="00A5362B"/>
    <w:rsid w:val="00A5453D"/>
    <w:rsid w:val="00A56096"/>
    <w:rsid w:val="00A57FFC"/>
    <w:rsid w:val="00A6058F"/>
    <w:rsid w:val="00A60863"/>
    <w:rsid w:val="00A61456"/>
    <w:rsid w:val="00A6159F"/>
    <w:rsid w:val="00A615F1"/>
    <w:rsid w:val="00A62D2F"/>
    <w:rsid w:val="00A64A2A"/>
    <w:rsid w:val="00A65861"/>
    <w:rsid w:val="00A66F4A"/>
    <w:rsid w:val="00A67D1B"/>
    <w:rsid w:val="00A67F42"/>
    <w:rsid w:val="00A712A4"/>
    <w:rsid w:val="00A7356D"/>
    <w:rsid w:val="00A7699D"/>
    <w:rsid w:val="00A80EB7"/>
    <w:rsid w:val="00A81372"/>
    <w:rsid w:val="00A815D9"/>
    <w:rsid w:val="00A83417"/>
    <w:rsid w:val="00A83A0D"/>
    <w:rsid w:val="00A84045"/>
    <w:rsid w:val="00A844CD"/>
    <w:rsid w:val="00A850DD"/>
    <w:rsid w:val="00A85D3A"/>
    <w:rsid w:val="00A86EF7"/>
    <w:rsid w:val="00A8710D"/>
    <w:rsid w:val="00A90508"/>
    <w:rsid w:val="00A907DF"/>
    <w:rsid w:val="00A9087E"/>
    <w:rsid w:val="00A90966"/>
    <w:rsid w:val="00A94027"/>
    <w:rsid w:val="00A942C7"/>
    <w:rsid w:val="00A949C1"/>
    <w:rsid w:val="00A95627"/>
    <w:rsid w:val="00A95D2A"/>
    <w:rsid w:val="00AA1049"/>
    <w:rsid w:val="00AA131D"/>
    <w:rsid w:val="00AA160C"/>
    <w:rsid w:val="00AA1842"/>
    <w:rsid w:val="00AA219C"/>
    <w:rsid w:val="00AA5CB0"/>
    <w:rsid w:val="00AA6666"/>
    <w:rsid w:val="00AB0F97"/>
    <w:rsid w:val="00AB13AB"/>
    <w:rsid w:val="00AB15F7"/>
    <w:rsid w:val="00AB178C"/>
    <w:rsid w:val="00AB1860"/>
    <w:rsid w:val="00AB1D91"/>
    <w:rsid w:val="00AB292C"/>
    <w:rsid w:val="00AB2CA8"/>
    <w:rsid w:val="00AB327E"/>
    <w:rsid w:val="00AB3363"/>
    <w:rsid w:val="00AB4CFF"/>
    <w:rsid w:val="00AB662C"/>
    <w:rsid w:val="00AB7494"/>
    <w:rsid w:val="00AB7EFE"/>
    <w:rsid w:val="00AC059E"/>
    <w:rsid w:val="00AC0A9E"/>
    <w:rsid w:val="00AC0F22"/>
    <w:rsid w:val="00AC1187"/>
    <w:rsid w:val="00AC1A6D"/>
    <w:rsid w:val="00AC4408"/>
    <w:rsid w:val="00AC48FE"/>
    <w:rsid w:val="00AC4D0A"/>
    <w:rsid w:val="00AC5730"/>
    <w:rsid w:val="00AC5BFE"/>
    <w:rsid w:val="00AC73A5"/>
    <w:rsid w:val="00AD0187"/>
    <w:rsid w:val="00AD09C9"/>
    <w:rsid w:val="00AD1EDC"/>
    <w:rsid w:val="00AD20A4"/>
    <w:rsid w:val="00AD2BB2"/>
    <w:rsid w:val="00AD3954"/>
    <w:rsid w:val="00AD44CC"/>
    <w:rsid w:val="00AD5238"/>
    <w:rsid w:val="00AD5355"/>
    <w:rsid w:val="00AD5425"/>
    <w:rsid w:val="00AD5F1A"/>
    <w:rsid w:val="00AE0034"/>
    <w:rsid w:val="00AE190E"/>
    <w:rsid w:val="00AE2BE7"/>
    <w:rsid w:val="00AE3B36"/>
    <w:rsid w:val="00AE4134"/>
    <w:rsid w:val="00AE5F80"/>
    <w:rsid w:val="00AE6CE8"/>
    <w:rsid w:val="00AE6DE2"/>
    <w:rsid w:val="00AE6F5C"/>
    <w:rsid w:val="00AF50B0"/>
    <w:rsid w:val="00AF5D5A"/>
    <w:rsid w:val="00B00CAA"/>
    <w:rsid w:val="00B01155"/>
    <w:rsid w:val="00B031D4"/>
    <w:rsid w:val="00B03367"/>
    <w:rsid w:val="00B03F73"/>
    <w:rsid w:val="00B0471D"/>
    <w:rsid w:val="00B05CAE"/>
    <w:rsid w:val="00B05D69"/>
    <w:rsid w:val="00B06C8D"/>
    <w:rsid w:val="00B11650"/>
    <w:rsid w:val="00B11B92"/>
    <w:rsid w:val="00B11D0D"/>
    <w:rsid w:val="00B13D7A"/>
    <w:rsid w:val="00B1479A"/>
    <w:rsid w:val="00B15378"/>
    <w:rsid w:val="00B1551D"/>
    <w:rsid w:val="00B164D9"/>
    <w:rsid w:val="00B23FDC"/>
    <w:rsid w:val="00B24803"/>
    <w:rsid w:val="00B24AD5"/>
    <w:rsid w:val="00B30431"/>
    <w:rsid w:val="00B304DA"/>
    <w:rsid w:val="00B312BD"/>
    <w:rsid w:val="00B3315A"/>
    <w:rsid w:val="00B33919"/>
    <w:rsid w:val="00B34BF3"/>
    <w:rsid w:val="00B36260"/>
    <w:rsid w:val="00B37807"/>
    <w:rsid w:val="00B402A6"/>
    <w:rsid w:val="00B406BF"/>
    <w:rsid w:val="00B41C7C"/>
    <w:rsid w:val="00B41DD4"/>
    <w:rsid w:val="00B44CCF"/>
    <w:rsid w:val="00B45A89"/>
    <w:rsid w:val="00B46DFF"/>
    <w:rsid w:val="00B4708F"/>
    <w:rsid w:val="00B47BDB"/>
    <w:rsid w:val="00B5146E"/>
    <w:rsid w:val="00B5302C"/>
    <w:rsid w:val="00B547AF"/>
    <w:rsid w:val="00B54A64"/>
    <w:rsid w:val="00B55315"/>
    <w:rsid w:val="00B55687"/>
    <w:rsid w:val="00B5626F"/>
    <w:rsid w:val="00B57EFF"/>
    <w:rsid w:val="00B6087E"/>
    <w:rsid w:val="00B611C1"/>
    <w:rsid w:val="00B61EED"/>
    <w:rsid w:val="00B62D2C"/>
    <w:rsid w:val="00B6338E"/>
    <w:rsid w:val="00B63CAB"/>
    <w:rsid w:val="00B64397"/>
    <w:rsid w:val="00B66612"/>
    <w:rsid w:val="00B70D37"/>
    <w:rsid w:val="00B70F2E"/>
    <w:rsid w:val="00B71375"/>
    <w:rsid w:val="00B71EC4"/>
    <w:rsid w:val="00B721A1"/>
    <w:rsid w:val="00B732BC"/>
    <w:rsid w:val="00B73B58"/>
    <w:rsid w:val="00B742E8"/>
    <w:rsid w:val="00B755ED"/>
    <w:rsid w:val="00B75F7B"/>
    <w:rsid w:val="00B76349"/>
    <w:rsid w:val="00B8025C"/>
    <w:rsid w:val="00B80461"/>
    <w:rsid w:val="00B84FBC"/>
    <w:rsid w:val="00B85E9B"/>
    <w:rsid w:val="00B87581"/>
    <w:rsid w:val="00B9240B"/>
    <w:rsid w:val="00B92B89"/>
    <w:rsid w:val="00B92BEA"/>
    <w:rsid w:val="00B953A9"/>
    <w:rsid w:val="00B95C08"/>
    <w:rsid w:val="00B95F95"/>
    <w:rsid w:val="00B9685B"/>
    <w:rsid w:val="00BA0256"/>
    <w:rsid w:val="00BA14A4"/>
    <w:rsid w:val="00BA19B7"/>
    <w:rsid w:val="00BA20B5"/>
    <w:rsid w:val="00BA24E5"/>
    <w:rsid w:val="00BA287D"/>
    <w:rsid w:val="00BA29BC"/>
    <w:rsid w:val="00BA2A4D"/>
    <w:rsid w:val="00BA40C2"/>
    <w:rsid w:val="00BA53A0"/>
    <w:rsid w:val="00BA54E1"/>
    <w:rsid w:val="00BA6835"/>
    <w:rsid w:val="00BB009A"/>
    <w:rsid w:val="00BB043B"/>
    <w:rsid w:val="00BB0CF8"/>
    <w:rsid w:val="00BB5423"/>
    <w:rsid w:val="00BB5B8F"/>
    <w:rsid w:val="00BB609E"/>
    <w:rsid w:val="00BB69B8"/>
    <w:rsid w:val="00BB76BD"/>
    <w:rsid w:val="00BB7E14"/>
    <w:rsid w:val="00BC031A"/>
    <w:rsid w:val="00BC468A"/>
    <w:rsid w:val="00BC4B08"/>
    <w:rsid w:val="00BC77E5"/>
    <w:rsid w:val="00BC7F8E"/>
    <w:rsid w:val="00BD12D4"/>
    <w:rsid w:val="00BD2043"/>
    <w:rsid w:val="00BD26AE"/>
    <w:rsid w:val="00BD3273"/>
    <w:rsid w:val="00BD33E6"/>
    <w:rsid w:val="00BD4D7B"/>
    <w:rsid w:val="00BD5DCC"/>
    <w:rsid w:val="00BD61F7"/>
    <w:rsid w:val="00BD6ED5"/>
    <w:rsid w:val="00BD7FA9"/>
    <w:rsid w:val="00BD7FF9"/>
    <w:rsid w:val="00BE005A"/>
    <w:rsid w:val="00BE2A67"/>
    <w:rsid w:val="00BE2C11"/>
    <w:rsid w:val="00BE3133"/>
    <w:rsid w:val="00BE3BC6"/>
    <w:rsid w:val="00BE3E8B"/>
    <w:rsid w:val="00BE438C"/>
    <w:rsid w:val="00BE4DE9"/>
    <w:rsid w:val="00BE4F6B"/>
    <w:rsid w:val="00BE59F2"/>
    <w:rsid w:val="00BE627D"/>
    <w:rsid w:val="00BE6488"/>
    <w:rsid w:val="00BE685B"/>
    <w:rsid w:val="00BE6B77"/>
    <w:rsid w:val="00BE75C7"/>
    <w:rsid w:val="00BE7CB5"/>
    <w:rsid w:val="00BF33B5"/>
    <w:rsid w:val="00BF4FB8"/>
    <w:rsid w:val="00BF4FE9"/>
    <w:rsid w:val="00BF52DA"/>
    <w:rsid w:val="00C0020F"/>
    <w:rsid w:val="00C01905"/>
    <w:rsid w:val="00C02BAC"/>
    <w:rsid w:val="00C0302E"/>
    <w:rsid w:val="00C03610"/>
    <w:rsid w:val="00C03E71"/>
    <w:rsid w:val="00C045F7"/>
    <w:rsid w:val="00C04D78"/>
    <w:rsid w:val="00C06457"/>
    <w:rsid w:val="00C072B2"/>
    <w:rsid w:val="00C07788"/>
    <w:rsid w:val="00C101F6"/>
    <w:rsid w:val="00C103B6"/>
    <w:rsid w:val="00C127A2"/>
    <w:rsid w:val="00C12F5E"/>
    <w:rsid w:val="00C14211"/>
    <w:rsid w:val="00C1542A"/>
    <w:rsid w:val="00C15DA3"/>
    <w:rsid w:val="00C15F79"/>
    <w:rsid w:val="00C16542"/>
    <w:rsid w:val="00C22BA1"/>
    <w:rsid w:val="00C23618"/>
    <w:rsid w:val="00C236F9"/>
    <w:rsid w:val="00C23D6B"/>
    <w:rsid w:val="00C25434"/>
    <w:rsid w:val="00C25EF5"/>
    <w:rsid w:val="00C26172"/>
    <w:rsid w:val="00C27131"/>
    <w:rsid w:val="00C31CA8"/>
    <w:rsid w:val="00C32704"/>
    <w:rsid w:val="00C32F8F"/>
    <w:rsid w:val="00C34ACD"/>
    <w:rsid w:val="00C35A6A"/>
    <w:rsid w:val="00C35FDF"/>
    <w:rsid w:val="00C3616A"/>
    <w:rsid w:val="00C44263"/>
    <w:rsid w:val="00C47FCB"/>
    <w:rsid w:val="00C5069A"/>
    <w:rsid w:val="00C507A3"/>
    <w:rsid w:val="00C52DC0"/>
    <w:rsid w:val="00C530BA"/>
    <w:rsid w:val="00C53225"/>
    <w:rsid w:val="00C539C9"/>
    <w:rsid w:val="00C54065"/>
    <w:rsid w:val="00C56410"/>
    <w:rsid w:val="00C56AE5"/>
    <w:rsid w:val="00C579CB"/>
    <w:rsid w:val="00C61DA4"/>
    <w:rsid w:val="00C62024"/>
    <w:rsid w:val="00C622F4"/>
    <w:rsid w:val="00C623E6"/>
    <w:rsid w:val="00C6241F"/>
    <w:rsid w:val="00C62B6F"/>
    <w:rsid w:val="00C62CCB"/>
    <w:rsid w:val="00C63211"/>
    <w:rsid w:val="00C6417B"/>
    <w:rsid w:val="00C6449A"/>
    <w:rsid w:val="00C661C4"/>
    <w:rsid w:val="00C670DE"/>
    <w:rsid w:val="00C6746B"/>
    <w:rsid w:val="00C67B09"/>
    <w:rsid w:val="00C7042E"/>
    <w:rsid w:val="00C704A8"/>
    <w:rsid w:val="00C728F8"/>
    <w:rsid w:val="00C7318B"/>
    <w:rsid w:val="00C73925"/>
    <w:rsid w:val="00C74863"/>
    <w:rsid w:val="00C74CD9"/>
    <w:rsid w:val="00C763FE"/>
    <w:rsid w:val="00C76F6F"/>
    <w:rsid w:val="00C77781"/>
    <w:rsid w:val="00C77B10"/>
    <w:rsid w:val="00C81D10"/>
    <w:rsid w:val="00C824F9"/>
    <w:rsid w:val="00C826E9"/>
    <w:rsid w:val="00C8362E"/>
    <w:rsid w:val="00C83648"/>
    <w:rsid w:val="00C85178"/>
    <w:rsid w:val="00C8541E"/>
    <w:rsid w:val="00C875BF"/>
    <w:rsid w:val="00C91BC7"/>
    <w:rsid w:val="00C91D7B"/>
    <w:rsid w:val="00C93A46"/>
    <w:rsid w:val="00C94F5F"/>
    <w:rsid w:val="00C9584D"/>
    <w:rsid w:val="00C958DC"/>
    <w:rsid w:val="00C96E2A"/>
    <w:rsid w:val="00C96F92"/>
    <w:rsid w:val="00C96FE4"/>
    <w:rsid w:val="00C97028"/>
    <w:rsid w:val="00C9790A"/>
    <w:rsid w:val="00C97DE1"/>
    <w:rsid w:val="00CA03F4"/>
    <w:rsid w:val="00CA0980"/>
    <w:rsid w:val="00CA1C97"/>
    <w:rsid w:val="00CA1D3F"/>
    <w:rsid w:val="00CA3115"/>
    <w:rsid w:val="00CA38D0"/>
    <w:rsid w:val="00CA3E0D"/>
    <w:rsid w:val="00CA5375"/>
    <w:rsid w:val="00CA7A1A"/>
    <w:rsid w:val="00CB023A"/>
    <w:rsid w:val="00CB02C7"/>
    <w:rsid w:val="00CB1582"/>
    <w:rsid w:val="00CB15B9"/>
    <w:rsid w:val="00CB288F"/>
    <w:rsid w:val="00CB30F1"/>
    <w:rsid w:val="00CB449E"/>
    <w:rsid w:val="00CB56E1"/>
    <w:rsid w:val="00CB72BC"/>
    <w:rsid w:val="00CC0AB8"/>
    <w:rsid w:val="00CC1110"/>
    <w:rsid w:val="00CC42B7"/>
    <w:rsid w:val="00CC488B"/>
    <w:rsid w:val="00CC5850"/>
    <w:rsid w:val="00CD20CB"/>
    <w:rsid w:val="00CD2BBE"/>
    <w:rsid w:val="00CD2EAE"/>
    <w:rsid w:val="00CD32DB"/>
    <w:rsid w:val="00CD3CEC"/>
    <w:rsid w:val="00CD629B"/>
    <w:rsid w:val="00CE0403"/>
    <w:rsid w:val="00CE0646"/>
    <w:rsid w:val="00CE07ED"/>
    <w:rsid w:val="00CE0F8E"/>
    <w:rsid w:val="00CE1E57"/>
    <w:rsid w:val="00CE2C9C"/>
    <w:rsid w:val="00CE3B0D"/>
    <w:rsid w:val="00CE476B"/>
    <w:rsid w:val="00CE4AA5"/>
    <w:rsid w:val="00CE559E"/>
    <w:rsid w:val="00CE5AAB"/>
    <w:rsid w:val="00CE6265"/>
    <w:rsid w:val="00CF15FF"/>
    <w:rsid w:val="00CF1EF7"/>
    <w:rsid w:val="00CF2C86"/>
    <w:rsid w:val="00CF2D67"/>
    <w:rsid w:val="00CF3011"/>
    <w:rsid w:val="00CF3CA7"/>
    <w:rsid w:val="00CF4A27"/>
    <w:rsid w:val="00CF4AB6"/>
    <w:rsid w:val="00CF5407"/>
    <w:rsid w:val="00CF63AF"/>
    <w:rsid w:val="00CF646F"/>
    <w:rsid w:val="00CF6B11"/>
    <w:rsid w:val="00CF750C"/>
    <w:rsid w:val="00CF7BE6"/>
    <w:rsid w:val="00D02EB0"/>
    <w:rsid w:val="00D03020"/>
    <w:rsid w:val="00D03C01"/>
    <w:rsid w:val="00D05558"/>
    <w:rsid w:val="00D05E80"/>
    <w:rsid w:val="00D05EB7"/>
    <w:rsid w:val="00D0606A"/>
    <w:rsid w:val="00D06534"/>
    <w:rsid w:val="00D06899"/>
    <w:rsid w:val="00D07710"/>
    <w:rsid w:val="00D0794C"/>
    <w:rsid w:val="00D10298"/>
    <w:rsid w:val="00D10B35"/>
    <w:rsid w:val="00D10FAC"/>
    <w:rsid w:val="00D11032"/>
    <w:rsid w:val="00D1221F"/>
    <w:rsid w:val="00D1248E"/>
    <w:rsid w:val="00D1436D"/>
    <w:rsid w:val="00D14E5C"/>
    <w:rsid w:val="00D150B8"/>
    <w:rsid w:val="00D169A9"/>
    <w:rsid w:val="00D20330"/>
    <w:rsid w:val="00D215F1"/>
    <w:rsid w:val="00D21751"/>
    <w:rsid w:val="00D217C7"/>
    <w:rsid w:val="00D22AB8"/>
    <w:rsid w:val="00D240C3"/>
    <w:rsid w:val="00D24DE6"/>
    <w:rsid w:val="00D258E5"/>
    <w:rsid w:val="00D267DE"/>
    <w:rsid w:val="00D2798A"/>
    <w:rsid w:val="00D3049B"/>
    <w:rsid w:val="00D312EA"/>
    <w:rsid w:val="00D327E5"/>
    <w:rsid w:val="00D359A6"/>
    <w:rsid w:val="00D35C10"/>
    <w:rsid w:val="00D36B0F"/>
    <w:rsid w:val="00D36E90"/>
    <w:rsid w:val="00D372E8"/>
    <w:rsid w:val="00D37311"/>
    <w:rsid w:val="00D3773F"/>
    <w:rsid w:val="00D400CD"/>
    <w:rsid w:val="00D41B09"/>
    <w:rsid w:val="00D41EFA"/>
    <w:rsid w:val="00D42128"/>
    <w:rsid w:val="00D42181"/>
    <w:rsid w:val="00D4230B"/>
    <w:rsid w:val="00D42A78"/>
    <w:rsid w:val="00D430BE"/>
    <w:rsid w:val="00D44521"/>
    <w:rsid w:val="00D45358"/>
    <w:rsid w:val="00D46976"/>
    <w:rsid w:val="00D47CA1"/>
    <w:rsid w:val="00D5153F"/>
    <w:rsid w:val="00D52967"/>
    <w:rsid w:val="00D534F9"/>
    <w:rsid w:val="00D543DE"/>
    <w:rsid w:val="00D54E65"/>
    <w:rsid w:val="00D5536D"/>
    <w:rsid w:val="00D60A9E"/>
    <w:rsid w:val="00D63D9F"/>
    <w:rsid w:val="00D64EE8"/>
    <w:rsid w:val="00D66F4B"/>
    <w:rsid w:val="00D671CB"/>
    <w:rsid w:val="00D70358"/>
    <w:rsid w:val="00D70B52"/>
    <w:rsid w:val="00D714A1"/>
    <w:rsid w:val="00D7181A"/>
    <w:rsid w:val="00D72172"/>
    <w:rsid w:val="00D72E90"/>
    <w:rsid w:val="00D72F68"/>
    <w:rsid w:val="00D73993"/>
    <w:rsid w:val="00D746E9"/>
    <w:rsid w:val="00D74860"/>
    <w:rsid w:val="00D75761"/>
    <w:rsid w:val="00D75825"/>
    <w:rsid w:val="00D7664B"/>
    <w:rsid w:val="00D806EB"/>
    <w:rsid w:val="00D81A2D"/>
    <w:rsid w:val="00D82280"/>
    <w:rsid w:val="00D82833"/>
    <w:rsid w:val="00D83529"/>
    <w:rsid w:val="00D8785B"/>
    <w:rsid w:val="00D87C31"/>
    <w:rsid w:val="00D90882"/>
    <w:rsid w:val="00D92958"/>
    <w:rsid w:val="00D95C8B"/>
    <w:rsid w:val="00D95DD1"/>
    <w:rsid w:val="00D95DE1"/>
    <w:rsid w:val="00D9653E"/>
    <w:rsid w:val="00D97C74"/>
    <w:rsid w:val="00DA0C4C"/>
    <w:rsid w:val="00DA1A42"/>
    <w:rsid w:val="00DA1BD0"/>
    <w:rsid w:val="00DA291A"/>
    <w:rsid w:val="00DA320C"/>
    <w:rsid w:val="00DA5EEC"/>
    <w:rsid w:val="00DA6616"/>
    <w:rsid w:val="00DB004B"/>
    <w:rsid w:val="00DB0640"/>
    <w:rsid w:val="00DB1FED"/>
    <w:rsid w:val="00DB2173"/>
    <w:rsid w:val="00DB2218"/>
    <w:rsid w:val="00DB3E25"/>
    <w:rsid w:val="00DB43C6"/>
    <w:rsid w:val="00DB4C63"/>
    <w:rsid w:val="00DB6C89"/>
    <w:rsid w:val="00DB7A1C"/>
    <w:rsid w:val="00DC0D58"/>
    <w:rsid w:val="00DC15F5"/>
    <w:rsid w:val="00DC1A11"/>
    <w:rsid w:val="00DC1FF5"/>
    <w:rsid w:val="00DC1FF8"/>
    <w:rsid w:val="00DC2478"/>
    <w:rsid w:val="00DC27FF"/>
    <w:rsid w:val="00DC30F0"/>
    <w:rsid w:val="00DC33A9"/>
    <w:rsid w:val="00DC38E9"/>
    <w:rsid w:val="00DC4541"/>
    <w:rsid w:val="00DC5A69"/>
    <w:rsid w:val="00DC7455"/>
    <w:rsid w:val="00DD00D2"/>
    <w:rsid w:val="00DD084F"/>
    <w:rsid w:val="00DD0A51"/>
    <w:rsid w:val="00DD158C"/>
    <w:rsid w:val="00DD163F"/>
    <w:rsid w:val="00DD2780"/>
    <w:rsid w:val="00DD2ABA"/>
    <w:rsid w:val="00DD2F1E"/>
    <w:rsid w:val="00DD2F30"/>
    <w:rsid w:val="00DD3333"/>
    <w:rsid w:val="00DD33B7"/>
    <w:rsid w:val="00DD3AE4"/>
    <w:rsid w:val="00DD3D3D"/>
    <w:rsid w:val="00DD5342"/>
    <w:rsid w:val="00DD5A37"/>
    <w:rsid w:val="00DD6C1F"/>
    <w:rsid w:val="00DD712F"/>
    <w:rsid w:val="00DE0BB5"/>
    <w:rsid w:val="00DE151A"/>
    <w:rsid w:val="00DE377D"/>
    <w:rsid w:val="00DE4C71"/>
    <w:rsid w:val="00DE4F0A"/>
    <w:rsid w:val="00DE54EE"/>
    <w:rsid w:val="00DE62F8"/>
    <w:rsid w:val="00DF0C0A"/>
    <w:rsid w:val="00DF10BD"/>
    <w:rsid w:val="00DF1117"/>
    <w:rsid w:val="00DF20E7"/>
    <w:rsid w:val="00DF297D"/>
    <w:rsid w:val="00DF3C64"/>
    <w:rsid w:val="00DF4037"/>
    <w:rsid w:val="00DF445B"/>
    <w:rsid w:val="00DF4C6C"/>
    <w:rsid w:val="00DF5918"/>
    <w:rsid w:val="00DF5B70"/>
    <w:rsid w:val="00DF5D6A"/>
    <w:rsid w:val="00DF5E10"/>
    <w:rsid w:val="00DF68E0"/>
    <w:rsid w:val="00DF6A8C"/>
    <w:rsid w:val="00E012B6"/>
    <w:rsid w:val="00E01315"/>
    <w:rsid w:val="00E02FF2"/>
    <w:rsid w:val="00E03D5A"/>
    <w:rsid w:val="00E05243"/>
    <w:rsid w:val="00E05602"/>
    <w:rsid w:val="00E058E1"/>
    <w:rsid w:val="00E06650"/>
    <w:rsid w:val="00E06E74"/>
    <w:rsid w:val="00E121AC"/>
    <w:rsid w:val="00E121CA"/>
    <w:rsid w:val="00E12D94"/>
    <w:rsid w:val="00E134A8"/>
    <w:rsid w:val="00E13864"/>
    <w:rsid w:val="00E17751"/>
    <w:rsid w:val="00E17AC1"/>
    <w:rsid w:val="00E21A11"/>
    <w:rsid w:val="00E22674"/>
    <w:rsid w:val="00E24615"/>
    <w:rsid w:val="00E24B7F"/>
    <w:rsid w:val="00E251FF"/>
    <w:rsid w:val="00E26B58"/>
    <w:rsid w:val="00E312BF"/>
    <w:rsid w:val="00E31844"/>
    <w:rsid w:val="00E31E0A"/>
    <w:rsid w:val="00E34262"/>
    <w:rsid w:val="00E34BB1"/>
    <w:rsid w:val="00E35913"/>
    <w:rsid w:val="00E35D8C"/>
    <w:rsid w:val="00E35F1C"/>
    <w:rsid w:val="00E3750E"/>
    <w:rsid w:val="00E403A3"/>
    <w:rsid w:val="00E43B29"/>
    <w:rsid w:val="00E45100"/>
    <w:rsid w:val="00E45162"/>
    <w:rsid w:val="00E45938"/>
    <w:rsid w:val="00E463F6"/>
    <w:rsid w:val="00E47BC0"/>
    <w:rsid w:val="00E500DF"/>
    <w:rsid w:val="00E527BC"/>
    <w:rsid w:val="00E544F5"/>
    <w:rsid w:val="00E549C3"/>
    <w:rsid w:val="00E54E59"/>
    <w:rsid w:val="00E5596F"/>
    <w:rsid w:val="00E55B58"/>
    <w:rsid w:val="00E55E1F"/>
    <w:rsid w:val="00E562B2"/>
    <w:rsid w:val="00E56524"/>
    <w:rsid w:val="00E57089"/>
    <w:rsid w:val="00E578AE"/>
    <w:rsid w:val="00E6090A"/>
    <w:rsid w:val="00E60C6F"/>
    <w:rsid w:val="00E61CDF"/>
    <w:rsid w:val="00E61F2A"/>
    <w:rsid w:val="00E62BDD"/>
    <w:rsid w:val="00E63845"/>
    <w:rsid w:val="00E63F88"/>
    <w:rsid w:val="00E6492F"/>
    <w:rsid w:val="00E6502E"/>
    <w:rsid w:val="00E664F2"/>
    <w:rsid w:val="00E67008"/>
    <w:rsid w:val="00E679FF"/>
    <w:rsid w:val="00E70124"/>
    <w:rsid w:val="00E70A22"/>
    <w:rsid w:val="00E71391"/>
    <w:rsid w:val="00E72653"/>
    <w:rsid w:val="00E74255"/>
    <w:rsid w:val="00E75B1A"/>
    <w:rsid w:val="00E77ACD"/>
    <w:rsid w:val="00E80E5D"/>
    <w:rsid w:val="00E836A4"/>
    <w:rsid w:val="00E83F8D"/>
    <w:rsid w:val="00E84624"/>
    <w:rsid w:val="00E84C5F"/>
    <w:rsid w:val="00E84DC3"/>
    <w:rsid w:val="00E850C5"/>
    <w:rsid w:val="00E853EB"/>
    <w:rsid w:val="00E85665"/>
    <w:rsid w:val="00E8685C"/>
    <w:rsid w:val="00E87ADE"/>
    <w:rsid w:val="00E92F7F"/>
    <w:rsid w:val="00E94BF3"/>
    <w:rsid w:val="00E959AC"/>
    <w:rsid w:val="00E95D65"/>
    <w:rsid w:val="00E95FAB"/>
    <w:rsid w:val="00EA039D"/>
    <w:rsid w:val="00EA14F6"/>
    <w:rsid w:val="00EA18F0"/>
    <w:rsid w:val="00EA1A76"/>
    <w:rsid w:val="00EA30BF"/>
    <w:rsid w:val="00EA4E6D"/>
    <w:rsid w:val="00EA6442"/>
    <w:rsid w:val="00EA79EA"/>
    <w:rsid w:val="00EB0878"/>
    <w:rsid w:val="00EB1081"/>
    <w:rsid w:val="00EB1B6B"/>
    <w:rsid w:val="00EB1FA4"/>
    <w:rsid w:val="00EB213E"/>
    <w:rsid w:val="00EB32DD"/>
    <w:rsid w:val="00EB3CC0"/>
    <w:rsid w:val="00EB4D4B"/>
    <w:rsid w:val="00EB619E"/>
    <w:rsid w:val="00EB6552"/>
    <w:rsid w:val="00EB7D26"/>
    <w:rsid w:val="00EC110E"/>
    <w:rsid w:val="00EC13D7"/>
    <w:rsid w:val="00EC2949"/>
    <w:rsid w:val="00EC41A1"/>
    <w:rsid w:val="00EC5206"/>
    <w:rsid w:val="00EC57B9"/>
    <w:rsid w:val="00EC5A7B"/>
    <w:rsid w:val="00EC62CE"/>
    <w:rsid w:val="00EC6779"/>
    <w:rsid w:val="00ED0293"/>
    <w:rsid w:val="00ED0EEB"/>
    <w:rsid w:val="00ED29D8"/>
    <w:rsid w:val="00ED383F"/>
    <w:rsid w:val="00ED47E3"/>
    <w:rsid w:val="00ED504D"/>
    <w:rsid w:val="00ED57F1"/>
    <w:rsid w:val="00ED7A25"/>
    <w:rsid w:val="00EE32B3"/>
    <w:rsid w:val="00EE391B"/>
    <w:rsid w:val="00EE62C3"/>
    <w:rsid w:val="00EE6AB5"/>
    <w:rsid w:val="00EE72C5"/>
    <w:rsid w:val="00EE7422"/>
    <w:rsid w:val="00EF1197"/>
    <w:rsid w:val="00EF2284"/>
    <w:rsid w:val="00EF3150"/>
    <w:rsid w:val="00EF4AD2"/>
    <w:rsid w:val="00EF5858"/>
    <w:rsid w:val="00F015C6"/>
    <w:rsid w:val="00F01F09"/>
    <w:rsid w:val="00F044A3"/>
    <w:rsid w:val="00F04A89"/>
    <w:rsid w:val="00F04F73"/>
    <w:rsid w:val="00F05614"/>
    <w:rsid w:val="00F07748"/>
    <w:rsid w:val="00F0781E"/>
    <w:rsid w:val="00F07F49"/>
    <w:rsid w:val="00F11D33"/>
    <w:rsid w:val="00F14204"/>
    <w:rsid w:val="00F175BA"/>
    <w:rsid w:val="00F2105D"/>
    <w:rsid w:val="00F21748"/>
    <w:rsid w:val="00F23A3C"/>
    <w:rsid w:val="00F2474D"/>
    <w:rsid w:val="00F279E8"/>
    <w:rsid w:val="00F32801"/>
    <w:rsid w:val="00F3355D"/>
    <w:rsid w:val="00F3594C"/>
    <w:rsid w:val="00F359EF"/>
    <w:rsid w:val="00F35A66"/>
    <w:rsid w:val="00F372A6"/>
    <w:rsid w:val="00F3763E"/>
    <w:rsid w:val="00F41D82"/>
    <w:rsid w:val="00F4338D"/>
    <w:rsid w:val="00F4604C"/>
    <w:rsid w:val="00F47075"/>
    <w:rsid w:val="00F47852"/>
    <w:rsid w:val="00F478EF"/>
    <w:rsid w:val="00F50B5A"/>
    <w:rsid w:val="00F50B9B"/>
    <w:rsid w:val="00F5183E"/>
    <w:rsid w:val="00F51DE6"/>
    <w:rsid w:val="00F52A13"/>
    <w:rsid w:val="00F551C9"/>
    <w:rsid w:val="00F551F5"/>
    <w:rsid w:val="00F5687B"/>
    <w:rsid w:val="00F603DF"/>
    <w:rsid w:val="00F604B7"/>
    <w:rsid w:val="00F61B5D"/>
    <w:rsid w:val="00F628D3"/>
    <w:rsid w:val="00F62E6E"/>
    <w:rsid w:val="00F64E09"/>
    <w:rsid w:val="00F65BA6"/>
    <w:rsid w:val="00F67A72"/>
    <w:rsid w:val="00F70380"/>
    <w:rsid w:val="00F7078C"/>
    <w:rsid w:val="00F712CD"/>
    <w:rsid w:val="00F7183F"/>
    <w:rsid w:val="00F71C5F"/>
    <w:rsid w:val="00F71F7D"/>
    <w:rsid w:val="00F7429F"/>
    <w:rsid w:val="00F7551E"/>
    <w:rsid w:val="00F75902"/>
    <w:rsid w:val="00F7713E"/>
    <w:rsid w:val="00F8346C"/>
    <w:rsid w:val="00F842A0"/>
    <w:rsid w:val="00F86646"/>
    <w:rsid w:val="00F87299"/>
    <w:rsid w:val="00F87F0B"/>
    <w:rsid w:val="00F907B0"/>
    <w:rsid w:val="00F908A1"/>
    <w:rsid w:val="00F91420"/>
    <w:rsid w:val="00F91933"/>
    <w:rsid w:val="00F94915"/>
    <w:rsid w:val="00F949C4"/>
    <w:rsid w:val="00F94DF0"/>
    <w:rsid w:val="00F95C51"/>
    <w:rsid w:val="00F96D74"/>
    <w:rsid w:val="00F977DC"/>
    <w:rsid w:val="00F97D12"/>
    <w:rsid w:val="00FA0906"/>
    <w:rsid w:val="00FA0F4C"/>
    <w:rsid w:val="00FA1361"/>
    <w:rsid w:val="00FA16BA"/>
    <w:rsid w:val="00FA327F"/>
    <w:rsid w:val="00FA32BA"/>
    <w:rsid w:val="00FA4ADA"/>
    <w:rsid w:val="00FA520E"/>
    <w:rsid w:val="00FA5DD3"/>
    <w:rsid w:val="00FA76BA"/>
    <w:rsid w:val="00FA76E4"/>
    <w:rsid w:val="00FB02D8"/>
    <w:rsid w:val="00FB0804"/>
    <w:rsid w:val="00FB0CCC"/>
    <w:rsid w:val="00FB1C3A"/>
    <w:rsid w:val="00FB1F2A"/>
    <w:rsid w:val="00FB2311"/>
    <w:rsid w:val="00FB308D"/>
    <w:rsid w:val="00FB4D67"/>
    <w:rsid w:val="00FB65E4"/>
    <w:rsid w:val="00FB665C"/>
    <w:rsid w:val="00FB6C90"/>
    <w:rsid w:val="00FB7E07"/>
    <w:rsid w:val="00FC024F"/>
    <w:rsid w:val="00FC06E9"/>
    <w:rsid w:val="00FC1D85"/>
    <w:rsid w:val="00FC23E0"/>
    <w:rsid w:val="00FC3504"/>
    <w:rsid w:val="00FC5A62"/>
    <w:rsid w:val="00FC5E7E"/>
    <w:rsid w:val="00FC6A38"/>
    <w:rsid w:val="00FC711A"/>
    <w:rsid w:val="00FC7CC9"/>
    <w:rsid w:val="00FD12EF"/>
    <w:rsid w:val="00FD2276"/>
    <w:rsid w:val="00FD227E"/>
    <w:rsid w:val="00FD300A"/>
    <w:rsid w:val="00FD30EB"/>
    <w:rsid w:val="00FD34CE"/>
    <w:rsid w:val="00FD3887"/>
    <w:rsid w:val="00FD5BBC"/>
    <w:rsid w:val="00FD63B6"/>
    <w:rsid w:val="00FE0F96"/>
    <w:rsid w:val="00FE1907"/>
    <w:rsid w:val="00FE286B"/>
    <w:rsid w:val="00FE2B47"/>
    <w:rsid w:val="00FE3251"/>
    <w:rsid w:val="00FE4677"/>
    <w:rsid w:val="00FE505F"/>
    <w:rsid w:val="00FE541A"/>
    <w:rsid w:val="00FE5CF8"/>
    <w:rsid w:val="00FF02DC"/>
    <w:rsid w:val="00FF0C59"/>
    <w:rsid w:val="00FF0CDC"/>
    <w:rsid w:val="00FF3633"/>
    <w:rsid w:val="00FF3D7B"/>
    <w:rsid w:val="00FF4BD8"/>
    <w:rsid w:val="00FF5353"/>
    <w:rsid w:val="00FF6FA0"/>
    <w:rsid w:val="00FF7DE4"/>
    <w:rsid w:val="09E8AE36"/>
    <w:rsid w:val="258A1E7D"/>
    <w:rsid w:val="2E32ECC1"/>
    <w:rsid w:val="3718A5D1"/>
    <w:rsid w:val="382AC2E2"/>
    <w:rsid w:val="4C621836"/>
    <w:rsid w:val="72DB33E0"/>
    <w:rsid w:val="7A7F1ACE"/>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180FF6"/>
  <w15:chartTrackingRefBased/>
  <w15:docId w15:val="{439C7B7E-3F85-4179-8979-259C0316B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20884"/>
    <w:rPr>
      <w:rFonts w:eastAsiaTheme="minorEastAsia"/>
      <w:kern w:val="0"/>
      <w:sz w:val="21"/>
      <w:szCs w:val="21"/>
      <w14:ligatures w14:val="none"/>
    </w:rPr>
  </w:style>
  <w:style w:type="paragraph" w:styleId="Ttulo1">
    <w:name w:val="heading 1"/>
    <w:basedOn w:val="Normal"/>
    <w:next w:val="Normal"/>
    <w:link w:val="Ttulo1Car"/>
    <w:uiPriority w:val="9"/>
    <w:qFormat/>
    <w:rsid w:val="00A20884"/>
    <w:pPr>
      <w:keepNext/>
      <w:keepLines/>
      <w:spacing w:before="360" w:after="40" w:line="240" w:lineRule="auto"/>
      <w:outlineLvl w:val="0"/>
    </w:pPr>
    <w:rPr>
      <w:rFonts w:asciiTheme="majorHAnsi" w:eastAsiaTheme="majorEastAsia" w:hAnsiTheme="majorHAnsi" w:cstheme="majorBidi"/>
      <w:color w:val="538135" w:themeColor="accent6" w:themeShade="BF"/>
      <w:sz w:val="40"/>
      <w:szCs w:val="40"/>
    </w:rPr>
  </w:style>
  <w:style w:type="paragraph" w:styleId="Ttulo2">
    <w:name w:val="heading 2"/>
    <w:basedOn w:val="Normal"/>
    <w:next w:val="Normal"/>
    <w:link w:val="Ttulo2Car"/>
    <w:uiPriority w:val="9"/>
    <w:unhideWhenUsed/>
    <w:qFormat/>
    <w:rsid w:val="00A20884"/>
    <w:pPr>
      <w:keepNext/>
      <w:keepLines/>
      <w:spacing w:before="80" w:after="0" w:line="240" w:lineRule="auto"/>
      <w:outlineLvl w:val="1"/>
    </w:pPr>
    <w:rPr>
      <w:rFonts w:asciiTheme="majorHAnsi" w:eastAsiaTheme="majorEastAsia" w:hAnsiTheme="majorHAnsi" w:cstheme="majorBidi"/>
      <w:color w:val="538135" w:themeColor="accent6" w:themeShade="BF"/>
      <w:sz w:val="28"/>
      <w:szCs w:val="28"/>
    </w:rPr>
  </w:style>
  <w:style w:type="paragraph" w:styleId="Ttulo3">
    <w:name w:val="heading 3"/>
    <w:basedOn w:val="Normal"/>
    <w:next w:val="Normal"/>
    <w:link w:val="Ttulo3Car"/>
    <w:uiPriority w:val="9"/>
    <w:unhideWhenUsed/>
    <w:qFormat/>
    <w:rsid w:val="00A20884"/>
    <w:pPr>
      <w:keepNext/>
      <w:keepLines/>
      <w:spacing w:before="80" w:after="0" w:line="240" w:lineRule="auto"/>
      <w:outlineLvl w:val="2"/>
    </w:pPr>
    <w:rPr>
      <w:rFonts w:asciiTheme="majorHAnsi" w:eastAsiaTheme="majorEastAsia" w:hAnsiTheme="majorHAnsi" w:cstheme="majorBidi"/>
      <w:color w:val="538135" w:themeColor="accent6" w:themeShade="BF"/>
      <w:sz w:val="24"/>
      <w:szCs w:val="24"/>
    </w:rPr>
  </w:style>
  <w:style w:type="paragraph" w:styleId="Ttulo4">
    <w:name w:val="heading 4"/>
    <w:basedOn w:val="Normal"/>
    <w:next w:val="Normal"/>
    <w:link w:val="Ttulo4Car"/>
    <w:uiPriority w:val="9"/>
    <w:semiHidden/>
    <w:unhideWhenUsed/>
    <w:qFormat/>
    <w:rsid w:val="00A20884"/>
    <w:pPr>
      <w:keepNext/>
      <w:keepLines/>
      <w:spacing w:before="80" w:after="0" w:line="288" w:lineRule="auto"/>
      <w:outlineLvl w:val="3"/>
    </w:pPr>
    <w:rPr>
      <w:rFonts w:asciiTheme="majorHAnsi" w:eastAsiaTheme="majorEastAsia" w:hAnsiTheme="majorHAnsi" w:cstheme="majorBidi"/>
      <w:color w:val="70AD47" w:themeColor="accent6"/>
    </w:rPr>
  </w:style>
  <w:style w:type="paragraph" w:styleId="Ttulo5">
    <w:name w:val="heading 5"/>
    <w:basedOn w:val="Normal"/>
    <w:next w:val="Normal"/>
    <w:link w:val="Ttulo5Car"/>
    <w:uiPriority w:val="9"/>
    <w:semiHidden/>
    <w:unhideWhenUsed/>
    <w:qFormat/>
    <w:rsid w:val="00A20884"/>
    <w:pPr>
      <w:keepNext/>
      <w:keepLines/>
      <w:spacing w:before="40" w:after="0" w:line="288" w:lineRule="auto"/>
      <w:outlineLvl w:val="4"/>
    </w:pPr>
    <w:rPr>
      <w:rFonts w:asciiTheme="majorHAnsi" w:eastAsiaTheme="majorEastAsia" w:hAnsiTheme="majorHAnsi" w:cstheme="majorBidi"/>
      <w:i/>
      <w:iCs/>
      <w:color w:val="70AD47" w:themeColor="accent6"/>
    </w:rPr>
  </w:style>
  <w:style w:type="paragraph" w:styleId="Ttulo6">
    <w:name w:val="heading 6"/>
    <w:basedOn w:val="Normal"/>
    <w:next w:val="Normal"/>
    <w:link w:val="Ttulo6Car"/>
    <w:uiPriority w:val="9"/>
    <w:semiHidden/>
    <w:unhideWhenUsed/>
    <w:qFormat/>
    <w:rsid w:val="00A20884"/>
    <w:pPr>
      <w:keepNext/>
      <w:keepLines/>
      <w:spacing w:before="40" w:after="0" w:line="288" w:lineRule="auto"/>
      <w:outlineLvl w:val="5"/>
    </w:pPr>
    <w:rPr>
      <w:rFonts w:asciiTheme="majorHAnsi" w:eastAsiaTheme="majorEastAsia" w:hAnsiTheme="majorHAnsi" w:cstheme="majorBidi"/>
      <w:color w:val="70AD47" w:themeColor="accent6"/>
    </w:rPr>
  </w:style>
  <w:style w:type="paragraph" w:styleId="Ttulo7">
    <w:name w:val="heading 7"/>
    <w:basedOn w:val="Normal"/>
    <w:next w:val="Normal"/>
    <w:link w:val="Ttulo7Car"/>
    <w:uiPriority w:val="9"/>
    <w:semiHidden/>
    <w:unhideWhenUsed/>
    <w:qFormat/>
    <w:rsid w:val="00A20884"/>
    <w:pPr>
      <w:keepNext/>
      <w:keepLines/>
      <w:spacing w:before="40" w:after="0" w:line="288" w:lineRule="auto"/>
      <w:outlineLvl w:val="6"/>
    </w:pPr>
    <w:rPr>
      <w:rFonts w:asciiTheme="majorHAnsi" w:eastAsiaTheme="majorEastAsia" w:hAnsiTheme="majorHAnsi" w:cstheme="majorBidi"/>
      <w:b/>
      <w:bCs/>
      <w:color w:val="70AD47" w:themeColor="accent6"/>
    </w:rPr>
  </w:style>
  <w:style w:type="paragraph" w:styleId="Ttulo8">
    <w:name w:val="heading 8"/>
    <w:basedOn w:val="Normal"/>
    <w:next w:val="Normal"/>
    <w:link w:val="Ttulo8Car"/>
    <w:uiPriority w:val="9"/>
    <w:semiHidden/>
    <w:unhideWhenUsed/>
    <w:qFormat/>
    <w:rsid w:val="00A20884"/>
    <w:pPr>
      <w:keepNext/>
      <w:keepLines/>
      <w:spacing w:before="40" w:after="0" w:line="288" w:lineRule="auto"/>
      <w:outlineLvl w:val="7"/>
    </w:pPr>
    <w:rPr>
      <w:rFonts w:asciiTheme="majorHAnsi" w:eastAsiaTheme="majorEastAsia" w:hAnsiTheme="majorHAnsi" w:cstheme="majorBidi"/>
      <w:b/>
      <w:bCs/>
      <w:i/>
      <w:iCs/>
      <w:color w:val="70AD47" w:themeColor="accent6"/>
      <w:sz w:val="20"/>
      <w:szCs w:val="20"/>
    </w:rPr>
  </w:style>
  <w:style w:type="paragraph" w:styleId="Ttulo9">
    <w:name w:val="heading 9"/>
    <w:basedOn w:val="Normal"/>
    <w:next w:val="Normal"/>
    <w:link w:val="Ttulo9Car"/>
    <w:uiPriority w:val="9"/>
    <w:semiHidden/>
    <w:unhideWhenUsed/>
    <w:qFormat/>
    <w:rsid w:val="00A20884"/>
    <w:pPr>
      <w:keepNext/>
      <w:keepLines/>
      <w:spacing w:before="40" w:after="0" w:line="288" w:lineRule="auto"/>
      <w:outlineLvl w:val="8"/>
    </w:pPr>
    <w:rPr>
      <w:rFonts w:asciiTheme="majorHAnsi" w:eastAsiaTheme="majorEastAsia" w:hAnsiTheme="majorHAnsi" w:cstheme="majorBidi"/>
      <w:i/>
      <w:iCs/>
      <w:color w:val="70AD47" w:themeColor="accent6"/>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A20884"/>
    <w:rPr>
      <w:rFonts w:asciiTheme="majorHAnsi" w:eastAsiaTheme="majorEastAsia" w:hAnsiTheme="majorHAnsi" w:cstheme="majorBidi"/>
      <w:color w:val="538135" w:themeColor="accent6" w:themeShade="BF"/>
      <w:kern w:val="0"/>
      <w:sz w:val="40"/>
      <w:szCs w:val="40"/>
      <w14:ligatures w14:val="none"/>
    </w:rPr>
  </w:style>
  <w:style w:type="character" w:customStyle="1" w:styleId="Ttulo2Car">
    <w:name w:val="Título 2 Car"/>
    <w:basedOn w:val="Fuentedeprrafopredeter"/>
    <w:link w:val="Ttulo2"/>
    <w:uiPriority w:val="9"/>
    <w:rsid w:val="00A20884"/>
    <w:rPr>
      <w:rFonts w:asciiTheme="majorHAnsi" w:eastAsiaTheme="majorEastAsia" w:hAnsiTheme="majorHAnsi" w:cstheme="majorBidi"/>
      <w:color w:val="538135" w:themeColor="accent6" w:themeShade="BF"/>
      <w:kern w:val="0"/>
      <w:sz w:val="28"/>
      <w:szCs w:val="28"/>
      <w14:ligatures w14:val="none"/>
    </w:rPr>
  </w:style>
  <w:style w:type="character" w:customStyle="1" w:styleId="Ttulo3Car">
    <w:name w:val="Título 3 Car"/>
    <w:basedOn w:val="Fuentedeprrafopredeter"/>
    <w:link w:val="Ttulo3"/>
    <w:uiPriority w:val="9"/>
    <w:rsid w:val="00A20884"/>
    <w:rPr>
      <w:rFonts w:asciiTheme="majorHAnsi" w:eastAsiaTheme="majorEastAsia" w:hAnsiTheme="majorHAnsi" w:cstheme="majorBidi"/>
      <w:color w:val="538135" w:themeColor="accent6" w:themeShade="BF"/>
      <w:kern w:val="0"/>
      <w:sz w:val="24"/>
      <w:szCs w:val="24"/>
      <w14:ligatures w14:val="none"/>
    </w:rPr>
  </w:style>
  <w:style w:type="character" w:customStyle="1" w:styleId="Ttulo4Car">
    <w:name w:val="Título 4 Car"/>
    <w:basedOn w:val="Fuentedeprrafopredeter"/>
    <w:link w:val="Ttulo4"/>
    <w:uiPriority w:val="9"/>
    <w:semiHidden/>
    <w:rsid w:val="00A20884"/>
    <w:rPr>
      <w:rFonts w:asciiTheme="majorHAnsi" w:eastAsiaTheme="majorEastAsia" w:hAnsiTheme="majorHAnsi" w:cstheme="majorBidi"/>
      <w:color w:val="70AD47" w:themeColor="accent6"/>
      <w:kern w:val="0"/>
      <w:sz w:val="21"/>
      <w:szCs w:val="21"/>
      <w14:ligatures w14:val="none"/>
    </w:rPr>
  </w:style>
  <w:style w:type="character" w:customStyle="1" w:styleId="Ttulo5Car">
    <w:name w:val="Título 5 Car"/>
    <w:basedOn w:val="Fuentedeprrafopredeter"/>
    <w:link w:val="Ttulo5"/>
    <w:uiPriority w:val="9"/>
    <w:semiHidden/>
    <w:rsid w:val="00A20884"/>
    <w:rPr>
      <w:rFonts w:asciiTheme="majorHAnsi" w:eastAsiaTheme="majorEastAsia" w:hAnsiTheme="majorHAnsi" w:cstheme="majorBidi"/>
      <w:i/>
      <w:iCs/>
      <w:color w:val="70AD47" w:themeColor="accent6"/>
      <w:kern w:val="0"/>
      <w:sz w:val="21"/>
      <w:szCs w:val="21"/>
      <w14:ligatures w14:val="none"/>
    </w:rPr>
  </w:style>
  <w:style w:type="character" w:customStyle="1" w:styleId="Ttulo6Car">
    <w:name w:val="Título 6 Car"/>
    <w:basedOn w:val="Fuentedeprrafopredeter"/>
    <w:link w:val="Ttulo6"/>
    <w:uiPriority w:val="9"/>
    <w:semiHidden/>
    <w:rsid w:val="00A20884"/>
    <w:rPr>
      <w:rFonts w:asciiTheme="majorHAnsi" w:eastAsiaTheme="majorEastAsia" w:hAnsiTheme="majorHAnsi" w:cstheme="majorBidi"/>
      <w:color w:val="70AD47" w:themeColor="accent6"/>
      <w:kern w:val="0"/>
      <w:sz w:val="21"/>
      <w:szCs w:val="21"/>
      <w14:ligatures w14:val="none"/>
    </w:rPr>
  </w:style>
  <w:style w:type="character" w:customStyle="1" w:styleId="Ttulo7Car">
    <w:name w:val="Título 7 Car"/>
    <w:basedOn w:val="Fuentedeprrafopredeter"/>
    <w:link w:val="Ttulo7"/>
    <w:uiPriority w:val="9"/>
    <w:semiHidden/>
    <w:rsid w:val="00A20884"/>
    <w:rPr>
      <w:rFonts w:asciiTheme="majorHAnsi" w:eastAsiaTheme="majorEastAsia" w:hAnsiTheme="majorHAnsi" w:cstheme="majorBidi"/>
      <w:b/>
      <w:bCs/>
      <w:color w:val="70AD47" w:themeColor="accent6"/>
      <w:kern w:val="0"/>
      <w:sz w:val="21"/>
      <w:szCs w:val="21"/>
      <w14:ligatures w14:val="none"/>
    </w:rPr>
  </w:style>
  <w:style w:type="character" w:customStyle="1" w:styleId="Ttulo8Car">
    <w:name w:val="Título 8 Car"/>
    <w:basedOn w:val="Fuentedeprrafopredeter"/>
    <w:link w:val="Ttulo8"/>
    <w:uiPriority w:val="9"/>
    <w:semiHidden/>
    <w:rsid w:val="00A20884"/>
    <w:rPr>
      <w:rFonts w:asciiTheme="majorHAnsi" w:eastAsiaTheme="majorEastAsia" w:hAnsiTheme="majorHAnsi" w:cstheme="majorBidi"/>
      <w:b/>
      <w:bCs/>
      <w:i/>
      <w:iCs/>
      <w:color w:val="70AD47" w:themeColor="accent6"/>
      <w:kern w:val="0"/>
      <w:sz w:val="20"/>
      <w:szCs w:val="20"/>
      <w14:ligatures w14:val="none"/>
    </w:rPr>
  </w:style>
  <w:style w:type="character" w:customStyle="1" w:styleId="Ttulo9Car">
    <w:name w:val="Título 9 Car"/>
    <w:basedOn w:val="Fuentedeprrafopredeter"/>
    <w:link w:val="Ttulo9"/>
    <w:uiPriority w:val="9"/>
    <w:semiHidden/>
    <w:rsid w:val="00A20884"/>
    <w:rPr>
      <w:rFonts w:asciiTheme="majorHAnsi" w:eastAsiaTheme="majorEastAsia" w:hAnsiTheme="majorHAnsi" w:cstheme="majorBidi"/>
      <w:i/>
      <w:iCs/>
      <w:color w:val="70AD47" w:themeColor="accent6"/>
      <w:kern w:val="0"/>
      <w:sz w:val="20"/>
      <w:szCs w:val="20"/>
      <w14:ligatures w14:val="none"/>
    </w:rPr>
  </w:style>
  <w:style w:type="paragraph" w:styleId="Encabezado">
    <w:name w:val="header"/>
    <w:basedOn w:val="Normal"/>
    <w:link w:val="EncabezadoCar"/>
    <w:uiPriority w:val="99"/>
    <w:unhideWhenUsed/>
    <w:rsid w:val="00A20884"/>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A20884"/>
    <w:rPr>
      <w:rFonts w:eastAsiaTheme="minorEastAsia"/>
      <w:kern w:val="0"/>
      <w:sz w:val="21"/>
      <w:szCs w:val="21"/>
      <w14:ligatures w14:val="none"/>
    </w:rPr>
  </w:style>
  <w:style w:type="paragraph" w:styleId="Piedepgina">
    <w:name w:val="footer"/>
    <w:basedOn w:val="Normal"/>
    <w:link w:val="PiedepginaCar"/>
    <w:uiPriority w:val="99"/>
    <w:unhideWhenUsed/>
    <w:rsid w:val="00A2088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A20884"/>
    <w:rPr>
      <w:rFonts w:eastAsiaTheme="minorEastAsia"/>
      <w:kern w:val="0"/>
      <w:sz w:val="21"/>
      <w:szCs w:val="21"/>
      <w14:ligatures w14:val="none"/>
    </w:rPr>
  </w:style>
  <w:style w:type="paragraph" w:styleId="Prrafodelista">
    <w:name w:val="List Paragraph"/>
    <w:basedOn w:val="Normal"/>
    <w:link w:val="PrrafodelistaCar"/>
    <w:uiPriority w:val="34"/>
    <w:qFormat/>
    <w:rsid w:val="00A20884"/>
    <w:pPr>
      <w:ind w:left="720"/>
      <w:contextualSpacing/>
    </w:pPr>
  </w:style>
  <w:style w:type="paragraph" w:styleId="TtuloTDC">
    <w:name w:val="TOC Heading"/>
    <w:basedOn w:val="Ttulo1"/>
    <w:next w:val="Normal"/>
    <w:uiPriority w:val="39"/>
    <w:unhideWhenUsed/>
    <w:qFormat/>
    <w:rsid w:val="00A20884"/>
    <w:pPr>
      <w:outlineLvl w:val="9"/>
    </w:pPr>
    <w:rPr>
      <w:lang w:eastAsia="es-CO"/>
    </w:rPr>
  </w:style>
  <w:style w:type="paragraph" w:styleId="TDC1">
    <w:name w:val="toc 1"/>
    <w:basedOn w:val="Normal"/>
    <w:next w:val="Normal"/>
    <w:autoRedefine/>
    <w:uiPriority w:val="39"/>
    <w:unhideWhenUsed/>
    <w:rsid w:val="00A20884"/>
    <w:pPr>
      <w:tabs>
        <w:tab w:val="left" w:pos="440"/>
        <w:tab w:val="right" w:leader="dot" w:pos="8828"/>
      </w:tabs>
      <w:spacing w:after="100" w:line="288" w:lineRule="auto"/>
    </w:pPr>
  </w:style>
  <w:style w:type="character" w:styleId="Hipervnculo">
    <w:name w:val="Hyperlink"/>
    <w:basedOn w:val="Fuentedeprrafopredeter"/>
    <w:uiPriority w:val="99"/>
    <w:unhideWhenUsed/>
    <w:rsid w:val="00A20884"/>
    <w:rPr>
      <w:color w:val="0563C1" w:themeColor="hyperlink"/>
      <w:u w:val="single"/>
    </w:rPr>
  </w:style>
  <w:style w:type="paragraph" w:styleId="TDC2">
    <w:name w:val="toc 2"/>
    <w:basedOn w:val="Normal"/>
    <w:next w:val="Normal"/>
    <w:autoRedefine/>
    <w:uiPriority w:val="39"/>
    <w:unhideWhenUsed/>
    <w:rsid w:val="00A20884"/>
    <w:pPr>
      <w:tabs>
        <w:tab w:val="left" w:pos="880"/>
        <w:tab w:val="left" w:pos="1320"/>
        <w:tab w:val="right" w:leader="dot" w:pos="8828"/>
      </w:tabs>
      <w:spacing w:after="100" w:line="288" w:lineRule="auto"/>
      <w:ind w:left="220"/>
    </w:pPr>
  </w:style>
  <w:style w:type="paragraph" w:styleId="TDC3">
    <w:name w:val="toc 3"/>
    <w:basedOn w:val="Normal"/>
    <w:next w:val="Normal"/>
    <w:autoRedefine/>
    <w:uiPriority w:val="39"/>
    <w:unhideWhenUsed/>
    <w:rsid w:val="00A20884"/>
    <w:pPr>
      <w:spacing w:after="100"/>
      <w:ind w:left="440"/>
    </w:pPr>
  </w:style>
  <w:style w:type="table" w:styleId="Tablaconcuadrcula">
    <w:name w:val="Table Grid"/>
    <w:basedOn w:val="Tablanormal"/>
    <w:uiPriority w:val="39"/>
    <w:rsid w:val="00A20884"/>
    <w:pPr>
      <w:spacing w:after="0" w:line="240" w:lineRule="auto"/>
    </w:pPr>
    <w:rPr>
      <w:rFonts w:eastAsiaTheme="minorEastAsia"/>
      <w:kern w:val="0"/>
      <w:sz w:val="21"/>
      <w:szCs w:val="21"/>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20884"/>
    <w:pPr>
      <w:spacing w:before="100" w:beforeAutospacing="1" w:after="100" w:afterAutospacing="1" w:line="240" w:lineRule="auto"/>
    </w:pPr>
    <w:rPr>
      <w:rFonts w:ascii="Times New Roman" w:hAnsi="Times New Roman" w:cs="Times New Roman"/>
      <w:sz w:val="24"/>
      <w:szCs w:val="24"/>
      <w:lang w:eastAsia="es-CO"/>
    </w:rPr>
  </w:style>
  <w:style w:type="character" w:styleId="Textodelmarcadordeposicin">
    <w:name w:val="Placeholder Text"/>
    <w:basedOn w:val="Fuentedeprrafopredeter"/>
    <w:uiPriority w:val="99"/>
    <w:semiHidden/>
    <w:rsid w:val="00A20884"/>
    <w:rPr>
      <w:color w:val="808080"/>
    </w:rPr>
  </w:style>
  <w:style w:type="paragraph" w:styleId="Textodeglobo">
    <w:name w:val="Balloon Text"/>
    <w:basedOn w:val="Normal"/>
    <w:link w:val="TextodegloboCar"/>
    <w:uiPriority w:val="99"/>
    <w:semiHidden/>
    <w:unhideWhenUsed/>
    <w:rsid w:val="00A2088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20884"/>
    <w:rPr>
      <w:rFonts w:ascii="Segoe UI" w:eastAsiaTheme="minorEastAsia" w:hAnsi="Segoe UI" w:cs="Segoe UI"/>
      <w:kern w:val="0"/>
      <w:sz w:val="18"/>
      <w:szCs w:val="18"/>
      <w14:ligatures w14:val="none"/>
    </w:rPr>
  </w:style>
  <w:style w:type="character" w:styleId="Refdecomentario">
    <w:name w:val="annotation reference"/>
    <w:basedOn w:val="Fuentedeprrafopredeter"/>
    <w:uiPriority w:val="99"/>
    <w:unhideWhenUsed/>
    <w:rsid w:val="00A20884"/>
    <w:rPr>
      <w:sz w:val="16"/>
      <w:szCs w:val="16"/>
    </w:rPr>
  </w:style>
  <w:style w:type="paragraph" w:styleId="Textocomentario">
    <w:name w:val="annotation text"/>
    <w:basedOn w:val="Normal"/>
    <w:link w:val="TextocomentarioCar"/>
    <w:uiPriority w:val="99"/>
    <w:unhideWhenUsed/>
    <w:rsid w:val="00A20884"/>
    <w:pPr>
      <w:spacing w:line="240" w:lineRule="auto"/>
    </w:pPr>
    <w:rPr>
      <w:sz w:val="20"/>
      <w:szCs w:val="20"/>
    </w:rPr>
  </w:style>
  <w:style w:type="character" w:customStyle="1" w:styleId="TextocomentarioCar">
    <w:name w:val="Texto comentario Car"/>
    <w:basedOn w:val="Fuentedeprrafopredeter"/>
    <w:link w:val="Textocomentario"/>
    <w:uiPriority w:val="99"/>
    <w:rsid w:val="00A20884"/>
    <w:rPr>
      <w:rFonts w:eastAsiaTheme="minorEastAsia"/>
      <w:kern w:val="0"/>
      <w:sz w:val="20"/>
      <w:szCs w:val="20"/>
      <w14:ligatures w14:val="none"/>
    </w:rPr>
  </w:style>
  <w:style w:type="paragraph" w:styleId="Asuntodelcomentario">
    <w:name w:val="annotation subject"/>
    <w:basedOn w:val="Textocomentario"/>
    <w:next w:val="Textocomentario"/>
    <w:link w:val="AsuntodelcomentarioCar"/>
    <w:uiPriority w:val="99"/>
    <w:semiHidden/>
    <w:unhideWhenUsed/>
    <w:rsid w:val="00A20884"/>
    <w:rPr>
      <w:b/>
      <w:bCs/>
    </w:rPr>
  </w:style>
  <w:style w:type="character" w:customStyle="1" w:styleId="AsuntodelcomentarioCar">
    <w:name w:val="Asunto del comentario Car"/>
    <w:basedOn w:val="TextocomentarioCar"/>
    <w:link w:val="Asuntodelcomentario"/>
    <w:uiPriority w:val="99"/>
    <w:semiHidden/>
    <w:rsid w:val="00A20884"/>
    <w:rPr>
      <w:rFonts w:eastAsiaTheme="minorEastAsia"/>
      <w:b/>
      <w:bCs/>
      <w:kern w:val="0"/>
      <w:sz w:val="20"/>
      <w:szCs w:val="20"/>
      <w14:ligatures w14:val="none"/>
    </w:rPr>
  </w:style>
  <w:style w:type="paragraph" w:styleId="Textonotapie">
    <w:name w:val="footnote text"/>
    <w:basedOn w:val="Normal"/>
    <w:link w:val="TextonotapieCar"/>
    <w:uiPriority w:val="99"/>
    <w:unhideWhenUsed/>
    <w:rsid w:val="00A20884"/>
    <w:pPr>
      <w:spacing w:after="0" w:line="240" w:lineRule="auto"/>
    </w:pPr>
    <w:rPr>
      <w:sz w:val="20"/>
      <w:szCs w:val="20"/>
    </w:rPr>
  </w:style>
  <w:style w:type="character" w:customStyle="1" w:styleId="TextonotapieCar">
    <w:name w:val="Texto nota pie Car"/>
    <w:basedOn w:val="Fuentedeprrafopredeter"/>
    <w:link w:val="Textonotapie"/>
    <w:uiPriority w:val="99"/>
    <w:rsid w:val="00A20884"/>
    <w:rPr>
      <w:rFonts w:eastAsiaTheme="minorEastAsia"/>
      <w:kern w:val="0"/>
      <w:sz w:val="20"/>
      <w:szCs w:val="20"/>
      <w14:ligatures w14:val="none"/>
    </w:rPr>
  </w:style>
  <w:style w:type="character" w:styleId="Refdenotaalpie">
    <w:name w:val="footnote reference"/>
    <w:basedOn w:val="Fuentedeprrafopredeter"/>
    <w:uiPriority w:val="99"/>
    <w:unhideWhenUsed/>
    <w:rsid w:val="00A20884"/>
    <w:rPr>
      <w:vertAlign w:val="superscript"/>
    </w:rPr>
  </w:style>
  <w:style w:type="paragraph" w:styleId="Sinespaciado">
    <w:name w:val="No Spacing"/>
    <w:uiPriority w:val="1"/>
    <w:qFormat/>
    <w:rsid w:val="00A20884"/>
    <w:pPr>
      <w:spacing w:after="0" w:line="240" w:lineRule="auto"/>
    </w:pPr>
    <w:rPr>
      <w:rFonts w:eastAsiaTheme="minorEastAsia"/>
      <w:kern w:val="0"/>
      <w:sz w:val="21"/>
      <w:szCs w:val="21"/>
      <w14:ligatures w14:val="none"/>
    </w:rPr>
  </w:style>
  <w:style w:type="character" w:styleId="Hipervnculovisitado">
    <w:name w:val="FollowedHyperlink"/>
    <w:basedOn w:val="Fuentedeprrafopredeter"/>
    <w:uiPriority w:val="99"/>
    <w:semiHidden/>
    <w:unhideWhenUsed/>
    <w:rsid w:val="00A20884"/>
    <w:rPr>
      <w:color w:val="954F72" w:themeColor="followedHyperlink"/>
      <w:u w:val="single"/>
    </w:rPr>
  </w:style>
  <w:style w:type="character" w:customStyle="1" w:styleId="normaltextrun">
    <w:name w:val="normaltextrun"/>
    <w:basedOn w:val="Fuentedeprrafopredeter"/>
    <w:rsid w:val="00A20884"/>
  </w:style>
  <w:style w:type="character" w:customStyle="1" w:styleId="eop">
    <w:name w:val="eop"/>
    <w:basedOn w:val="Fuentedeprrafopredeter"/>
    <w:rsid w:val="00A20884"/>
  </w:style>
  <w:style w:type="paragraph" w:styleId="Revisin">
    <w:name w:val="Revision"/>
    <w:hidden/>
    <w:uiPriority w:val="99"/>
    <w:semiHidden/>
    <w:rsid w:val="00A20884"/>
    <w:pPr>
      <w:spacing w:after="0" w:line="240" w:lineRule="auto"/>
    </w:pPr>
    <w:rPr>
      <w:rFonts w:eastAsiaTheme="minorEastAsia"/>
      <w:kern w:val="0"/>
      <w:sz w:val="21"/>
      <w:szCs w:val="21"/>
      <w14:ligatures w14:val="none"/>
    </w:rPr>
  </w:style>
  <w:style w:type="character" w:styleId="Mencinsinresolver">
    <w:name w:val="Unresolved Mention"/>
    <w:basedOn w:val="Fuentedeprrafopredeter"/>
    <w:uiPriority w:val="99"/>
    <w:unhideWhenUsed/>
    <w:rsid w:val="00A20884"/>
    <w:rPr>
      <w:color w:val="605E5C"/>
      <w:shd w:val="clear" w:color="auto" w:fill="E1DFDD"/>
    </w:rPr>
  </w:style>
  <w:style w:type="character" w:styleId="Mencionar">
    <w:name w:val="Mention"/>
    <w:basedOn w:val="Fuentedeprrafopredeter"/>
    <w:uiPriority w:val="99"/>
    <w:unhideWhenUsed/>
    <w:rsid w:val="00A20884"/>
    <w:rPr>
      <w:color w:val="2B579A"/>
      <w:shd w:val="clear" w:color="auto" w:fill="E1DFDD"/>
    </w:rPr>
  </w:style>
  <w:style w:type="paragraph" w:styleId="Descripcin">
    <w:name w:val="caption"/>
    <w:basedOn w:val="Normal"/>
    <w:next w:val="Normal"/>
    <w:uiPriority w:val="35"/>
    <w:semiHidden/>
    <w:unhideWhenUsed/>
    <w:qFormat/>
    <w:rsid w:val="00A20884"/>
    <w:pPr>
      <w:spacing w:after="200" w:line="240" w:lineRule="auto"/>
    </w:pPr>
    <w:rPr>
      <w:b/>
      <w:bCs/>
      <w:smallCaps/>
      <w:color w:val="595959" w:themeColor="text1" w:themeTint="A6"/>
    </w:rPr>
  </w:style>
  <w:style w:type="paragraph" w:styleId="Ttulo">
    <w:name w:val="Title"/>
    <w:basedOn w:val="Normal"/>
    <w:next w:val="Normal"/>
    <w:link w:val="TtuloCar"/>
    <w:uiPriority w:val="10"/>
    <w:qFormat/>
    <w:rsid w:val="00A20884"/>
    <w:pPr>
      <w:spacing w:after="0" w:line="240" w:lineRule="auto"/>
      <w:contextualSpacing/>
    </w:pPr>
    <w:rPr>
      <w:rFonts w:asciiTheme="majorHAnsi" w:eastAsiaTheme="majorEastAsia" w:hAnsiTheme="majorHAnsi" w:cstheme="majorBidi"/>
      <w:color w:val="262626" w:themeColor="text1" w:themeTint="D9"/>
      <w:spacing w:val="-15"/>
      <w:sz w:val="96"/>
      <w:szCs w:val="96"/>
    </w:rPr>
  </w:style>
  <w:style w:type="character" w:customStyle="1" w:styleId="TtuloCar">
    <w:name w:val="Título Car"/>
    <w:basedOn w:val="Fuentedeprrafopredeter"/>
    <w:link w:val="Ttulo"/>
    <w:uiPriority w:val="10"/>
    <w:rsid w:val="00A20884"/>
    <w:rPr>
      <w:rFonts w:asciiTheme="majorHAnsi" w:eastAsiaTheme="majorEastAsia" w:hAnsiTheme="majorHAnsi" w:cstheme="majorBidi"/>
      <w:color w:val="262626" w:themeColor="text1" w:themeTint="D9"/>
      <w:spacing w:val="-15"/>
      <w:kern w:val="0"/>
      <w:sz w:val="96"/>
      <w:szCs w:val="96"/>
      <w14:ligatures w14:val="none"/>
    </w:rPr>
  </w:style>
  <w:style w:type="paragraph" w:styleId="Subttulo">
    <w:name w:val="Subtitle"/>
    <w:basedOn w:val="Normal"/>
    <w:next w:val="Normal"/>
    <w:link w:val="SubttuloCar"/>
    <w:uiPriority w:val="11"/>
    <w:qFormat/>
    <w:rsid w:val="00A20884"/>
    <w:pPr>
      <w:numPr>
        <w:ilvl w:val="1"/>
      </w:numPr>
      <w:spacing w:after="200" w:line="240" w:lineRule="auto"/>
    </w:pPr>
    <w:rPr>
      <w:rFonts w:asciiTheme="majorHAnsi" w:eastAsiaTheme="majorEastAsia" w:hAnsiTheme="majorHAnsi" w:cstheme="majorBidi"/>
      <w:sz w:val="30"/>
      <w:szCs w:val="30"/>
    </w:rPr>
  </w:style>
  <w:style w:type="character" w:customStyle="1" w:styleId="SubttuloCar">
    <w:name w:val="Subtítulo Car"/>
    <w:basedOn w:val="Fuentedeprrafopredeter"/>
    <w:link w:val="Subttulo"/>
    <w:uiPriority w:val="11"/>
    <w:rsid w:val="00A20884"/>
    <w:rPr>
      <w:rFonts w:asciiTheme="majorHAnsi" w:eastAsiaTheme="majorEastAsia" w:hAnsiTheme="majorHAnsi" w:cstheme="majorBidi"/>
      <w:kern w:val="0"/>
      <w:sz w:val="30"/>
      <w:szCs w:val="30"/>
      <w14:ligatures w14:val="none"/>
    </w:rPr>
  </w:style>
  <w:style w:type="character" w:styleId="Textoennegrita">
    <w:name w:val="Strong"/>
    <w:basedOn w:val="Fuentedeprrafopredeter"/>
    <w:uiPriority w:val="22"/>
    <w:qFormat/>
    <w:rsid w:val="00A20884"/>
    <w:rPr>
      <w:b/>
      <w:bCs/>
    </w:rPr>
  </w:style>
  <w:style w:type="character" w:styleId="nfasis">
    <w:name w:val="Emphasis"/>
    <w:basedOn w:val="Fuentedeprrafopredeter"/>
    <w:uiPriority w:val="20"/>
    <w:qFormat/>
    <w:rsid w:val="00A20884"/>
    <w:rPr>
      <w:i/>
      <w:iCs/>
      <w:color w:val="70AD47" w:themeColor="accent6"/>
    </w:rPr>
  </w:style>
  <w:style w:type="paragraph" w:styleId="Cita">
    <w:name w:val="Quote"/>
    <w:basedOn w:val="Normal"/>
    <w:next w:val="Normal"/>
    <w:link w:val="CitaCar"/>
    <w:uiPriority w:val="29"/>
    <w:qFormat/>
    <w:rsid w:val="00A20884"/>
    <w:pPr>
      <w:spacing w:before="160" w:after="200" w:line="288" w:lineRule="auto"/>
      <w:ind w:left="720" w:right="720"/>
      <w:jc w:val="center"/>
    </w:pPr>
    <w:rPr>
      <w:i/>
      <w:iCs/>
      <w:color w:val="262626" w:themeColor="text1" w:themeTint="D9"/>
    </w:rPr>
  </w:style>
  <w:style w:type="character" w:customStyle="1" w:styleId="CitaCar">
    <w:name w:val="Cita Car"/>
    <w:basedOn w:val="Fuentedeprrafopredeter"/>
    <w:link w:val="Cita"/>
    <w:uiPriority w:val="29"/>
    <w:rsid w:val="00A20884"/>
    <w:rPr>
      <w:rFonts w:eastAsiaTheme="minorEastAsia"/>
      <w:i/>
      <w:iCs/>
      <w:color w:val="262626" w:themeColor="text1" w:themeTint="D9"/>
      <w:kern w:val="0"/>
      <w:sz w:val="21"/>
      <w:szCs w:val="21"/>
      <w14:ligatures w14:val="none"/>
    </w:rPr>
  </w:style>
  <w:style w:type="paragraph" w:styleId="Citadestacada">
    <w:name w:val="Intense Quote"/>
    <w:basedOn w:val="Normal"/>
    <w:next w:val="Normal"/>
    <w:link w:val="CitadestacadaCar"/>
    <w:uiPriority w:val="30"/>
    <w:qFormat/>
    <w:rsid w:val="00A20884"/>
    <w:pPr>
      <w:spacing w:before="160" w:line="264" w:lineRule="auto"/>
      <w:ind w:left="720" w:right="720"/>
      <w:jc w:val="center"/>
    </w:pPr>
    <w:rPr>
      <w:rFonts w:asciiTheme="majorHAnsi" w:eastAsiaTheme="majorEastAsia" w:hAnsiTheme="majorHAnsi" w:cstheme="majorBidi"/>
      <w:i/>
      <w:iCs/>
      <w:color w:val="70AD47" w:themeColor="accent6"/>
      <w:sz w:val="32"/>
      <w:szCs w:val="32"/>
    </w:rPr>
  </w:style>
  <w:style w:type="character" w:customStyle="1" w:styleId="CitadestacadaCar">
    <w:name w:val="Cita destacada Car"/>
    <w:basedOn w:val="Fuentedeprrafopredeter"/>
    <w:link w:val="Citadestacada"/>
    <w:uiPriority w:val="30"/>
    <w:rsid w:val="00A20884"/>
    <w:rPr>
      <w:rFonts w:asciiTheme="majorHAnsi" w:eastAsiaTheme="majorEastAsia" w:hAnsiTheme="majorHAnsi" w:cstheme="majorBidi"/>
      <w:i/>
      <w:iCs/>
      <w:color w:val="70AD47" w:themeColor="accent6"/>
      <w:kern w:val="0"/>
      <w:sz w:val="32"/>
      <w:szCs w:val="32"/>
      <w14:ligatures w14:val="none"/>
    </w:rPr>
  </w:style>
  <w:style w:type="character" w:styleId="nfasissutil">
    <w:name w:val="Subtle Emphasis"/>
    <w:basedOn w:val="Fuentedeprrafopredeter"/>
    <w:uiPriority w:val="19"/>
    <w:qFormat/>
    <w:rsid w:val="00A20884"/>
    <w:rPr>
      <w:i/>
      <w:iCs/>
    </w:rPr>
  </w:style>
  <w:style w:type="character" w:styleId="nfasisintenso">
    <w:name w:val="Intense Emphasis"/>
    <w:basedOn w:val="Fuentedeprrafopredeter"/>
    <w:uiPriority w:val="21"/>
    <w:qFormat/>
    <w:rsid w:val="00A20884"/>
    <w:rPr>
      <w:b/>
      <w:bCs/>
      <w:i/>
      <w:iCs/>
    </w:rPr>
  </w:style>
  <w:style w:type="character" w:styleId="Referenciasutil">
    <w:name w:val="Subtle Reference"/>
    <w:basedOn w:val="Fuentedeprrafopredeter"/>
    <w:uiPriority w:val="31"/>
    <w:qFormat/>
    <w:rsid w:val="00A20884"/>
    <w:rPr>
      <w:smallCaps/>
      <w:color w:val="595959" w:themeColor="text1" w:themeTint="A6"/>
    </w:rPr>
  </w:style>
  <w:style w:type="character" w:styleId="Referenciaintensa">
    <w:name w:val="Intense Reference"/>
    <w:basedOn w:val="Fuentedeprrafopredeter"/>
    <w:uiPriority w:val="32"/>
    <w:qFormat/>
    <w:rsid w:val="00A20884"/>
    <w:rPr>
      <w:b/>
      <w:bCs/>
      <w:smallCaps/>
      <w:color w:val="70AD47" w:themeColor="accent6"/>
    </w:rPr>
  </w:style>
  <w:style w:type="character" w:styleId="Ttulodellibro">
    <w:name w:val="Book Title"/>
    <w:basedOn w:val="Fuentedeprrafopredeter"/>
    <w:uiPriority w:val="33"/>
    <w:qFormat/>
    <w:rsid w:val="00A20884"/>
    <w:rPr>
      <w:b/>
      <w:bCs/>
      <w:caps w:val="0"/>
      <w:smallCaps/>
      <w:spacing w:val="7"/>
      <w:sz w:val="21"/>
      <w:szCs w:val="21"/>
    </w:rPr>
  </w:style>
  <w:style w:type="paragraph" w:customStyle="1" w:styleId="pf0">
    <w:name w:val="pf0"/>
    <w:basedOn w:val="Normal"/>
    <w:rsid w:val="00A20884"/>
    <w:pPr>
      <w:spacing w:before="100" w:beforeAutospacing="1" w:after="100" w:afterAutospacing="1" w:line="240" w:lineRule="auto"/>
    </w:pPr>
    <w:rPr>
      <w:rFonts w:ascii="Times New Roman" w:eastAsia="Times New Roman" w:hAnsi="Times New Roman" w:cs="Times New Roman"/>
      <w:sz w:val="24"/>
      <w:szCs w:val="24"/>
      <w:lang w:eastAsia="es-CO"/>
    </w:rPr>
  </w:style>
  <w:style w:type="character" w:customStyle="1" w:styleId="PrrafodelistaCar">
    <w:name w:val="Párrafo de lista Car"/>
    <w:basedOn w:val="Fuentedeprrafopredeter"/>
    <w:link w:val="Prrafodelista"/>
    <w:uiPriority w:val="34"/>
    <w:rsid w:val="00A20884"/>
    <w:rPr>
      <w:rFonts w:eastAsiaTheme="minorEastAsia"/>
      <w:kern w:val="0"/>
      <w:sz w:val="21"/>
      <w:szCs w:val="21"/>
      <w14:ligatures w14:val="none"/>
    </w:rPr>
  </w:style>
  <w:style w:type="character" w:customStyle="1" w:styleId="apple-converted-space">
    <w:name w:val="apple-converted-space"/>
    <w:basedOn w:val="Fuentedeprrafopredeter"/>
    <w:rsid w:val="00A20884"/>
  </w:style>
  <w:style w:type="character" w:customStyle="1" w:styleId="baj">
    <w:name w:val="b_aj"/>
    <w:basedOn w:val="Fuentedeprrafopredeter"/>
    <w:rsid w:val="00A20884"/>
  </w:style>
  <w:style w:type="paragraph" w:customStyle="1" w:styleId="paragraph">
    <w:name w:val="paragraph"/>
    <w:basedOn w:val="Normal"/>
    <w:rsid w:val="00A20884"/>
    <w:pPr>
      <w:spacing w:before="100" w:beforeAutospacing="1" w:after="100" w:afterAutospacing="1" w:line="240" w:lineRule="auto"/>
    </w:pPr>
    <w:rPr>
      <w:rFonts w:ascii="Times New Roman" w:eastAsia="Times New Roman" w:hAnsi="Times New Roman" w:cs="Times New Roman"/>
      <w:sz w:val="24"/>
      <w:szCs w:val="24"/>
      <w:lang w:eastAsia="es-C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0794219">
      <w:bodyDiv w:val="1"/>
      <w:marLeft w:val="0"/>
      <w:marRight w:val="0"/>
      <w:marTop w:val="0"/>
      <w:marBottom w:val="0"/>
      <w:divBdr>
        <w:top w:val="none" w:sz="0" w:space="0" w:color="auto"/>
        <w:left w:val="none" w:sz="0" w:space="0" w:color="auto"/>
        <w:bottom w:val="none" w:sz="0" w:space="0" w:color="auto"/>
        <w:right w:val="none" w:sz="0" w:space="0" w:color="auto"/>
      </w:divBdr>
    </w:div>
    <w:div w:id="334460406">
      <w:bodyDiv w:val="1"/>
      <w:marLeft w:val="0"/>
      <w:marRight w:val="0"/>
      <w:marTop w:val="0"/>
      <w:marBottom w:val="0"/>
      <w:divBdr>
        <w:top w:val="none" w:sz="0" w:space="0" w:color="auto"/>
        <w:left w:val="none" w:sz="0" w:space="0" w:color="auto"/>
        <w:bottom w:val="none" w:sz="0" w:space="0" w:color="auto"/>
        <w:right w:val="none" w:sz="0" w:space="0" w:color="auto"/>
      </w:divBdr>
    </w:div>
    <w:div w:id="474877350">
      <w:bodyDiv w:val="1"/>
      <w:marLeft w:val="0"/>
      <w:marRight w:val="0"/>
      <w:marTop w:val="0"/>
      <w:marBottom w:val="0"/>
      <w:divBdr>
        <w:top w:val="none" w:sz="0" w:space="0" w:color="auto"/>
        <w:left w:val="none" w:sz="0" w:space="0" w:color="auto"/>
        <w:bottom w:val="none" w:sz="0" w:space="0" w:color="auto"/>
        <w:right w:val="none" w:sz="0" w:space="0" w:color="auto"/>
      </w:divBdr>
    </w:div>
    <w:div w:id="479076613">
      <w:bodyDiv w:val="1"/>
      <w:marLeft w:val="0"/>
      <w:marRight w:val="0"/>
      <w:marTop w:val="0"/>
      <w:marBottom w:val="0"/>
      <w:divBdr>
        <w:top w:val="none" w:sz="0" w:space="0" w:color="auto"/>
        <w:left w:val="none" w:sz="0" w:space="0" w:color="auto"/>
        <w:bottom w:val="none" w:sz="0" w:space="0" w:color="auto"/>
        <w:right w:val="none" w:sz="0" w:space="0" w:color="auto"/>
      </w:divBdr>
    </w:div>
    <w:div w:id="511649982">
      <w:bodyDiv w:val="1"/>
      <w:marLeft w:val="0"/>
      <w:marRight w:val="0"/>
      <w:marTop w:val="0"/>
      <w:marBottom w:val="0"/>
      <w:divBdr>
        <w:top w:val="none" w:sz="0" w:space="0" w:color="auto"/>
        <w:left w:val="none" w:sz="0" w:space="0" w:color="auto"/>
        <w:bottom w:val="none" w:sz="0" w:space="0" w:color="auto"/>
        <w:right w:val="none" w:sz="0" w:space="0" w:color="auto"/>
      </w:divBdr>
    </w:div>
    <w:div w:id="553272822">
      <w:bodyDiv w:val="1"/>
      <w:marLeft w:val="0"/>
      <w:marRight w:val="0"/>
      <w:marTop w:val="0"/>
      <w:marBottom w:val="0"/>
      <w:divBdr>
        <w:top w:val="none" w:sz="0" w:space="0" w:color="auto"/>
        <w:left w:val="none" w:sz="0" w:space="0" w:color="auto"/>
        <w:bottom w:val="none" w:sz="0" w:space="0" w:color="auto"/>
        <w:right w:val="none" w:sz="0" w:space="0" w:color="auto"/>
      </w:divBdr>
    </w:div>
    <w:div w:id="1052466820">
      <w:bodyDiv w:val="1"/>
      <w:marLeft w:val="0"/>
      <w:marRight w:val="0"/>
      <w:marTop w:val="0"/>
      <w:marBottom w:val="0"/>
      <w:divBdr>
        <w:top w:val="none" w:sz="0" w:space="0" w:color="auto"/>
        <w:left w:val="none" w:sz="0" w:space="0" w:color="auto"/>
        <w:bottom w:val="none" w:sz="0" w:space="0" w:color="auto"/>
        <w:right w:val="none" w:sz="0" w:space="0" w:color="auto"/>
      </w:divBdr>
    </w:div>
    <w:div w:id="1070888169">
      <w:bodyDiv w:val="1"/>
      <w:marLeft w:val="0"/>
      <w:marRight w:val="0"/>
      <w:marTop w:val="0"/>
      <w:marBottom w:val="0"/>
      <w:divBdr>
        <w:top w:val="none" w:sz="0" w:space="0" w:color="auto"/>
        <w:left w:val="none" w:sz="0" w:space="0" w:color="auto"/>
        <w:bottom w:val="none" w:sz="0" w:space="0" w:color="auto"/>
        <w:right w:val="none" w:sz="0" w:space="0" w:color="auto"/>
      </w:divBdr>
    </w:div>
    <w:div w:id="1477144315">
      <w:bodyDiv w:val="1"/>
      <w:marLeft w:val="0"/>
      <w:marRight w:val="0"/>
      <w:marTop w:val="0"/>
      <w:marBottom w:val="0"/>
      <w:divBdr>
        <w:top w:val="none" w:sz="0" w:space="0" w:color="auto"/>
        <w:left w:val="none" w:sz="0" w:space="0" w:color="auto"/>
        <w:bottom w:val="none" w:sz="0" w:space="0" w:color="auto"/>
        <w:right w:val="none" w:sz="0" w:space="0" w:color="auto"/>
      </w:divBdr>
    </w:div>
    <w:div w:id="2031181104">
      <w:bodyDiv w:val="1"/>
      <w:marLeft w:val="0"/>
      <w:marRight w:val="0"/>
      <w:marTop w:val="0"/>
      <w:marBottom w:val="0"/>
      <w:divBdr>
        <w:top w:val="none" w:sz="0" w:space="0" w:color="auto"/>
        <w:left w:val="none" w:sz="0" w:space="0" w:color="auto"/>
        <w:bottom w:val="none" w:sz="0" w:space="0" w:color="auto"/>
        <w:right w:val="none" w:sz="0" w:space="0" w:color="auto"/>
      </w:divBdr>
    </w:div>
    <w:div w:id="2076781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chart" Target="charts/chart2.xml"/><Relationship Id="rId18" Type="http://schemas.openxmlformats.org/officeDocument/2006/relationships/chart" Target="charts/chart7.xml"/><Relationship Id="rId26" Type="http://schemas.openxmlformats.org/officeDocument/2006/relationships/image" Target="media/image2.emf"/><Relationship Id="rId3" Type="http://schemas.openxmlformats.org/officeDocument/2006/relationships/customXml" Target="../customXml/item3.xml"/><Relationship Id="rId21" Type="http://schemas.openxmlformats.org/officeDocument/2006/relationships/chart" Target="charts/chart10.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chart" Target="charts/chart6.xm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hart" Target="charts/chart5.xml"/><Relationship Id="rId20" Type="http://schemas.openxmlformats.org/officeDocument/2006/relationships/chart" Target="charts/chart9.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hart" Target="charts/chart1.xm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hart" Target="charts/chart4.xml"/><Relationship Id="rId23" Type="http://schemas.openxmlformats.org/officeDocument/2006/relationships/chart" Target="charts/chart12.xml"/><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hart" Target="charts/chart8.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3.xml"/><Relationship Id="rId22" Type="http://schemas.openxmlformats.org/officeDocument/2006/relationships/chart" Target="charts/chart11.xml"/><Relationship Id="rId27" Type="http://schemas.openxmlformats.org/officeDocument/2006/relationships/header" Target="header2.xml"/><Relationship Id="rId30" Type="http://schemas.microsoft.com/office/2011/relationships/people" Target="people.xml"/></Relationships>
</file>

<file path=word/charts/_rels/chart1.xml.rels><?xml version="1.0" encoding="UTF-8" standalone="yes"?>
<Relationships xmlns="http://schemas.openxmlformats.org/package/2006/relationships"><Relationship Id="rId3" Type="http://schemas.openxmlformats.org/officeDocument/2006/relationships/oleObject" Target="https://superfinanciera.sharepoint.com/sites/SEGUROS-SIA/Shared%20Documents/General/SOAT/2024/Tarifa%20SOAT%202025/Tarifa%20SOAT.xlsx" TargetMode="External"/><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oleObject" Target="https://superfinanciera.sharepoint.com/sites/SEGUROS-SIA/Shared%20Documents/General/SOAT/2024/Tarifa%20SOAT%202025/Tarifa%20SOAT.xlsx" TargetMode="External"/><Relationship Id="rId2" Type="http://schemas.microsoft.com/office/2011/relationships/chartColorStyle" Target="colors10.xml"/><Relationship Id="rId1" Type="http://schemas.microsoft.com/office/2011/relationships/chartStyle" Target="style10.xml"/></Relationships>
</file>

<file path=word/charts/_rels/chart11.xml.rels><?xml version="1.0" encoding="UTF-8" standalone="yes"?>
<Relationships xmlns="http://schemas.openxmlformats.org/package/2006/relationships"><Relationship Id="rId3" Type="http://schemas.openxmlformats.org/officeDocument/2006/relationships/oleObject" Target="https://superfinanciera.sharepoint.com/sites/SEGUROS-SIA/Shared%20Documents/General/SOAT/2024/Tarifa%20SOAT%202025/Tarifa%20SOAT.xlsx" TargetMode="External"/><Relationship Id="rId2" Type="http://schemas.microsoft.com/office/2011/relationships/chartColorStyle" Target="colors11.xml"/><Relationship Id="rId1" Type="http://schemas.microsoft.com/office/2011/relationships/chartStyle" Target="style11.xml"/></Relationships>
</file>

<file path=word/charts/_rels/chart12.xml.rels><?xml version="1.0" encoding="UTF-8" standalone="yes"?>
<Relationships xmlns="http://schemas.openxmlformats.org/package/2006/relationships"><Relationship Id="rId3" Type="http://schemas.openxmlformats.org/officeDocument/2006/relationships/oleObject" Target="https://superfinanciera.sharepoint.com/sites/SEGUROS-SIA/Shared%20Documents/General/SOAT/2024/Tarifa%20SOAT%202025/Tarifa%20SOAT.xlsx" TargetMode="External"/><Relationship Id="rId2" Type="http://schemas.microsoft.com/office/2011/relationships/chartColorStyle" Target="colors12.xml"/><Relationship Id="rId1" Type="http://schemas.microsoft.com/office/2011/relationships/chartStyle" Target="style12.xml"/></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embeddings/oleObject1.bin"/></Relationships>
</file>

<file path=word/charts/_rels/chart3.xml.rels><?xml version="1.0" encoding="UTF-8" standalone="yes"?>
<Relationships xmlns="http://schemas.openxmlformats.org/package/2006/relationships"><Relationship Id="rId3" Type="http://schemas.openxmlformats.org/officeDocument/2006/relationships/oleObject" Target="https://superfinanciera.sharepoint.com/sites/SEGUROS-SIA/Shared%20Documents/General/SOAT/2024/Tarifa%20SOAT%202025/Tarifa%20SOAT.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https://superfinanciera.sharepoint.com/sites/SEGUROS-SIA/Shared%20Documents/General/SOAT/2024/Tarifa%20SOAT%202025/Ultimates%20-%20graficas.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https://superfinanciera.sharepoint.com/sites/SEGUROS-SIA/Shared%20Documents/General/SOAT/2024/Tarifa%20SOAT%202025/Ultimates%20-%20graficas.xlsx" TargetMode="External"/><Relationship Id="rId2" Type="http://schemas.microsoft.com/office/2011/relationships/chartColorStyle" Target="colors5.xml"/><Relationship Id="rId1" Type="http://schemas.microsoft.com/office/2011/relationships/chartStyle" Target="style5.xml"/></Relationships>
</file>

<file path=word/charts/_rels/chart6.xml.rels><?xml version="1.0" encoding="UTF-8" standalone="yes"?>
<Relationships xmlns="http://schemas.openxmlformats.org/package/2006/relationships"><Relationship Id="rId3" Type="http://schemas.openxmlformats.org/officeDocument/2006/relationships/oleObject" Target="https://superfinanciera.sharepoint.com/sites/SEGUROS-SIA/Shared%20Documents/General/SOAT/2024/Tarifa%20SOAT%202025/Ultimates%20-%20graficas.xlsx" TargetMode="External"/><Relationship Id="rId2" Type="http://schemas.microsoft.com/office/2011/relationships/chartColorStyle" Target="colors6.xml"/><Relationship Id="rId1" Type="http://schemas.microsoft.com/office/2011/relationships/chartStyle" Target="style6.xml"/></Relationships>
</file>

<file path=word/charts/_rels/chart7.xml.rels><?xml version="1.0" encoding="UTF-8" standalone="yes"?>
<Relationships xmlns="http://schemas.openxmlformats.org/package/2006/relationships"><Relationship Id="rId3" Type="http://schemas.openxmlformats.org/officeDocument/2006/relationships/oleObject" Target="https://superfinanciera.sharepoint.com/sites/SEGUROS-SIA/Shared%20Documents/General/SOAT/2024/Tarifa%20SOAT%202025/Ultimates%20-%20graficas.xlsx" TargetMode="External"/><Relationship Id="rId2" Type="http://schemas.microsoft.com/office/2011/relationships/chartColorStyle" Target="colors7.xml"/><Relationship Id="rId1" Type="http://schemas.microsoft.com/office/2011/relationships/chartStyle" Target="style7.xml"/></Relationships>
</file>

<file path=word/charts/_rels/chart8.xml.rels><?xml version="1.0" encoding="UTF-8" standalone="yes"?>
<Relationships xmlns="http://schemas.openxmlformats.org/package/2006/relationships"><Relationship Id="rId3" Type="http://schemas.openxmlformats.org/officeDocument/2006/relationships/oleObject" Target="https://superfinanciera.sharepoint.com/sites/SEGUROS-SIA/Shared%20Documents/General/SOAT/2024/Tarifa%20SOAT%202025/Ultimates%20-%20graficas.xlsx" TargetMode="External"/><Relationship Id="rId2" Type="http://schemas.microsoft.com/office/2011/relationships/chartColorStyle" Target="colors8.xml"/><Relationship Id="rId1" Type="http://schemas.microsoft.com/office/2011/relationships/chartStyle" Target="style8.xml"/></Relationships>
</file>

<file path=word/charts/_rels/chart9.xml.rels><?xml version="1.0" encoding="UTF-8" standalone="yes"?>
<Relationships xmlns="http://schemas.openxmlformats.org/package/2006/relationships"><Relationship Id="rId3" Type="http://schemas.openxmlformats.org/officeDocument/2006/relationships/oleObject" Target="https://superfinanciera.sharepoint.com/sites/SEGUROS-SIA/Shared%20Documents/General/SOAT/2024/Tarifa%20SOAT%202025/Tarifa%20SOAT.xlsx" TargetMode="External"/><Relationship Id="rId2" Type="http://schemas.microsoft.com/office/2011/relationships/chartColorStyle" Target="colors9.xml"/><Relationship Id="rId1" Type="http://schemas.microsoft.com/office/2011/relationships/chartStyle" Target="style9.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07267550286963"/>
          <c:y val="5.0925925925925923E-2"/>
          <c:w val="0.83299674205220431"/>
          <c:h val="0.60692366579177592"/>
        </c:manualLayout>
      </c:layout>
      <c:lineChart>
        <c:grouping val="standard"/>
        <c:varyColors val="0"/>
        <c:ser>
          <c:idx val="0"/>
          <c:order val="0"/>
          <c:tx>
            <c:strRef>
              <c:f>'[Tarifa SOAT.xlsx]Análisis exposición'!$A$14</c:f>
              <c:strCache>
                <c:ptCount val="1"/>
                <c:pt idx="0">
                  <c:v>2020</c:v>
                </c:pt>
              </c:strCache>
            </c:strRef>
          </c:tx>
          <c:spPr>
            <a:ln w="28575" cap="rnd">
              <a:solidFill>
                <a:schemeClr val="accent1"/>
              </a:solidFill>
              <a:round/>
            </a:ln>
            <a:effectLst/>
          </c:spPr>
          <c:marker>
            <c:symbol val="none"/>
          </c:marker>
          <c:cat>
            <c:strRef>
              <c:f>'[Tarifa SOAT.xlsx]Análisis exposición'!$B$13:$M$13</c:f>
              <c:strCache>
                <c:ptCount val="12"/>
                <c:pt idx="0">
                  <c:v>Enero</c:v>
                </c:pt>
                <c:pt idx="1">
                  <c:v>Febrero</c:v>
                </c:pt>
                <c:pt idx="2">
                  <c:v>Marzo</c:v>
                </c:pt>
                <c:pt idx="3">
                  <c:v>Abril</c:v>
                </c:pt>
                <c:pt idx="4">
                  <c:v>Mayo</c:v>
                </c:pt>
                <c:pt idx="5">
                  <c:v>Junio</c:v>
                </c:pt>
                <c:pt idx="6">
                  <c:v>Julio</c:v>
                </c:pt>
                <c:pt idx="7">
                  <c:v>Agosto</c:v>
                </c:pt>
                <c:pt idx="8">
                  <c:v>Septiembre</c:v>
                </c:pt>
                <c:pt idx="9">
                  <c:v>Octubre</c:v>
                </c:pt>
                <c:pt idx="10">
                  <c:v>Noviembre</c:v>
                </c:pt>
                <c:pt idx="11">
                  <c:v>Diciembre</c:v>
                </c:pt>
              </c:strCache>
            </c:strRef>
          </c:cat>
          <c:val>
            <c:numRef>
              <c:f>'[Tarifa SOAT.xlsx]Análisis exposición'!$B$14:$M$14</c:f>
              <c:numCache>
                <c:formatCode>_-* #,##0_-;\-* #,##0_-;_-* "-"??_-;_-@_-</c:formatCode>
                <c:ptCount val="12"/>
                <c:pt idx="0">
                  <c:v>695187.04644806834</c:v>
                </c:pt>
                <c:pt idx="1">
                  <c:v>654226.15846997884</c:v>
                </c:pt>
                <c:pt idx="2">
                  <c:v>699798.91530052724</c:v>
                </c:pt>
                <c:pt idx="3">
                  <c:v>652451.27049177256</c:v>
                </c:pt>
                <c:pt idx="4">
                  <c:v>661931.98907101923</c:v>
                </c:pt>
                <c:pt idx="5">
                  <c:v>645108.86338794825</c:v>
                </c:pt>
                <c:pt idx="6">
                  <c:v>670702.49180326005</c:v>
                </c:pt>
                <c:pt idx="7">
                  <c:v>673629.1748633699</c:v>
                </c:pt>
                <c:pt idx="8">
                  <c:v>663038.96721308527</c:v>
                </c:pt>
                <c:pt idx="9">
                  <c:v>695084.96721309563</c:v>
                </c:pt>
                <c:pt idx="10">
                  <c:v>680038.46448084339</c:v>
                </c:pt>
                <c:pt idx="11">
                  <c:v>709673.47814205778</c:v>
                </c:pt>
              </c:numCache>
            </c:numRef>
          </c:val>
          <c:smooth val="0"/>
          <c:extLst>
            <c:ext xmlns:c16="http://schemas.microsoft.com/office/drawing/2014/chart" uri="{C3380CC4-5D6E-409C-BE32-E72D297353CC}">
              <c16:uniqueId val="{00000000-812C-45E2-ACC8-DD014858F5D9}"/>
            </c:ext>
          </c:extLst>
        </c:ser>
        <c:ser>
          <c:idx val="1"/>
          <c:order val="1"/>
          <c:tx>
            <c:strRef>
              <c:f>'[Tarifa SOAT.xlsx]Análisis exposición'!$A$15</c:f>
              <c:strCache>
                <c:ptCount val="1"/>
                <c:pt idx="0">
                  <c:v>2021</c:v>
                </c:pt>
              </c:strCache>
            </c:strRef>
          </c:tx>
          <c:spPr>
            <a:ln w="28575" cap="rnd">
              <a:solidFill>
                <a:schemeClr val="accent2"/>
              </a:solidFill>
              <a:round/>
            </a:ln>
            <a:effectLst/>
          </c:spPr>
          <c:marker>
            <c:symbol val="none"/>
          </c:marker>
          <c:cat>
            <c:strRef>
              <c:f>'[Tarifa SOAT.xlsx]Análisis exposición'!$B$13:$M$13</c:f>
              <c:strCache>
                <c:ptCount val="12"/>
                <c:pt idx="0">
                  <c:v>Enero</c:v>
                </c:pt>
                <c:pt idx="1">
                  <c:v>Febrero</c:v>
                </c:pt>
                <c:pt idx="2">
                  <c:v>Marzo</c:v>
                </c:pt>
                <c:pt idx="3">
                  <c:v>Abril</c:v>
                </c:pt>
                <c:pt idx="4">
                  <c:v>Mayo</c:v>
                </c:pt>
                <c:pt idx="5">
                  <c:v>Junio</c:v>
                </c:pt>
                <c:pt idx="6">
                  <c:v>Julio</c:v>
                </c:pt>
                <c:pt idx="7">
                  <c:v>Agosto</c:v>
                </c:pt>
                <c:pt idx="8">
                  <c:v>Septiembre</c:v>
                </c:pt>
                <c:pt idx="9">
                  <c:v>Octubre</c:v>
                </c:pt>
                <c:pt idx="10">
                  <c:v>Noviembre</c:v>
                </c:pt>
                <c:pt idx="11">
                  <c:v>Diciembre</c:v>
                </c:pt>
              </c:strCache>
            </c:strRef>
          </c:cat>
          <c:val>
            <c:numRef>
              <c:f>'[Tarifa SOAT.xlsx]Análisis exposición'!$B$15:$M$15</c:f>
              <c:numCache>
                <c:formatCode>_-* #,##0_-;\-* #,##0_-;_-* "-"??_-;_-@_-</c:formatCode>
                <c:ptCount val="12"/>
                <c:pt idx="0">
                  <c:v>714350.6410959285</c:v>
                </c:pt>
                <c:pt idx="1">
                  <c:v>649564.87945202959</c:v>
                </c:pt>
                <c:pt idx="2">
                  <c:v>726005.36164387537</c:v>
                </c:pt>
                <c:pt idx="3">
                  <c:v>716354.05205481232</c:v>
                </c:pt>
                <c:pt idx="4">
                  <c:v>742293.50136990333</c:v>
                </c:pt>
                <c:pt idx="5">
                  <c:v>715754.44657536049</c:v>
                </c:pt>
                <c:pt idx="6">
                  <c:v>743799.02739729953</c:v>
                </c:pt>
                <c:pt idx="7">
                  <c:v>749746.55890414992</c:v>
                </c:pt>
                <c:pt idx="8">
                  <c:v>727434.71506851085</c:v>
                </c:pt>
                <c:pt idx="9">
                  <c:v>753690.4054794925</c:v>
                </c:pt>
                <c:pt idx="10">
                  <c:v>732369.15068494936</c:v>
                </c:pt>
                <c:pt idx="11">
                  <c:v>760509.99452058668</c:v>
                </c:pt>
              </c:numCache>
            </c:numRef>
          </c:val>
          <c:smooth val="0"/>
          <c:extLst>
            <c:ext xmlns:c16="http://schemas.microsoft.com/office/drawing/2014/chart" uri="{C3380CC4-5D6E-409C-BE32-E72D297353CC}">
              <c16:uniqueId val="{00000001-812C-45E2-ACC8-DD014858F5D9}"/>
            </c:ext>
          </c:extLst>
        </c:ser>
        <c:ser>
          <c:idx val="2"/>
          <c:order val="2"/>
          <c:tx>
            <c:strRef>
              <c:f>'[Tarifa SOAT.xlsx]Análisis exposición'!$A$16</c:f>
              <c:strCache>
                <c:ptCount val="1"/>
                <c:pt idx="0">
                  <c:v>2022</c:v>
                </c:pt>
              </c:strCache>
            </c:strRef>
          </c:tx>
          <c:spPr>
            <a:ln w="28575" cap="rnd">
              <a:solidFill>
                <a:schemeClr val="accent3"/>
              </a:solidFill>
              <a:round/>
            </a:ln>
            <a:effectLst/>
          </c:spPr>
          <c:marker>
            <c:symbol val="none"/>
          </c:marker>
          <c:cat>
            <c:strRef>
              <c:f>'[Tarifa SOAT.xlsx]Análisis exposición'!$B$13:$M$13</c:f>
              <c:strCache>
                <c:ptCount val="12"/>
                <c:pt idx="0">
                  <c:v>Enero</c:v>
                </c:pt>
                <c:pt idx="1">
                  <c:v>Febrero</c:v>
                </c:pt>
                <c:pt idx="2">
                  <c:v>Marzo</c:v>
                </c:pt>
                <c:pt idx="3">
                  <c:v>Abril</c:v>
                </c:pt>
                <c:pt idx="4">
                  <c:v>Mayo</c:v>
                </c:pt>
                <c:pt idx="5">
                  <c:v>Junio</c:v>
                </c:pt>
                <c:pt idx="6">
                  <c:v>Julio</c:v>
                </c:pt>
                <c:pt idx="7">
                  <c:v>Agosto</c:v>
                </c:pt>
                <c:pt idx="8">
                  <c:v>Septiembre</c:v>
                </c:pt>
                <c:pt idx="9">
                  <c:v>Octubre</c:v>
                </c:pt>
                <c:pt idx="10">
                  <c:v>Noviembre</c:v>
                </c:pt>
                <c:pt idx="11">
                  <c:v>Diciembre</c:v>
                </c:pt>
              </c:strCache>
            </c:strRef>
          </c:cat>
          <c:val>
            <c:numRef>
              <c:f>'[Tarifa SOAT.xlsx]Análisis exposición'!$B$16:$M$16</c:f>
              <c:numCache>
                <c:formatCode>_-* #,##0_-;\-* #,##0_-;_-* "-"??_-;_-@_-</c:formatCode>
                <c:ptCount val="12"/>
                <c:pt idx="0">
                  <c:v>765171.082191822</c:v>
                </c:pt>
                <c:pt idx="1">
                  <c:v>693899.64657531527</c:v>
                </c:pt>
                <c:pt idx="2">
                  <c:v>771175.61643839779</c:v>
                </c:pt>
                <c:pt idx="3">
                  <c:v>754801.34246577241</c:v>
                </c:pt>
                <c:pt idx="4">
                  <c:v>788191.11780826224</c:v>
                </c:pt>
                <c:pt idx="5">
                  <c:v>767245.19178084109</c:v>
                </c:pt>
                <c:pt idx="6">
                  <c:v>792700.87945209781</c:v>
                </c:pt>
                <c:pt idx="7">
                  <c:v>795083.7452055224</c:v>
                </c:pt>
                <c:pt idx="8">
                  <c:v>768744.27945207374</c:v>
                </c:pt>
                <c:pt idx="9">
                  <c:v>790985.36438360414</c:v>
                </c:pt>
                <c:pt idx="10">
                  <c:v>760922.30410960794</c:v>
                </c:pt>
                <c:pt idx="11">
                  <c:v>780029.64109593129</c:v>
                </c:pt>
              </c:numCache>
            </c:numRef>
          </c:val>
          <c:smooth val="0"/>
          <c:extLst>
            <c:ext xmlns:c16="http://schemas.microsoft.com/office/drawing/2014/chart" uri="{C3380CC4-5D6E-409C-BE32-E72D297353CC}">
              <c16:uniqueId val="{00000002-812C-45E2-ACC8-DD014858F5D9}"/>
            </c:ext>
          </c:extLst>
        </c:ser>
        <c:ser>
          <c:idx val="3"/>
          <c:order val="3"/>
          <c:tx>
            <c:strRef>
              <c:f>'[Tarifa SOAT.xlsx]Análisis exposición'!$A$17</c:f>
              <c:strCache>
                <c:ptCount val="1"/>
                <c:pt idx="0">
                  <c:v>2023</c:v>
                </c:pt>
              </c:strCache>
            </c:strRef>
          </c:tx>
          <c:spPr>
            <a:ln w="28575" cap="rnd">
              <a:solidFill>
                <a:schemeClr val="accent4"/>
              </a:solidFill>
              <a:round/>
            </a:ln>
            <a:effectLst/>
          </c:spPr>
          <c:marker>
            <c:symbol val="none"/>
          </c:marker>
          <c:cat>
            <c:strRef>
              <c:f>'[Tarifa SOAT.xlsx]Análisis exposición'!$B$13:$M$13</c:f>
              <c:strCache>
                <c:ptCount val="12"/>
                <c:pt idx="0">
                  <c:v>Enero</c:v>
                </c:pt>
                <c:pt idx="1">
                  <c:v>Febrero</c:v>
                </c:pt>
                <c:pt idx="2">
                  <c:v>Marzo</c:v>
                </c:pt>
                <c:pt idx="3">
                  <c:v>Abril</c:v>
                </c:pt>
                <c:pt idx="4">
                  <c:v>Mayo</c:v>
                </c:pt>
                <c:pt idx="5">
                  <c:v>Junio</c:v>
                </c:pt>
                <c:pt idx="6">
                  <c:v>Julio</c:v>
                </c:pt>
                <c:pt idx="7">
                  <c:v>Agosto</c:v>
                </c:pt>
                <c:pt idx="8">
                  <c:v>Septiembre</c:v>
                </c:pt>
                <c:pt idx="9">
                  <c:v>Octubre</c:v>
                </c:pt>
                <c:pt idx="10">
                  <c:v>Noviembre</c:v>
                </c:pt>
                <c:pt idx="11">
                  <c:v>Diciembre</c:v>
                </c:pt>
              </c:strCache>
            </c:strRef>
          </c:cat>
          <c:val>
            <c:numRef>
              <c:f>'[Tarifa SOAT.xlsx]Análisis exposición'!$B$17:$M$17</c:f>
              <c:numCache>
                <c:formatCode>_-* #,##0_-;\-* #,##0_-;_-* "-"??_-;_-@_-</c:formatCode>
                <c:ptCount val="12"/>
                <c:pt idx="0">
                  <c:v>806479.61095894617</c:v>
                </c:pt>
                <c:pt idx="1">
                  <c:v>735089.47945202573</c:v>
                </c:pt>
                <c:pt idx="2">
                  <c:v>817138.22739730438</c:v>
                </c:pt>
                <c:pt idx="3">
                  <c:v>796015.41095892445</c:v>
                </c:pt>
                <c:pt idx="4">
                  <c:v>827705.32054799132</c:v>
                </c:pt>
                <c:pt idx="5">
                  <c:v>803416.23013700568</c:v>
                </c:pt>
                <c:pt idx="6">
                  <c:v>831093.87397264678</c:v>
                </c:pt>
                <c:pt idx="7">
                  <c:v>831099.02739730477</c:v>
                </c:pt>
                <c:pt idx="8">
                  <c:v>804971.26575344463</c:v>
                </c:pt>
                <c:pt idx="9">
                  <c:v>833257.37534251076</c:v>
                </c:pt>
                <c:pt idx="10">
                  <c:v>808936.30136988312</c:v>
                </c:pt>
                <c:pt idx="11">
                  <c:v>841544.91232881043</c:v>
                </c:pt>
              </c:numCache>
            </c:numRef>
          </c:val>
          <c:smooth val="0"/>
          <c:extLst>
            <c:ext xmlns:c16="http://schemas.microsoft.com/office/drawing/2014/chart" uri="{C3380CC4-5D6E-409C-BE32-E72D297353CC}">
              <c16:uniqueId val="{00000003-812C-45E2-ACC8-DD014858F5D9}"/>
            </c:ext>
          </c:extLst>
        </c:ser>
        <c:ser>
          <c:idx val="4"/>
          <c:order val="4"/>
          <c:tx>
            <c:strRef>
              <c:f>'[Tarifa SOAT.xlsx]Análisis exposición'!$A$18</c:f>
              <c:strCache>
                <c:ptCount val="1"/>
                <c:pt idx="0">
                  <c:v>2024</c:v>
                </c:pt>
              </c:strCache>
            </c:strRef>
          </c:tx>
          <c:spPr>
            <a:ln w="28575" cap="rnd">
              <a:solidFill>
                <a:schemeClr val="accent5"/>
              </a:solidFill>
              <a:round/>
            </a:ln>
            <a:effectLst/>
          </c:spPr>
          <c:marker>
            <c:symbol val="none"/>
          </c:marker>
          <c:cat>
            <c:strRef>
              <c:f>'[Tarifa SOAT.xlsx]Análisis exposición'!$B$13:$M$13</c:f>
              <c:strCache>
                <c:ptCount val="12"/>
                <c:pt idx="0">
                  <c:v>Enero</c:v>
                </c:pt>
                <c:pt idx="1">
                  <c:v>Febrero</c:v>
                </c:pt>
                <c:pt idx="2">
                  <c:v>Marzo</c:v>
                </c:pt>
                <c:pt idx="3">
                  <c:v>Abril</c:v>
                </c:pt>
                <c:pt idx="4">
                  <c:v>Mayo</c:v>
                </c:pt>
                <c:pt idx="5">
                  <c:v>Junio</c:v>
                </c:pt>
                <c:pt idx="6">
                  <c:v>Julio</c:v>
                </c:pt>
                <c:pt idx="7">
                  <c:v>Agosto</c:v>
                </c:pt>
                <c:pt idx="8">
                  <c:v>Septiembre</c:v>
                </c:pt>
                <c:pt idx="9">
                  <c:v>Octubre</c:v>
                </c:pt>
                <c:pt idx="10">
                  <c:v>Noviembre</c:v>
                </c:pt>
                <c:pt idx="11">
                  <c:v>Diciembre</c:v>
                </c:pt>
              </c:strCache>
            </c:strRef>
          </c:cat>
          <c:val>
            <c:numRef>
              <c:f>'[Tarifa SOAT.xlsx]Análisis exposición'!$B$18:$M$18</c:f>
              <c:numCache>
                <c:formatCode>_-* #,##0_-;\-* #,##0_-;_-* "-"??_-;_-@_-</c:formatCode>
                <c:ptCount val="12"/>
                <c:pt idx="0">
                  <c:v>826182.7595628195</c:v>
                </c:pt>
                <c:pt idx="1">
                  <c:v>772700.49453555804</c:v>
                </c:pt>
                <c:pt idx="2">
                  <c:v>829177.83333331055</c:v>
                </c:pt>
                <c:pt idx="3">
                  <c:v>805783.98633876001</c:v>
                </c:pt>
                <c:pt idx="4">
                  <c:v>836982.7322404139</c:v>
                </c:pt>
                <c:pt idx="5">
                  <c:v>812937.16939886974</c:v>
                </c:pt>
                <c:pt idx="6">
                  <c:v>843686.16666664323</c:v>
                </c:pt>
                <c:pt idx="7">
                  <c:v>848533.87978139741</c:v>
                </c:pt>
                <c:pt idx="8">
                  <c:v>824962.01092892454</c:v>
                </c:pt>
                <c:pt idx="9">
                  <c:v>847077.88592767285</c:v>
                </c:pt>
                <c:pt idx="10">
                  <c:v>823627.13671561657</c:v>
                </c:pt>
                <c:pt idx="11">
                  <c:v>848554.36322262022</c:v>
                </c:pt>
              </c:numCache>
            </c:numRef>
          </c:val>
          <c:smooth val="0"/>
          <c:extLst>
            <c:ext xmlns:c16="http://schemas.microsoft.com/office/drawing/2014/chart" uri="{C3380CC4-5D6E-409C-BE32-E72D297353CC}">
              <c16:uniqueId val="{00000004-812C-45E2-ACC8-DD014858F5D9}"/>
            </c:ext>
          </c:extLst>
        </c:ser>
        <c:dLbls>
          <c:showLegendKey val="0"/>
          <c:showVal val="0"/>
          <c:showCatName val="0"/>
          <c:showSerName val="0"/>
          <c:showPercent val="0"/>
          <c:showBubbleSize val="0"/>
        </c:dLbls>
        <c:smooth val="0"/>
        <c:axId val="58255327"/>
        <c:axId val="58256287"/>
      </c:lineChart>
      <c:catAx>
        <c:axId val="5825532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solidFill>
                <a:latin typeface="Verdana" panose="020B0604030504040204" pitchFamily="34" charset="0"/>
                <a:ea typeface="Verdana" panose="020B0604030504040204" pitchFamily="34" charset="0"/>
                <a:cs typeface="+mn-cs"/>
              </a:defRPr>
            </a:pPr>
            <a:endParaRPr lang="es-CO"/>
          </a:p>
        </c:txPr>
        <c:crossAx val="58256287"/>
        <c:crosses val="autoZero"/>
        <c:auto val="1"/>
        <c:lblAlgn val="ctr"/>
        <c:lblOffset val="100"/>
        <c:noMultiLvlLbl val="0"/>
      </c:catAx>
      <c:valAx>
        <c:axId val="58256287"/>
        <c:scaling>
          <c:orientation val="minMax"/>
          <c:min val="550000"/>
        </c:scaling>
        <c:delete val="0"/>
        <c:axPos val="l"/>
        <c:numFmt formatCode="_-* #,##0_-;\-* #,##0_-;_-* &quot;-&quot;??_-;_-@_-"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solidFill>
                <a:latin typeface="Verdana" panose="020B0604030504040204" pitchFamily="34" charset="0"/>
                <a:ea typeface="Verdana" panose="020B0604030504040204" pitchFamily="34" charset="0"/>
                <a:cs typeface="+mn-cs"/>
              </a:defRPr>
            </a:pPr>
            <a:endParaRPr lang="es-CO"/>
          </a:p>
        </c:txPr>
        <c:crossAx val="58255327"/>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Verdana" panose="020B0604030504040204" pitchFamily="34" charset="0"/>
              <a:ea typeface="Verdana" panose="020B0604030504040204" pitchFamily="34" charset="0"/>
              <a:cs typeface="+mn-cs"/>
            </a:defRPr>
          </a:pPr>
          <a:endParaRPr lang="es-CO"/>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s-CO"/>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2.7620841180163214E-2"/>
          <c:y val="6.0185185185185182E-2"/>
          <c:w val="0.94475831763967355"/>
          <c:h val="0.73470472440944878"/>
        </c:manualLayout>
      </c:layout>
      <c:barChart>
        <c:barDir val="col"/>
        <c:grouping val="stacked"/>
        <c:varyColors val="0"/>
        <c:ser>
          <c:idx val="0"/>
          <c:order val="0"/>
          <c:tx>
            <c:strRef>
              <c:f>'[Tarifa SOAT.xlsx]Resumen Monto SIN TOPE'!$X$56</c:f>
              <c:strCache>
                <c:ptCount val="1"/>
                <c:pt idx="0">
                  <c:v>Motos</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chemeClr val="bg1"/>
                    </a:solidFill>
                    <a:latin typeface="Verdana" panose="020B0604030504040204" pitchFamily="34" charset="0"/>
                    <a:ea typeface="Verdana" panose="020B0604030504040204" pitchFamily="34" charset="0"/>
                    <a:cs typeface="+mn-cs"/>
                  </a:defRPr>
                </a:pPr>
                <a:endParaRPr lang="es-CO"/>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'[Tarifa SOAT.xlsx]Resumen Monto SIN TOPE'!$Y$55:$AD$55</c:f>
              <c:strCache>
                <c:ptCount val="6"/>
                <c:pt idx="0">
                  <c:v>2020</c:v>
                </c:pt>
                <c:pt idx="1">
                  <c:v>2021</c:v>
                </c:pt>
                <c:pt idx="2">
                  <c:v>2022</c:v>
                </c:pt>
                <c:pt idx="3">
                  <c:v>2023</c:v>
                </c:pt>
                <c:pt idx="4">
                  <c:v>2024</c:v>
                </c:pt>
                <c:pt idx="5">
                  <c:v>2025*</c:v>
                </c:pt>
              </c:strCache>
            </c:strRef>
          </c:cat>
          <c:val>
            <c:numRef>
              <c:f>'[Tarifa SOAT.xlsx]Resumen Monto SIN TOPE'!$Y$56:$AD$56</c:f>
              <c:numCache>
                <c:formatCode>0.0%</c:formatCode>
                <c:ptCount val="6"/>
                <c:pt idx="0">
                  <c:v>0.86881622162195493</c:v>
                </c:pt>
                <c:pt idx="1">
                  <c:v>0.87118606473616167</c:v>
                </c:pt>
                <c:pt idx="2">
                  <c:v>0.87501559351820712</c:v>
                </c:pt>
                <c:pt idx="3">
                  <c:v>0.87705501710071576</c:v>
                </c:pt>
                <c:pt idx="4">
                  <c:v>0.87075369630682875</c:v>
                </c:pt>
                <c:pt idx="5">
                  <c:v>0.87056867631290225</c:v>
                </c:pt>
              </c:numCache>
            </c:numRef>
          </c:val>
          <c:extLst>
            <c:ext xmlns:c16="http://schemas.microsoft.com/office/drawing/2014/chart" uri="{C3380CC4-5D6E-409C-BE32-E72D297353CC}">
              <c16:uniqueId val="{00000000-8435-49B7-9876-1498F9D7B5D0}"/>
            </c:ext>
          </c:extLst>
        </c:ser>
        <c:ser>
          <c:idx val="1"/>
          <c:order val="1"/>
          <c:tx>
            <c:strRef>
              <c:f>'[Tarifa SOAT.xlsx]Resumen Monto SIN TOPE'!$X$57</c:f>
              <c:strCache>
                <c:ptCount val="1"/>
                <c:pt idx="0">
                  <c:v>Autos</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chemeClr val="bg1"/>
                    </a:solidFill>
                    <a:latin typeface="Verdana" panose="020B0604030504040204" pitchFamily="34" charset="0"/>
                    <a:ea typeface="Verdana" panose="020B0604030504040204" pitchFamily="34" charset="0"/>
                    <a:cs typeface="+mn-cs"/>
                  </a:defRPr>
                </a:pPr>
                <a:endParaRPr lang="es-CO"/>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'[Tarifa SOAT.xlsx]Resumen Monto SIN TOPE'!$Y$55:$AD$55</c:f>
              <c:strCache>
                <c:ptCount val="6"/>
                <c:pt idx="0">
                  <c:v>2020</c:v>
                </c:pt>
                <c:pt idx="1">
                  <c:v>2021</c:v>
                </c:pt>
                <c:pt idx="2">
                  <c:v>2022</c:v>
                </c:pt>
                <c:pt idx="3">
                  <c:v>2023</c:v>
                </c:pt>
                <c:pt idx="4">
                  <c:v>2024</c:v>
                </c:pt>
                <c:pt idx="5">
                  <c:v>2025*</c:v>
                </c:pt>
              </c:strCache>
            </c:strRef>
          </c:cat>
          <c:val>
            <c:numRef>
              <c:f>'[Tarifa SOAT.xlsx]Resumen Monto SIN TOPE'!$Y$57:$AD$57</c:f>
              <c:numCache>
                <c:formatCode>0.0%</c:formatCode>
                <c:ptCount val="6"/>
                <c:pt idx="0">
                  <c:v>7.2829417446655165E-2</c:v>
                </c:pt>
                <c:pt idx="1">
                  <c:v>7.4594800085068469E-2</c:v>
                </c:pt>
                <c:pt idx="2">
                  <c:v>7.1259946310388719E-2</c:v>
                </c:pt>
                <c:pt idx="3">
                  <c:v>7.2428629997422944E-2</c:v>
                </c:pt>
                <c:pt idx="4">
                  <c:v>7.7488928923696382E-2</c:v>
                </c:pt>
                <c:pt idx="5">
                  <c:v>7.7374602931207445E-2</c:v>
                </c:pt>
              </c:numCache>
            </c:numRef>
          </c:val>
          <c:extLst>
            <c:ext xmlns:c16="http://schemas.microsoft.com/office/drawing/2014/chart" uri="{C3380CC4-5D6E-409C-BE32-E72D297353CC}">
              <c16:uniqueId val="{00000001-8435-49B7-9876-1498F9D7B5D0}"/>
            </c:ext>
          </c:extLst>
        </c:ser>
        <c:ser>
          <c:idx val="2"/>
          <c:order val="2"/>
          <c:tx>
            <c:strRef>
              <c:f>'[Tarifa SOAT.xlsx]Resumen Monto SIN TOPE'!$X$58</c:f>
              <c:strCache>
                <c:ptCount val="1"/>
                <c:pt idx="0">
                  <c:v>Resto</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chemeClr val="bg1"/>
                    </a:solidFill>
                    <a:latin typeface="Verdana" panose="020B0604030504040204" pitchFamily="34" charset="0"/>
                    <a:ea typeface="Verdana" panose="020B0604030504040204" pitchFamily="34" charset="0"/>
                    <a:cs typeface="+mn-cs"/>
                  </a:defRPr>
                </a:pPr>
                <a:endParaRPr lang="es-CO"/>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'[Tarifa SOAT.xlsx]Resumen Monto SIN TOPE'!$Y$55:$AD$55</c:f>
              <c:strCache>
                <c:ptCount val="6"/>
                <c:pt idx="0">
                  <c:v>2020</c:v>
                </c:pt>
                <c:pt idx="1">
                  <c:v>2021</c:v>
                </c:pt>
                <c:pt idx="2">
                  <c:v>2022</c:v>
                </c:pt>
                <c:pt idx="3">
                  <c:v>2023</c:v>
                </c:pt>
                <c:pt idx="4">
                  <c:v>2024</c:v>
                </c:pt>
                <c:pt idx="5">
                  <c:v>2025*</c:v>
                </c:pt>
              </c:strCache>
            </c:strRef>
          </c:cat>
          <c:val>
            <c:numRef>
              <c:f>'[Tarifa SOAT.xlsx]Resumen Monto SIN TOPE'!$Y$58:$AD$58</c:f>
              <c:numCache>
                <c:formatCode>0.0%</c:formatCode>
                <c:ptCount val="6"/>
                <c:pt idx="0">
                  <c:v>5.8354360931389793E-2</c:v>
                </c:pt>
                <c:pt idx="1">
                  <c:v>5.4219135178769952E-2</c:v>
                </c:pt>
                <c:pt idx="2">
                  <c:v>5.3724460171404337E-2</c:v>
                </c:pt>
                <c:pt idx="3">
                  <c:v>5.0516352901861183E-2</c:v>
                </c:pt>
                <c:pt idx="4">
                  <c:v>5.1757374769474764E-2</c:v>
                </c:pt>
                <c:pt idx="5">
                  <c:v>5.2056720755890268E-2</c:v>
                </c:pt>
              </c:numCache>
            </c:numRef>
          </c:val>
          <c:extLst>
            <c:ext xmlns:c16="http://schemas.microsoft.com/office/drawing/2014/chart" uri="{C3380CC4-5D6E-409C-BE32-E72D297353CC}">
              <c16:uniqueId val="{00000002-8435-49B7-9876-1498F9D7B5D0}"/>
            </c:ext>
          </c:extLst>
        </c:ser>
        <c:dLbls>
          <c:showLegendKey val="0"/>
          <c:showVal val="0"/>
          <c:showCatName val="0"/>
          <c:showSerName val="0"/>
          <c:showPercent val="0"/>
          <c:showBubbleSize val="0"/>
        </c:dLbls>
        <c:gapWidth val="80"/>
        <c:overlap val="100"/>
        <c:axId val="547975567"/>
        <c:axId val="547974127"/>
      </c:barChart>
      <c:catAx>
        <c:axId val="54797556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chemeClr val="tx1"/>
                </a:solidFill>
                <a:latin typeface="Verdana" panose="020B0604030504040204" pitchFamily="34" charset="0"/>
                <a:ea typeface="Verdana" panose="020B0604030504040204" pitchFamily="34" charset="0"/>
                <a:cs typeface="+mn-cs"/>
              </a:defRPr>
            </a:pPr>
            <a:endParaRPr lang="es-CO"/>
          </a:p>
        </c:txPr>
        <c:crossAx val="547974127"/>
        <c:crosses val="autoZero"/>
        <c:auto val="1"/>
        <c:lblAlgn val="ctr"/>
        <c:lblOffset val="100"/>
        <c:noMultiLvlLbl val="0"/>
      </c:catAx>
      <c:valAx>
        <c:axId val="547974127"/>
        <c:scaling>
          <c:orientation val="minMax"/>
        </c:scaling>
        <c:delete val="1"/>
        <c:axPos val="l"/>
        <c:numFmt formatCode="0.0%" sourceLinked="1"/>
        <c:majorTickMark val="none"/>
        <c:minorTickMark val="none"/>
        <c:tickLblPos val="nextTo"/>
        <c:crossAx val="547975567"/>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Verdana" panose="020B0604030504040204" pitchFamily="34" charset="0"/>
              <a:ea typeface="Verdana" panose="020B0604030504040204" pitchFamily="34" charset="0"/>
              <a:cs typeface="+mn-cs"/>
            </a:defRPr>
          </a:pPr>
          <a:endParaRPr lang="es-CO"/>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s-CO"/>
    </a:p>
  </c:txPr>
  <c:externalData r:id="rId3">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'[Tarifa SOAT.xlsx]Supuesto de Conteo- FR '!$I$146</c:f>
              <c:strCache>
                <c:ptCount val="1"/>
                <c:pt idx="0">
                  <c:v>Motos</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solidFill>
                    <a:latin typeface="Verdana" panose="020B0604030504040204" pitchFamily="34" charset="0"/>
                    <a:ea typeface="Verdana" panose="020B0604030504040204" pitchFamily="34" charset="0"/>
                    <a:cs typeface="+mn-cs"/>
                  </a:defRPr>
                </a:pPr>
                <a:endParaRPr lang="es-CO"/>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'[Tarifa SOAT.xlsx]Supuesto de Conteo- FR '!$J$145:$O$145</c:f>
              <c:strCache>
                <c:ptCount val="6"/>
                <c:pt idx="0">
                  <c:v>2020</c:v>
                </c:pt>
                <c:pt idx="1">
                  <c:v>2021</c:v>
                </c:pt>
                <c:pt idx="2">
                  <c:v>2022</c:v>
                </c:pt>
                <c:pt idx="3">
                  <c:v>2023</c:v>
                </c:pt>
                <c:pt idx="4">
                  <c:v>2024</c:v>
                </c:pt>
                <c:pt idx="5">
                  <c:v>2025*</c:v>
                </c:pt>
              </c:strCache>
            </c:strRef>
          </c:cat>
          <c:val>
            <c:numRef>
              <c:f>'[Tarifa SOAT.xlsx]Supuesto de Conteo- FR '!$J$146:$O$146</c:f>
              <c:numCache>
                <c:formatCode>_(* #,##0.00_);_(* \(#,##0.00\);_(* "-"??_);_(@_)</c:formatCode>
                <c:ptCount val="6"/>
                <c:pt idx="0">
                  <c:v>1948847.1197998514</c:v>
                </c:pt>
                <c:pt idx="1">
                  <c:v>2532105.7577038752</c:v>
                </c:pt>
                <c:pt idx="2">
                  <c:v>2648645.6399575393</c:v>
                </c:pt>
                <c:pt idx="3">
                  <c:v>2819626.8866120288</c:v>
                </c:pt>
                <c:pt idx="4">
                  <c:v>2854900.3158866898</c:v>
                </c:pt>
                <c:pt idx="5">
                  <c:v>2904343.8428297662</c:v>
                </c:pt>
              </c:numCache>
            </c:numRef>
          </c:val>
          <c:smooth val="0"/>
          <c:extLst>
            <c:ext xmlns:c16="http://schemas.microsoft.com/office/drawing/2014/chart" uri="{C3380CC4-5D6E-409C-BE32-E72D297353CC}">
              <c16:uniqueId val="{00000000-FB6D-403C-ADAF-48BAD35E94A6}"/>
            </c:ext>
          </c:extLst>
        </c:ser>
        <c:ser>
          <c:idx val="1"/>
          <c:order val="1"/>
          <c:tx>
            <c:strRef>
              <c:f>'[Tarifa SOAT.xlsx]Supuesto de Conteo- FR '!$I$147</c:f>
              <c:strCache>
                <c:ptCount val="1"/>
                <c:pt idx="0">
                  <c:v>Autos</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dLbl>
              <c:idx val="0"/>
              <c:layout>
                <c:manualLayout>
                  <c:x val="-9.0222222222222218E-2"/>
                  <c:y val="-3.468759113444157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B6D-403C-ADAF-48BAD35E94A6}"/>
                </c:ext>
              </c:extLst>
            </c:dLbl>
            <c:dLbl>
              <c:idx val="1"/>
              <c:layout>
                <c:manualLayout>
                  <c:x val="-4.5777777777777778E-2"/>
                  <c:y val="-2.542833187518231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FB6D-403C-ADAF-48BAD35E94A6}"/>
                </c:ext>
              </c:extLst>
            </c:dLbl>
            <c:dLbl>
              <c:idx val="3"/>
              <c:layout>
                <c:manualLayout>
                  <c:x val="-4.8555555555555553E-2"/>
                  <c:y val="-3.00579615048119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FB6D-403C-ADAF-48BAD35E94A6}"/>
                </c:ext>
              </c:extLst>
            </c:dLbl>
            <c:dLbl>
              <c:idx val="4"/>
              <c:layout>
                <c:manualLayout>
                  <c:x val="-4.8555555555555553E-2"/>
                  <c:y val="5.327537182852143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FB6D-403C-ADAF-48BAD35E94A6}"/>
                </c:ext>
              </c:extLst>
            </c:dLbl>
            <c:dLbl>
              <c:idx val="5"/>
              <c:layout>
                <c:manualLayout>
                  <c:x val="-4.8555555555555657E-2"/>
                  <c:y val="5.3275371828521434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FB6D-403C-ADAF-48BAD35E94A6}"/>
                </c:ext>
              </c:extLst>
            </c:dLbl>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solidFill>
                    <a:latin typeface="Verdana" panose="020B0604030504040204" pitchFamily="34" charset="0"/>
                    <a:ea typeface="Verdana" panose="020B0604030504040204" pitchFamily="34" charset="0"/>
                    <a:cs typeface="+mn-cs"/>
                  </a:defRPr>
                </a:pPr>
                <a:endParaRPr lang="es-CO"/>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'[Tarifa SOAT.xlsx]Supuesto de Conteo- FR '!$J$145:$O$145</c:f>
              <c:strCache>
                <c:ptCount val="6"/>
                <c:pt idx="0">
                  <c:v>2020</c:v>
                </c:pt>
                <c:pt idx="1">
                  <c:v>2021</c:v>
                </c:pt>
                <c:pt idx="2">
                  <c:v>2022</c:v>
                </c:pt>
                <c:pt idx="3">
                  <c:v>2023</c:v>
                </c:pt>
                <c:pt idx="4">
                  <c:v>2024</c:v>
                </c:pt>
                <c:pt idx="5">
                  <c:v>2025*</c:v>
                </c:pt>
              </c:strCache>
            </c:strRef>
          </c:cat>
          <c:val>
            <c:numRef>
              <c:f>'[Tarifa SOAT.xlsx]Supuesto de Conteo- FR '!$J$147:$O$147</c:f>
              <c:numCache>
                <c:formatCode>_(* #,##0.00_);_(* \(#,##0.00\);_(* "-"??_);_(@_)</c:formatCode>
                <c:ptCount val="6"/>
                <c:pt idx="0">
                  <c:v>2206529.2170605692</c:v>
                </c:pt>
                <c:pt idx="1">
                  <c:v>2934674.4537378103</c:v>
                </c:pt>
                <c:pt idx="2">
                  <c:v>2906641.9359325916</c:v>
                </c:pt>
                <c:pt idx="3">
                  <c:v>3333068.9993256954</c:v>
                </c:pt>
                <c:pt idx="4">
                  <c:v>3926670.9746324988</c:v>
                </c:pt>
                <c:pt idx="5">
                  <c:v>4194656.3174813334</c:v>
                </c:pt>
              </c:numCache>
            </c:numRef>
          </c:val>
          <c:smooth val="0"/>
          <c:extLst>
            <c:ext xmlns:c16="http://schemas.microsoft.com/office/drawing/2014/chart" uri="{C3380CC4-5D6E-409C-BE32-E72D297353CC}">
              <c16:uniqueId val="{00000006-FB6D-403C-ADAF-48BAD35E94A6}"/>
            </c:ext>
          </c:extLst>
        </c:ser>
        <c:ser>
          <c:idx val="2"/>
          <c:order val="2"/>
          <c:tx>
            <c:strRef>
              <c:f>'[Tarifa SOAT.xlsx]Supuesto de Conteo- FR '!$I$148</c:f>
              <c:strCache>
                <c:ptCount val="1"/>
                <c:pt idx="0">
                  <c:v>Restos</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solidFill>
                    <a:latin typeface="Verdana" panose="020B0604030504040204" pitchFamily="34" charset="0"/>
                    <a:ea typeface="Verdana" panose="020B0604030504040204" pitchFamily="34" charset="0"/>
                    <a:cs typeface="+mn-cs"/>
                  </a:defRPr>
                </a:pPr>
                <a:endParaRPr lang="es-CO"/>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'[Tarifa SOAT.xlsx]Supuesto de Conteo- FR '!$J$145:$O$145</c:f>
              <c:strCache>
                <c:ptCount val="6"/>
                <c:pt idx="0">
                  <c:v>2020</c:v>
                </c:pt>
                <c:pt idx="1">
                  <c:v>2021</c:v>
                </c:pt>
                <c:pt idx="2">
                  <c:v>2022</c:v>
                </c:pt>
                <c:pt idx="3">
                  <c:v>2023</c:v>
                </c:pt>
                <c:pt idx="4">
                  <c:v>2024</c:v>
                </c:pt>
                <c:pt idx="5">
                  <c:v>2025*</c:v>
                </c:pt>
              </c:strCache>
            </c:strRef>
          </c:cat>
          <c:val>
            <c:numRef>
              <c:f>'[Tarifa SOAT.xlsx]Supuesto de Conteo- FR '!$J$148:$O$148</c:f>
              <c:numCache>
                <c:formatCode>_(* #,##0.00_);_(* \(#,##0.00\);_(* "-"??_);_(@_)</c:formatCode>
                <c:ptCount val="6"/>
                <c:pt idx="0">
                  <c:v>2572730.0402097115</c:v>
                </c:pt>
                <c:pt idx="1">
                  <c:v>3436949.7393733934</c:v>
                </c:pt>
                <c:pt idx="2">
                  <c:v>3594816.9007296041</c:v>
                </c:pt>
                <c:pt idx="3">
                  <c:v>3710165.6294935015</c:v>
                </c:pt>
                <c:pt idx="4">
                  <c:v>3938160.4936253498</c:v>
                </c:pt>
                <c:pt idx="5">
                  <c:v>4225866.4212020347</c:v>
                </c:pt>
              </c:numCache>
            </c:numRef>
          </c:val>
          <c:smooth val="0"/>
          <c:extLst>
            <c:ext xmlns:c16="http://schemas.microsoft.com/office/drawing/2014/chart" uri="{C3380CC4-5D6E-409C-BE32-E72D297353CC}">
              <c16:uniqueId val="{00000007-FB6D-403C-ADAF-48BAD35E94A6}"/>
            </c:ext>
          </c:extLst>
        </c:ser>
        <c:ser>
          <c:idx val="3"/>
          <c:order val="3"/>
          <c:tx>
            <c:strRef>
              <c:f>'[Tarifa SOAT.xlsx]Supuesto de Conteo- FR '!$I$149</c:f>
              <c:strCache>
                <c:ptCount val="1"/>
                <c:pt idx="0">
                  <c:v>Consolidado del Ramo</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dLbls>
            <c:dLbl>
              <c:idx val="0"/>
              <c:layout>
                <c:manualLayout>
                  <c:x val="-7.6333333333333336E-2"/>
                  <c:y val="-3.005796150481189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FB6D-403C-ADAF-48BAD35E94A6}"/>
                </c:ext>
              </c:extLst>
            </c:dLbl>
            <c:dLbl>
              <c:idx val="1"/>
              <c:layout>
                <c:manualLayout>
                  <c:x val="-4.8555555555555553E-2"/>
                  <c:y val="-3.468759113444157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FB6D-403C-ADAF-48BAD35E94A6}"/>
                </c:ext>
              </c:extLst>
            </c:dLbl>
            <c:dLbl>
              <c:idx val="2"/>
              <c:layout>
                <c:manualLayout>
                  <c:x val="-4.3000000000000059E-2"/>
                  <c:y val="-3.2372776319626755E-2"/>
                </c:manualLayout>
              </c:layout>
              <c:spPr>
                <a:noFill/>
                <a:ln>
                  <a:noFill/>
                </a:ln>
                <a:effectLst/>
              </c:spPr>
              <c:txPr>
                <a:bodyPr rot="0" spcFirstLastPara="1" vertOverflow="ellipsis" vert="horz" wrap="square" lIns="38100" tIns="19050" rIns="38100" bIns="19050" anchor="ctr" anchorCtr="1">
                  <a:noAutofit/>
                </a:bodyPr>
                <a:lstStyle/>
                <a:p>
                  <a:pPr>
                    <a:defRPr sz="700" b="0" i="0" u="none" strike="noStrike" kern="1200" baseline="0">
                      <a:solidFill>
                        <a:schemeClr val="tx1"/>
                      </a:solidFill>
                      <a:latin typeface="Verdana" panose="020B0604030504040204" pitchFamily="34" charset="0"/>
                      <a:ea typeface="Verdana" panose="020B0604030504040204" pitchFamily="34" charset="0"/>
                      <a:cs typeface="+mn-cs"/>
                    </a:defRPr>
                  </a:pPr>
                  <a:endParaRPr lang="es-CO"/>
                </a:p>
              </c:txPr>
              <c:dLblPos val="r"/>
              <c:showLegendKey val="0"/>
              <c:showVal val="1"/>
              <c:showCatName val="0"/>
              <c:showSerName val="0"/>
              <c:showPercent val="0"/>
              <c:showBubbleSize val="0"/>
              <c:extLst>
                <c:ext xmlns:c15="http://schemas.microsoft.com/office/drawing/2012/chart" uri="{CE6537A1-D6FC-4f65-9D91-7224C49458BB}">
                  <c15:layout>
                    <c:manualLayout>
                      <c:w val="7.7666666666666662E-2"/>
                      <c:h val="6.9375182268883062E-2"/>
                    </c:manualLayout>
                  </c15:layout>
                </c:ext>
                <c:ext xmlns:c16="http://schemas.microsoft.com/office/drawing/2014/chart" uri="{C3380CC4-5D6E-409C-BE32-E72D297353CC}">
                  <c16:uniqueId val="{0000000A-FB6D-403C-ADAF-48BAD35E94A6}"/>
                </c:ext>
              </c:extLst>
            </c:dLbl>
            <c:dLbl>
              <c:idx val="3"/>
              <c:layout>
                <c:manualLayout>
                  <c:x val="-4.8555555555555553E-2"/>
                  <c:y val="-3.468759113444153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FB6D-403C-ADAF-48BAD35E94A6}"/>
                </c:ext>
              </c:extLst>
            </c:dLbl>
            <c:dLbl>
              <c:idx val="4"/>
              <c:layout>
                <c:manualLayout>
                  <c:x val="-5.4111111111111214E-2"/>
                  <c:y val="-4.39468503937007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FB6D-403C-ADAF-48BAD35E94A6}"/>
                </c:ext>
              </c:extLst>
            </c:dLbl>
            <c:dLbl>
              <c:idx val="5"/>
              <c:layout>
                <c:manualLayout>
                  <c:x val="-5.9666666666666666E-2"/>
                  <c:y val="-3.93172207640711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FB6D-403C-ADAF-48BAD35E94A6}"/>
                </c:ext>
              </c:extLst>
            </c:dLbl>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solidFill>
                    <a:latin typeface="Verdana" panose="020B0604030504040204" pitchFamily="34" charset="0"/>
                    <a:ea typeface="Verdana" panose="020B0604030504040204" pitchFamily="34" charset="0"/>
                    <a:cs typeface="+mn-cs"/>
                  </a:defRPr>
                </a:pPr>
                <a:endParaRPr lang="es-CO"/>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'[Tarifa SOAT.xlsx]Supuesto de Conteo- FR '!$J$145:$O$145</c:f>
              <c:strCache>
                <c:ptCount val="6"/>
                <c:pt idx="0">
                  <c:v>2020</c:v>
                </c:pt>
                <c:pt idx="1">
                  <c:v>2021</c:v>
                </c:pt>
                <c:pt idx="2">
                  <c:v>2022</c:v>
                </c:pt>
                <c:pt idx="3">
                  <c:v>2023</c:v>
                </c:pt>
                <c:pt idx="4">
                  <c:v>2024</c:v>
                </c:pt>
                <c:pt idx="5">
                  <c:v>2025*</c:v>
                </c:pt>
              </c:strCache>
            </c:strRef>
          </c:cat>
          <c:val>
            <c:numRef>
              <c:f>'[Tarifa SOAT.xlsx]Supuesto de Conteo- FR '!$J$149:$O$149</c:f>
              <c:numCache>
                <c:formatCode>_(* #,##0.00_);_(* \(#,##0.00\);_(* "-"??_);_(@_)</c:formatCode>
                <c:ptCount val="6"/>
                <c:pt idx="0">
                  <c:v>1994023.6761421813</c:v>
                </c:pt>
                <c:pt idx="1">
                  <c:v>2595718.7930622241</c:v>
                </c:pt>
                <c:pt idx="2">
                  <c:v>2703984.3267374658</c:v>
                </c:pt>
                <c:pt idx="3">
                  <c:v>2886839.8212101399</c:v>
                </c:pt>
                <c:pt idx="4">
                  <c:v>2959633.1432986227</c:v>
                </c:pt>
                <c:pt idx="5">
                  <c:v>3025611.5387515859</c:v>
                </c:pt>
              </c:numCache>
            </c:numRef>
          </c:val>
          <c:smooth val="0"/>
          <c:extLst>
            <c:ext xmlns:c16="http://schemas.microsoft.com/office/drawing/2014/chart" uri="{C3380CC4-5D6E-409C-BE32-E72D297353CC}">
              <c16:uniqueId val="{0000000E-FB6D-403C-ADAF-48BAD35E94A6}"/>
            </c:ext>
          </c:extLst>
        </c:ser>
        <c:dLbls>
          <c:showLegendKey val="0"/>
          <c:showVal val="0"/>
          <c:showCatName val="0"/>
          <c:showSerName val="0"/>
          <c:showPercent val="0"/>
          <c:showBubbleSize val="0"/>
        </c:dLbls>
        <c:marker val="1"/>
        <c:smooth val="0"/>
        <c:axId val="532498287"/>
        <c:axId val="532500207"/>
      </c:lineChart>
      <c:catAx>
        <c:axId val="53249828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1" i="0" u="none" strike="noStrike" kern="1200" baseline="0">
                <a:solidFill>
                  <a:schemeClr val="tx1"/>
                </a:solidFill>
                <a:latin typeface="Verdana" panose="020B0604030504040204" pitchFamily="34" charset="0"/>
                <a:ea typeface="Verdana" panose="020B0604030504040204" pitchFamily="34" charset="0"/>
                <a:cs typeface="+mn-cs"/>
              </a:defRPr>
            </a:pPr>
            <a:endParaRPr lang="es-CO"/>
          </a:p>
        </c:txPr>
        <c:crossAx val="532500207"/>
        <c:crossesAt val="8"/>
        <c:auto val="1"/>
        <c:lblAlgn val="ctr"/>
        <c:lblOffset val="100"/>
        <c:noMultiLvlLbl val="0"/>
      </c:catAx>
      <c:valAx>
        <c:axId val="532500207"/>
        <c:scaling>
          <c:orientation val="minMax"/>
          <c:max val="4500001"/>
          <c:min val="1500001"/>
        </c:scaling>
        <c:delete val="0"/>
        <c:axPos val="l"/>
        <c:numFmt formatCode="#,##0.00" sourceLinked="0"/>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solidFill>
                <a:latin typeface="Verdana" panose="020B0604030504040204" pitchFamily="34" charset="0"/>
                <a:ea typeface="Verdana" panose="020B0604030504040204" pitchFamily="34" charset="0"/>
                <a:cs typeface="+mn-cs"/>
              </a:defRPr>
            </a:pPr>
            <a:endParaRPr lang="es-CO"/>
          </a:p>
        </c:txPr>
        <c:crossAx val="532498287"/>
        <c:crosses val="autoZero"/>
        <c:crossBetween val="between"/>
        <c:majorUnit val="800000"/>
        <c:dispUnits>
          <c:builtInUnit val="millions"/>
          <c:dispUnitsLbl>
            <c:layout>
              <c:manualLayout>
                <c:xMode val="edge"/>
                <c:yMode val="edge"/>
                <c:x val="1.6666666666666666E-2"/>
                <c:y val="0.3888888888888889"/>
              </c:manualLayout>
            </c:layout>
            <c:spPr>
              <a:noFill/>
              <a:ln>
                <a:noFill/>
              </a:ln>
              <a:effectLst/>
            </c:spPr>
            <c:txPr>
              <a:bodyPr rot="-5400000" spcFirstLastPara="1" vertOverflow="ellipsis" vert="horz" wrap="square" anchor="ctr" anchorCtr="1"/>
              <a:lstStyle/>
              <a:p>
                <a:pPr>
                  <a:defRPr sz="900" b="0" i="0" u="none" strike="noStrike" kern="1200" baseline="0">
                    <a:solidFill>
                      <a:schemeClr val="tx1"/>
                    </a:solidFill>
                    <a:latin typeface="Verdana" panose="020B0604030504040204" pitchFamily="34" charset="0"/>
                    <a:ea typeface="Verdana" panose="020B0604030504040204" pitchFamily="34" charset="0"/>
                    <a:cs typeface="+mn-cs"/>
                  </a:defRPr>
                </a:pPr>
                <a:endParaRPr lang="es-CO"/>
              </a:p>
            </c:txPr>
          </c:dispUnitsLbl>
        </c:dispUnits>
      </c:valAx>
      <c:spPr>
        <a:noFill/>
        <a:ln>
          <a:noFill/>
        </a:ln>
        <a:effectLst/>
      </c:spPr>
    </c:plotArea>
    <c:legend>
      <c:legendPos val="b"/>
      <c:overlay val="0"/>
      <c:spPr>
        <a:noFill/>
        <a:ln>
          <a:noFill/>
        </a:ln>
        <a:effectLst/>
      </c:spPr>
      <c:txPr>
        <a:bodyPr rot="0" spcFirstLastPara="1" vertOverflow="ellipsis" vert="horz" wrap="square" anchor="ctr" anchorCtr="1"/>
        <a:lstStyle/>
        <a:p>
          <a:pPr>
            <a:defRPr sz="800" b="0" i="0" u="none" strike="noStrike" kern="1200" baseline="0">
              <a:solidFill>
                <a:schemeClr val="tx1"/>
              </a:solidFill>
              <a:latin typeface="Verdana" panose="020B0604030504040204" pitchFamily="34" charset="0"/>
              <a:ea typeface="Verdana" panose="020B0604030504040204" pitchFamily="34" charset="0"/>
              <a:cs typeface="+mn-cs"/>
            </a:defRPr>
          </a:pPr>
          <a:endParaRPr lang="es-CO"/>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s-CO"/>
    </a:p>
  </c:txPr>
  <c:externalData r:id="rId3">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'[Tarifa SOAT.xlsx]Siniestralidad'!$J$60</c:f>
              <c:strCache>
                <c:ptCount val="1"/>
                <c:pt idx="0">
                  <c:v>Motos</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Verdana" panose="020B0604030504040204" pitchFamily="34" charset="0"/>
                    <a:ea typeface="Verdana" panose="020B0604030504040204" pitchFamily="34" charset="0"/>
                    <a:cs typeface="+mn-cs"/>
                  </a:defRPr>
                </a:pPr>
                <a:endParaRPr lang="es-CO"/>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'[Tarifa SOAT.xlsx]Siniestralidad'!$K$59:$P$59</c:f>
              <c:strCache>
                <c:ptCount val="6"/>
                <c:pt idx="0">
                  <c:v>2020</c:v>
                </c:pt>
                <c:pt idx="1">
                  <c:v>2021</c:v>
                </c:pt>
                <c:pt idx="2">
                  <c:v>2022</c:v>
                </c:pt>
                <c:pt idx="3">
                  <c:v>2023</c:v>
                </c:pt>
                <c:pt idx="4">
                  <c:v>2024</c:v>
                </c:pt>
                <c:pt idx="5">
                  <c:v>2025*</c:v>
                </c:pt>
              </c:strCache>
            </c:strRef>
          </c:cat>
          <c:val>
            <c:numRef>
              <c:f>'[Tarifa SOAT.xlsx]Siniestralidad'!$K$60:$P$60</c:f>
              <c:numCache>
                <c:formatCode>0.0%</c:formatCode>
                <c:ptCount val="6"/>
                <c:pt idx="0">
                  <c:v>1.361223917919083</c:v>
                </c:pt>
                <c:pt idx="1">
                  <c:v>1.7192015769058877</c:v>
                </c:pt>
                <c:pt idx="2">
                  <c:v>1.9145270211789356</c:v>
                </c:pt>
                <c:pt idx="3">
                  <c:v>2.2782758611306213</c:v>
                </c:pt>
                <c:pt idx="4">
                  <c:v>2.4656752228975654</c:v>
                </c:pt>
                <c:pt idx="5">
                  <c:v>2.7186881074956042</c:v>
                </c:pt>
              </c:numCache>
            </c:numRef>
          </c:val>
          <c:smooth val="0"/>
          <c:extLst>
            <c:ext xmlns:c16="http://schemas.microsoft.com/office/drawing/2014/chart" uri="{C3380CC4-5D6E-409C-BE32-E72D297353CC}">
              <c16:uniqueId val="{00000000-EE41-4AF3-B683-38D15EB6D805}"/>
            </c:ext>
          </c:extLst>
        </c:ser>
        <c:ser>
          <c:idx val="1"/>
          <c:order val="1"/>
          <c:tx>
            <c:strRef>
              <c:f>'[Tarifa SOAT.xlsx]Siniestralidad'!$J$61</c:f>
              <c:strCache>
                <c:ptCount val="1"/>
                <c:pt idx="0">
                  <c:v>Autos</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dLbl>
              <c:idx val="0"/>
              <c:layout>
                <c:manualLayout>
                  <c:x val="-3.855513576498007E-2"/>
                  <c:y val="-2.714129483814531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EE41-4AF3-B683-38D15EB6D805}"/>
                </c:ext>
              </c:extLst>
            </c:dLbl>
            <c:dLbl>
              <c:idx val="1"/>
              <c:layout>
                <c:manualLayout>
                  <c:x val="-4.1629258226129839E-2"/>
                  <c:y val="-2.251166520851568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EE41-4AF3-B683-38D15EB6D805}"/>
                </c:ext>
              </c:extLst>
            </c:dLbl>
            <c:dLbl>
              <c:idx val="2"/>
              <c:layout>
                <c:manualLayout>
                  <c:x val="-4.3622282640678883E-2"/>
                  <c:y val="-2.714129483814531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EE41-4AF3-B683-38D15EB6D805}"/>
                </c:ext>
              </c:extLst>
            </c:dLbl>
            <c:dLbl>
              <c:idx val="3"/>
              <c:layout>
                <c:manualLayout>
                  <c:x val="-3.7643209397031648E-2"/>
                  <c:y val="-3.6400554097404489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EE41-4AF3-B683-38D15EB6D805}"/>
                </c:ext>
              </c:extLst>
            </c:dLbl>
            <c:dLbl>
              <c:idx val="4"/>
              <c:layout>
                <c:manualLayout>
                  <c:x val="-4.3622282640678883E-2"/>
                  <c:y val="-3.17709244677748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EE41-4AF3-B683-38D15EB6D805}"/>
                </c:ext>
              </c:extLst>
            </c:dLbl>
            <c:dLbl>
              <c:idx val="5"/>
              <c:layout>
                <c:manualLayout>
                  <c:x val="-4.3622282640678883E-2"/>
                  <c:y val="-4.5659813356663838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EE41-4AF3-B683-38D15EB6D805}"/>
                </c:ext>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Verdana" panose="020B0604030504040204" pitchFamily="34" charset="0"/>
                    <a:ea typeface="Verdana" panose="020B0604030504040204" pitchFamily="34" charset="0"/>
                    <a:cs typeface="+mn-cs"/>
                  </a:defRPr>
                </a:pPr>
                <a:endParaRPr lang="es-CO"/>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'[Tarifa SOAT.xlsx]Siniestralidad'!$K$59:$P$59</c:f>
              <c:strCache>
                <c:ptCount val="6"/>
                <c:pt idx="0">
                  <c:v>2020</c:v>
                </c:pt>
                <c:pt idx="1">
                  <c:v>2021</c:v>
                </c:pt>
                <c:pt idx="2">
                  <c:v>2022</c:v>
                </c:pt>
                <c:pt idx="3">
                  <c:v>2023</c:v>
                </c:pt>
                <c:pt idx="4">
                  <c:v>2024</c:v>
                </c:pt>
                <c:pt idx="5">
                  <c:v>2025*</c:v>
                </c:pt>
              </c:strCache>
            </c:strRef>
          </c:cat>
          <c:val>
            <c:numRef>
              <c:f>'[Tarifa SOAT.xlsx]Siniestralidad'!$K$61:$P$61</c:f>
              <c:numCache>
                <c:formatCode>0.0%</c:formatCode>
                <c:ptCount val="6"/>
                <c:pt idx="0">
                  <c:v>9.479363532068151E-2</c:v>
                </c:pt>
                <c:pt idx="1">
                  <c:v>0.12469895950028478</c:v>
                </c:pt>
                <c:pt idx="2">
                  <c:v>0.13490561344552734</c:v>
                </c:pt>
                <c:pt idx="3">
                  <c:v>0.11847279679036304</c:v>
                </c:pt>
                <c:pt idx="4">
                  <c:v>0.10057754988332257</c:v>
                </c:pt>
                <c:pt idx="5">
                  <c:v>0.12625136604128026</c:v>
                </c:pt>
              </c:numCache>
            </c:numRef>
          </c:val>
          <c:smooth val="0"/>
          <c:extLst>
            <c:ext xmlns:c16="http://schemas.microsoft.com/office/drawing/2014/chart" uri="{C3380CC4-5D6E-409C-BE32-E72D297353CC}">
              <c16:uniqueId val="{00000007-EE41-4AF3-B683-38D15EB6D805}"/>
            </c:ext>
          </c:extLst>
        </c:ser>
        <c:ser>
          <c:idx val="2"/>
          <c:order val="2"/>
          <c:tx>
            <c:strRef>
              <c:f>'[Tarifa SOAT.xlsx]Siniestralidad'!$J$62</c:f>
              <c:strCache>
                <c:ptCount val="1"/>
                <c:pt idx="0">
                  <c:v>Resto</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Verdana" panose="020B0604030504040204" pitchFamily="34" charset="0"/>
                    <a:ea typeface="Verdana" panose="020B0604030504040204" pitchFamily="34" charset="0"/>
                    <a:cs typeface="+mn-cs"/>
                  </a:defRPr>
                </a:pPr>
                <a:endParaRPr lang="es-CO"/>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'[Tarifa SOAT.xlsx]Siniestralidad'!$K$59:$P$59</c:f>
              <c:strCache>
                <c:ptCount val="6"/>
                <c:pt idx="0">
                  <c:v>2020</c:v>
                </c:pt>
                <c:pt idx="1">
                  <c:v>2021</c:v>
                </c:pt>
                <c:pt idx="2">
                  <c:v>2022</c:v>
                </c:pt>
                <c:pt idx="3">
                  <c:v>2023</c:v>
                </c:pt>
                <c:pt idx="4">
                  <c:v>2024</c:v>
                </c:pt>
                <c:pt idx="5">
                  <c:v>2025*</c:v>
                </c:pt>
              </c:strCache>
            </c:strRef>
          </c:cat>
          <c:val>
            <c:numRef>
              <c:f>'[Tarifa SOAT.xlsx]Siniestralidad'!$K$62:$P$62</c:f>
              <c:numCache>
                <c:formatCode>0.0%</c:formatCode>
                <c:ptCount val="6"/>
                <c:pt idx="0">
                  <c:v>0.26624310292119113</c:v>
                </c:pt>
                <c:pt idx="1">
                  <c:v>0.33613608873815864</c:v>
                </c:pt>
                <c:pt idx="2">
                  <c:v>0.38270556110688259</c:v>
                </c:pt>
                <c:pt idx="3">
                  <c:v>0.35596873288486264</c:v>
                </c:pt>
                <c:pt idx="4">
                  <c:v>0.3302997575055725</c:v>
                </c:pt>
                <c:pt idx="5">
                  <c:v>0.40684394049764344</c:v>
                </c:pt>
              </c:numCache>
            </c:numRef>
          </c:val>
          <c:smooth val="0"/>
          <c:extLst>
            <c:ext xmlns:c16="http://schemas.microsoft.com/office/drawing/2014/chart" uri="{C3380CC4-5D6E-409C-BE32-E72D297353CC}">
              <c16:uniqueId val="{00000008-EE41-4AF3-B683-38D15EB6D805}"/>
            </c:ext>
          </c:extLst>
        </c:ser>
        <c:ser>
          <c:idx val="3"/>
          <c:order val="3"/>
          <c:tx>
            <c:strRef>
              <c:f>'[Tarifa SOAT.xlsx]Siniestralidad'!$J$63</c:f>
              <c:strCache>
                <c:ptCount val="1"/>
                <c:pt idx="0">
                  <c:v>Total</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Verdana" panose="020B0604030504040204" pitchFamily="34" charset="0"/>
                    <a:ea typeface="Verdana" panose="020B0604030504040204" pitchFamily="34" charset="0"/>
                    <a:cs typeface="+mn-cs"/>
                  </a:defRPr>
                </a:pPr>
                <a:endParaRPr lang="es-CO"/>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'[Tarifa SOAT.xlsx]Siniestralidad'!$K$59:$P$59</c:f>
              <c:strCache>
                <c:ptCount val="6"/>
                <c:pt idx="0">
                  <c:v>2020</c:v>
                </c:pt>
                <c:pt idx="1">
                  <c:v>2021</c:v>
                </c:pt>
                <c:pt idx="2">
                  <c:v>2022</c:v>
                </c:pt>
                <c:pt idx="3">
                  <c:v>2023</c:v>
                </c:pt>
                <c:pt idx="4">
                  <c:v>2024</c:v>
                </c:pt>
                <c:pt idx="5">
                  <c:v>2025*</c:v>
                </c:pt>
              </c:strCache>
            </c:strRef>
          </c:cat>
          <c:val>
            <c:numRef>
              <c:f>'[Tarifa SOAT.xlsx]Siniestralidad'!$K$63:$P$63</c:f>
              <c:numCache>
                <c:formatCode>0.0%</c:formatCode>
                <c:ptCount val="6"/>
                <c:pt idx="0">
                  <c:v>0.61510737086974432</c:v>
                </c:pt>
                <c:pt idx="1">
                  <c:v>0.7897403539938691</c:v>
                </c:pt>
                <c:pt idx="2">
                  <c:v>0.88838230350104275</c:v>
                </c:pt>
                <c:pt idx="3">
                  <c:v>0.87855774737855408</c:v>
                </c:pt>
                <c:pt idx="4">
                  <c:v>0.78107425386595941</c:v>
                </c:pt>
                <c:pt idx="5">
                  <c:v>0.94247995666569984</c:v>
                </c:pt>
              </c:numCache>
            </c:numRef>
          </c:val>
          <c:smooth val="0"/>
          <c:extLst>
            <c:ext xmlns:c16="http://schemas.microsoft.com/office/drawing/2014/chart" uri="{C3380CC4-5D6E-409C-BE32-E72D297353CC}">
              <c16:uniqueId val="{00000009-EE41-4AF3-B683-38D15EB6D805}"/>
            </c:ext>
          </c:extLst>
        </c:ser>
        <c:dLbls>
          <c:showLegendKey val="0"/>
          <c:showVal val="0"/>
          <c:showCatName val="0"/>
          <c:showSerName val="0"/>
          <c:showPercent val="0"/>
          <c:showBubbleSize val="0"/>
        </c:dLbls>
        <c:marker val="1"/>
        <c:smooth val="0"/>
        <c:axId val="1721630815"/>
        <c:axId val="1721629855"/>
      </c:lineChart>
      <c:catAx>
        <c:axId val="1721630815"/>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1" i="0" u="none" strike="noStrike" kern="1200" baseline="0">
                <a:solidFill>
                  <a:schemeClr val="tx1"/>
                </a:solidFill>
                <a:latin typeface="Verdana" panose="020B0604030504040204" pitchFamily="34" charset="0"/>
                <a:ea typeface="Verdana" panose="020B0604030504040204" pitchFamily="34" charset="0"/>
                <a:cs typeface="+mn-cs"/>
              </a:defRPr>
            </a:pPr>
            <a:endParaRPr lang="es-CO"/>
          </a:p>
        </c:txPr>
        <c:crossAx val="1721629855"/>
        <c:crosses val="autoZero"/>
        <c:auto val="1"/>
        <c:lblAlgn val="ctr"/>
        <c:lblOffset val="100"/>
        <c:noMultiLvlLbl val="0"/>
      </c:catAx>
      <c:valAx>
        <c:axId val="1721629855"/>
        <c:scaling>
          <c:orientation val="minMax"/>
        </c:scaling>
        <c:delete val="0"/>
        <c:axPos val="l"/>
        <c:numFmt formatCode="0.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solidFill>
                <a:latin typeface="Verdana" panose="020B0604030504040204" pitchFamily="34" charset="0"/>
                <a:ea typeface="Verdana" panose="020B0604030504040204" pitchFamily="34" charset="0"/>
                <a:cs typeface="+mn-cs"/>
              </a:defRPr>
            </a:pPr>
            <a:endParaRPr lang="es-CO"/>
          </a:p>
        </c:txPr>
        <c:crossAx val="1721630815"/>
        <c:crosses val="autoZero"/>
        <c:crossBetween val="between"/>
      </c:valAx>
      <c:spPr>
        <a:noFill/>
        <a:ln>
          <a:noFill/>
        </a:ln>
        <a:effectLst/>
      </c:spPr>
    </c:plotArea>
    <c:legend>
      <c:legendPos val="b"/>
      <c:layout>
        <c:manualLayout>
          <c:xMode val="edge"/>
          <c:yMode val="edge"/>
          <c:x val="0.26779315518350433"/>
          <c:y val="0.87999710285885768"/>
          <c:w val="0.53230217404087221"/>
          <c:h val="8.8465446418409269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Verdana" panose="020B0604030504040204" pitchFamily="34" charset="0"/>
              <a:ea typeface="Verdana" panose="020B0604030504040204" pitchFamily="34" charset="0"/>
              <a:cs typeface="+mn-cs"/>
            </a:defRPr>
          </a:pPr>
          <a:endParaRPr lang="es-CO"/>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s-CO"/>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469892280100847"/>
          <c:y val="0.10234726756716384"/>
          <c:w val="0.87007969112556582"/>
          <c:h val="0.65554531293344431"/>
        </c:manualLayout>
      </c:layout>
      <c:barChart>
        <c:barDir val="col"/>
        <c:grouping val="stacked"/>
        <c:varyColors val="0"/>
        <c:ser>
          <c:idx val="0"/>
          <c:order val="0"/>
          <c:tx>
            <c:strRef>
              <c:f>'[Ultimates - graficas.xlsx]Graficas'!$B$3</c:f>
              <c:strCache>
                <c:ptCount val="1"/>
                <c:pt idx="0">
                  <c:v>Observado</c:v>
                </c:pt>
              </c:strCache>
            </c:strRef>
          </c:tx>
          <c:spPr>
            <a:solidFill>
              <a:schemeClr val="accent1"/>
            </a:solidFill>
            <a:ln>
              <a:noFill/>
            </a:ln>
            <a:effectLst/>
          </c:spPr>
          <c:invertIfNegative val="0"/>
          <c:cat>
            <c:strRef>
              <c:f>'[Ultimates - graficas.xlsx]Graficas'!$A$88:$A$95</c:f>
              <c:strCache>
                <c:ptCount val="5"/>
                <c:pt idx="0">
                  <c:v>2020</c:v>
                </c:pt>
                <c:pt idx="1">
                  <c:v>2021</c:v>
                </c:pt>
                <c:pt idx="2">
                  <c:v>2022</c:v>
                </c:pt>
                <c:pt idx="3">
                  <c:v>2023</c:v>
                </c:pt>
                <c:pt idx="4">
                  <c:v>2024*</c:v>
                </c:pt>
              </c:strCache>
              <c:extLst/>
            </c:strRef>
          </c:cat>
          <c:val>
            <c:numRef>
              <c:f>'[Ultimates - graficas.xlsx]Graficas'!$B$88:$B$95</c:f>
              <c:numCache>
                <c:formatCode>_-* #,##0_-;\-* #,##0_-;_-* "-"??_-;_-@_-</c:formatCode>
                <c:ptCount val="5"/>
                <c:pt idx="0">
                  <c:v>707707</c:v>
                </c:pt>
                <c:pt idx="1">
                  <c:v>769435</c:v>
                </c:pt>
                <c:pt idx="2">
                  <c:v>933319</c:v>
                </c:pt>
                <c:pt idx="3">
                  <c:v>879280</c:v>
                </c:pt>
                <c:pt idx="4">
                  <c:v>510889</c:v>
                </c:pt>
              </c:numCache>
              <c:extLst/>
            </c:numRef>
          </c:val>
          <c:extLst>
            <c:ext xmlns:c16="http://schemas.microsoft.com/office/drawing/2014/chart" uri="{C3380CC4-5D6E-409C-BE32-E72D297353CC}">
              <c16:uniqueId val="{00000000-7D67-4C0C-9FED-C1C4CCCD34E0}"/>
            </c:ext>
          </c:extLst>
        </c:ser>
        <c:ser>
          <c:idx val="1"/>
          <c:order val="1"/>
          <c:tx>
            <c:strRef>
              <c:f>'[Ultimates - graficas.xlsx]Graficas'!$C$3</c:f>
              <c:strCache>
                <c:ptCount val="1"/>
                <c:pt idx="0">
                  <c:v>Proyectado</c:v>
                </c:pt>
              </c:strCache>
            </c:strRef>
          </c:tx>
          <c:spPr>
            <a:solidFill>
              <a:schemeClr val="accent2"/>
            </a:solidFill>
            <a:ln>
              <a:noFill/>
            </a:ln>
            <a:effectLst/>
          </c:spPr>
          <c:invertIfNegative val="0"/>
          <c:cat>
            <c:strRef>
              <c:f>'[Ultimates - graficas.xlsx]Graficas'!$A$88:$A$95</c:f>
              <c:strCache>
                <c:ptCount val="5"/>
                <c:pt idx="0">
                  <c:v>2020</c:v>
                </c:pt>
                <c:pt idx="1">
                  <c:v>2021</c:v>
                </c:pt>
                <c:pt idx="2">
                  <c:v>2022</c:v>
                </c:pt>
                <c:pt idx="3">
                  <c:v>2023</c:v>
                </c:pt>
                <c:pt idx="4">
                  <c:v>2024*</c:v>
                </c:pt>
              </c:strCache>
              <c:extLst/>
            </c:strRef>
          </c:cat>
          <c:val>
            <c:numRef>
              <c:f>'[Ultimates - graficas.xlsx]Graficas'!$C$88:$C$95</c:f>
              <c:numCache>
                <c:formatCode>_-* #,##0_-;\-* #,##0_-;_-* "-"??_-;_-@_-</c:formatCode>
                <c:ptCount val="5"/>
                <c:pt idx="0">
                  <c:v>0</c:v>
                </c:pt>
                <c:pt idx="1">
                  <c:v>0</c:v>
                </c:pt>
                <c:pt idx="2">
                  <c:v>0</c:v>
                </c:pt>
                <c:pt idx="3">
                  <c:v>0</c:v>
                </c:pt>
                <c:pt idx="4">
                  <c:v>191658.70838313457</c:v>
                </c:pt>
              </c:numCache>
              <c:extLst/>
            </c:numRef>
          </c:val>
          <c:extLst>
            <c:ext xmlns:c16="http://schemas.microsoft.com/office/drawing/2014/chart" uri="{C3380CC4-5D6E-409C-BE32-E72D297353CC}">
              <c16:uniqueId val="{00000001-7D67-4C0C-9FED-C1C4CCCD34E0}"/>
            </c:ext>
          </c:extLst>
        </c:ser>
        <c:ser>
          <c:idx val="2"/>
          <c:order val="2"/>
          <c:tx>
            <c:strRef>
              <c:f>'[Ultimates - graficas.xlsx]Graficas'!$D$3</c:f>
              <c:strCache>
                <c:ptCount val="1"/>
                <c:pt idx="0">
                  <c:v>IBNR</c:v>
                </c:pt>
              </c:strCache>
            </c:strRef>
          </c:tx>
          <c:spPr>
            <a:solidFill>
              <a:schemeClr val="accent3"/>
            </a:solidFill>
            <a:ln>
              <a:noFill/>
            </a:ln>
            <a:effectLst/>
          </c:spPr>
          <c:invertIfNegative val="0"/>
          <c:cat>
            <c:strRef>
              <c:f>'[Ultimates - graficas.xlsx]Graficas'!$A$88:$A$95</c:f>
              <c:strCache>
                <c:ptCount val="5"/>
                <c:pt idx="0">
                  <c:v>2020</c:v>
                </c:pt>
                <c:pt idx="1">
                  <c:v>2021</c:v>
                </c:pt>
                <c:pt idx="2">
                  <c:v>2022</c:v>
                </c:pt>
                <c:pt idx="3">
                  <c:v>2023</c:v>
                </c:pt>
                <c:pt idx="4">
                  <c:v>2024*</c:v>
                </c:pt>
              </c:strCache>
              <c:extLst/>
            </c:strRef>
          </c:cat>
          <c:val>
            <c:numRef>
              <c:f>'[Ultimates - graficas.xlsx]Graficas'!$D$88:$D$95</c:f>
              <c:numCache>
                <c:formatCode>_-* #,##0_-;\-* #,##0_-;_-* "-"??_-;_-@_-</c:formatCode>
                <c:ptCount val="5"/>
                <c:pt idx="0">
                  <c:v>15</c:v>
                </c:pt>
                <c:pt idx="1">
                  <c:v>21</c:v>
                </c:pt>
                <c:pt idx="2">
                  <c:v>239</c:v>
                </c:pt>
                <c:pt idx="3">
                  <c:v>4066</c:v>
                </c:pt>
                <c:pt idx="4">
                  <c:v>91471.291616865434</c:v>
                </c:pt>
              </c:numCache>
              <c:extLst/>
            </c:numRef>
          </c:val>
          <c:extLst>
            <c:ext xmlns:c16="http://schemas.microsoft.com/office/drawing/2014/chart" uri="{C3380CC4-5D6E-409C-BE32-E72D297353CC}">
              <c16:uniqueId val="{00000002-7D67-4C0C-9FED-C1C4CCCD34E0}"/>
            </c:ext>
          </c:extLst>
        </c:ser>
        <c:dLbls>
          <c:showLegendKey val="0"/>
          <c:showVal val="0"/>
          <c:showCatName val="0"/>
          <c:showSerName val="0"/>
          <c:showPercent val="0"/>
          <c:showBubbleSize val="0"/>
        </c:dLbls>
        <c:gapWidth val="150"/>
        <c:overlap val="100"/>
        <c:axId val="1818358047"/>
        <c:axId val="686569263"/>
      </c:barChart>
      <c:lineChart>
        <c:grouping val="standard"/>
        <c:varyColors val="0"/>
        <c:ser>
          <c:idx val="3"/>
          <c:order val="3"/>
          <c:tx>
            <c:strRef>
              <c:f>'[Ultimates - graficas.xlsx]Graficas'!$E$3</c:f>
              <c:strCache>
                <c:ptCount val="1"/>
                <c:pt idx="0">
                  <c:v>Ultimate</c:v>
                </c:pt>
              </c:strCache>
            </c:strRef>
          </c:tx>
          <c:spPr>
            <a:ln w="25400" cap="rnd">
              <a:noFill/>
              <a:round/>
            </a:ln>
            <a:effectLst/>
          </c:spPr>
          <c:marker>
            <c:symbol val="circle"/>
            <c:size val="6"/>
            <c:spPr>
              <a:solidFill>
                <a:schemeClr val="accent6"/>
              </a:solidFill>
              <a:ln w="9525">
                <a:noFill/>
              </a:ln>
              <a:effectLst/>
            </c:spPr>
          </c:marker>
          <c:dLbls>
            <c:dLbl>
              <c:idx val="0"/>
              <c:layout>
                <c:manualLayout>
                  <c:x val="-3.7714919578480312E-2"/>
                  <c:y val="-5.698005698005698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7D67-4C0C-9FED-C1C4CCCD34E0}"/>
                </c:ext>
              </c:extLst>
            </c:dLbl>
            <c:dLbl>
              <c:idx val="1"/>
              <c:layout>
                <c:manualLayout>
                  <c:x val="-6.5446478092068772E-2"/>
                  <c:y val="-4.8433048433048458E-2"/>
                </c:manualLayout>
              </c:layout>
              <c:spPr>
                <a:noFill/>
                <a:ln>
                  <a:noFill/>
                </a:ln>
                <a:effectLst/>
              </c:spPr>
              <c:txPr>
                <a:bodyPr rot="0" spcFirstLastPara="1" vertOverflow="ellipsis" vert="horz" wrap="square" lIns="38100" tIns="19050" rIns="38100" bIns="19050" anchor="ctr" anchorCtr="1">
                  <a:noAutofit/>
                </a:bodyPr>
                <a:lstStyle/>
                <a:p>
                  <a:pPr>
                    <a:defRPr sz="800" b="0" i="0" u="none" strike="noStrike" kern="1200" baseline="0">
                      <a:solidFill>
                        <a:schemeClr val="tx1">
                          <a:lumMod val="75000"/>
                          <a:lumOff val="25000"/>
                        </a:schemeClr>
                      </a:solidFill>
                      <a:latin typeface="Verdana" panose="020B0604030504040204" pitchFamily="34" charset="0"/>
                      <a:ea typeface="Verdana" panose="020B0604030504040204" pitchFamily="34" charset="0"/>
                      <a:cs typeface="+mn-cs"/>
                    </a:defRPr>
                  </a:pPr>
                  <a:endParaRPr lang="es-CO"/>
                </a:p>
              </c:txPr>
              <c:showLegendKey val="0"/>
              <c:showVal val="1"/>
              <c:showCatName val="0"/>
              <c:showSerName val="0"/>
              <c:showPercent val="0"/>
              <c:showBubbleSize val="0"/>
              <c:extLst>
                <c:ext xmlns:c15="http://schemas.microsoft.com/office/drawing/2012/chart" uri="{CE6537A1-D6FC-4f65-9D91-7224C49458BB}">
                  <c15:layout>
                    <c:manualLayout>
                      <c:w val="8.9162506932889629E-2"/>
                      <c:h val="8.5384839715548375E-2"/>
                    </c:manualLayout>
                  </c15:layout>
                </c:ext>
                <c:ext xmlns:c16="http://schemas.microsoft.com/office/drawing/2014/chart" uri="{C3380CC4-5D6E-409C-BE32-E72D297353CC}">
                  <c16:uniqueId val="{00000004-7D67-4C0C-9FED-C1C4CCCD34E0}"/>
                </c:ext>
              </c:extLst>
            </c:dLbl>
            <c:dLbl>
              <c:idx val="2"/>
              <c:layout>
                <c:manualLayout>
                  <c:x val="-4.437049362174162E-2"/>
                  <c:y val="-5.128205128205130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7D67-4C0C-9FED-C1C4CCCD34E0}"/>
                </c:ext>
              </c:extLst>
            </c:dLbl>
            <c:dLbl>
              <c:idx val="3"/>
              <c:layout>
                <c:manualLayout>
                  <c:x val="-4.4370493621741704E-2"/>
                  <c:y val="-6.267806267806268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7D67-4C0C-9FED-C1C4CCCD34E0}"/>
                </c:ext>
              </c:extLst>
            </c:dLbl>
            <c:dLbl>
              <c:idx val="4"/>
              <c:layout>
                <c:manualLayout>
                  <c:x val="-3.9933444259567387E-2"/>
                  <c:y val="-4.558404558404563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7D67-4C0C-9FED-C1C4CCCD34E0}"/>
                </c:ext>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Verdana" panose="020B0604030504040204" pitchFamily="34" charset="0"/>
                    <a:ea typeface="Verdana" panose="020B0604030504040204" pitchFamily="34" charset="0"/>
                    <a:cs typeface="+mn-cs"/>
                  </a:defRPr>
                </a:pPr>
                <a:endParaRPr lang="es-CO"/>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'[Ultimates - graficas.xlsx]Graficas'!$A$88:$A$95</c:f>
              <c:strCache>
                <c:ptCount val="5"/>
                <c:pt idx="0">
                  <c:v>2020</c:v>
                </c:pt>
                <c:pt idx="1">
                  <c:v>2021</c:v>
                </c:pt>
                <c:pt idx="2">
                  <c:v>2022</c:v>
                </c:pt>
                <c:pt idx="3">
                  <c:v>2023</c:v>
                </c:pt>
                <c:pt idx="4">
                  <c:v>2024*</c:v>
                </c:pt>
              </c:strCache>
              <c:extLst/>
            </c:strRef>
          </c:cat>
          <c:val>
            <c:numRef>
              <c:f>'[Ultimates - graficas.xlsx]Graficas'!$E$88:$E$95</c:f>
              <c:numCache>
                <c:formatCode>_-* #,##0_-;\-* #,##0_-;_-* "-"??_-;_-@_-</c:formatCode>
                <c:ptCount val="5"/>
                <c:pt idx="0">
                  <c:v>707722</c:v>
                </c:pt>
                <c:pt idx="1">
                  <c:v>769456</c:v>
                </c:pt>
                <c:pt idx="2">
                  <c:v>933558</c:v>
                </c:pt>
                <c:pt idx="3">
                  <c:v>883346</c:v>
                </c:pt>
                <c:pt idx="4">
                  <c:v>794019</c:v>
                </c:pt>
              </c:numCache>
              <c:extLst/>
            </c:numRef>
          </c:val>
          <c:smooth val="0"/>
          <c:extLst>
            <c:ext xmlns:c16="http://schemas.microsoft.com/office/drawing/2014/chart" uri="{C3380CC4-5D6E-409C-BE32-E72D297353CC}">
              <c16:uniqueId val="{00000008-7D67-4C0C-9FED-C1C4CCCD34E0}"/>
            </c:ext>
          </c:extLst>
        </c:ser>
        <c:dLbls>
          <c:showLegendKey val="0"/>
          <c:showVal val="0"/>
          <c:showCatName val="0"/>
          <c:showSerName val="0"/>
          <c:showPercent val="0"/>
          <c:showBubbleSize val="0"/>
        </c:dLbls>
        <c:marker val="1"/>
        <c:smooth val="0"/>
        <c:axId val="1818358047"/>
        <c:axId val="686569263"/>
      </c:lineChart>
      <c:catAx>
        <c:axId val="181835804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Verdana" panose="020B0604030504040204" pitchFamily="34" charset="0"/>
                <a:ea typeface="Verdana" panose="020B0604030504040204" pitchFamily="34" charset="0"/>
                <a:cs typeface="+mn-cs"/>
              </a:defRPr>
            </a:pPr>
            <a:endParaRPr lang="es-CO"/>
          </a:p>
        </c:txPr>
        <c:crossAx val="686569263"/>
        <c:crosses val="autoZero"/>
        <c:auto val="1"/>
        <c:lblAlgn val="ctr"/>
        <c:lblOffset val="100"/>
        <c:noMultiLvlLbl val="0"/>
      </c:catAx>
      <c:valAx>
        <c:axId val="686569263"/>
        <c:scaling>
          <c:orientation val="minMax"/>
        </c:scaling>
        <c:delete val="0"/>
        <c:axPos val="l"/>
        <c:numFmt formatCode="_-* #,##0_-;\-* #,##0_-;_-* &quot;-&quot;??_-;_-@_-"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Verdana" panose="020B0604030504040204" pitchFamily="34" charset="0"/>
                <a:ea typeface="Verdana" panose="020B0604030504040204" pitchFamily="34" charset="0"/>
                <a:cs typeface="+mn-cs"/>
              </a:defRPr>
            </a:pPr>
            <a:endParaRPr lang="es-CO"/>
          </a:p>
        </c:txPr>
        <c:crossAx val="1818358047"/>
        <c:crosses val="autoZero"/>
        <c:crossBetween val="between"/>
        <c:dispUnits>
          <c:builtInUnit val="thousands"/>
          <c:dispUnitsLbl>
            <c:layout>
              <c:manualLayout>
                <c:xMode val="edge"/>
                <c:yMode val="edge"/>
                <c:x val="2.0784781270061711E-2"/>
                <c:y val="0.35486641092940308"/>
              </c:manualLayout>
            </c:layout>
            <c:tx>
              <c:rich>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es-CO">
                      <a:solidFill>
                        <a:sysClr val="windowText" lastClr="000000"/>
                      </a:solidFill>
                    </a:rPr>
                    <a:t>Miles</a:t>
                  </a:r>
                </a:p>
              </c:rich>
            </c:tx>
            <c:spPr>
              <a:noFill/>
              <a:ln>
                <a:noFill/>
              </a:ln>
              <a:effectLst/>
            </c:spPr>
            <c:txPr>
              <a:bodyPr rot="-540000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s-CO"/>
              </a:p>
            </c:txPr>
          </c:dispUnitsLbl>
        </c:dispUnits>
      </c:valAx>
      <c:spPr>
        <a:noFill/>
        <a:ln>
          <a:noFill/>
        </a:ln>
        <a:effectLst/>
      </c:spPr>
    </c:plotArea>
    <c:legend>
      <c:legendPos val="b"/>
      <c:layout>
        <c:manualLayout>
          <c:xMode val="edge"/>
          <c:yMode val="edge"/>
          <c:x val="0.25868067656268423"/>
          <c:y val="0.84489640014510381"/>
          <c:w val="0.52558002629039091"/>
          <c:h val="0.11781277340332458"/>
        </c:manualLayout>
      </c:layout>
      <c:overlay val="0"/>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Verdana" panose="020B0604030504040204" pitchFamily="34" charset="0"/>
              <a:ea typeface="Verdana" panose="020B0604030504040204" pitchFamily="34" charset="0"/>
              <a:cs typeface="+mn-cs"/>
            </a:defRPr>
          </a:pPr>
          <a:endParaRPr lang="es-CO"/>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s-CO"/>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2.7200791295746787E-2"/>
          <c:y val="2.4366471734892786E-2"/>
          <c:w val="0.94559841740850648"/>
          <c:h val="0.77922134733158355"/>
        </c:manualLayout>
      </c:layout>
      <c:barChart>
        <c:barDir val="col"/>
        <c:grouping val="stacked"/>
        <c:varyColors val="0"/>
        <c:ser>
          <c:idx val="0"/>
          <c:order val="0"/>
          <c:tx>
            <c:strRef>
              <c:f>'[Tarifa SOAT.xlsx]Supuesto de Conteo- FR '!$A$152</c:f>
              <c:strCache>
                <c:ptCount val="1"/>
                <c:pt idx="0">
                  <c:v>Motos</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chemeClr val="bg1"/>
                    </a:solidFill>
                    <a:latin typeface="Verdana" panose="020B0604030504040204" pitchFamily="34" charset="0"/>
                    <a:ea typeface="Verdana" panose="020B0604030504040204" pitchFamily="34" charset="0"/>
                    <a:cs typeface="+mn-cs"/>
                  </a:defRPr>
                </a:pPr>
                <a:endParaRPr lang="es-CO"/>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'[Tarifa SOAT.xlsx]Supuesto de Conteo- FR '!$B$151:$F$151</c:f>
              <c:strCache>
                <c:ptCount val="5"/>
                <c:pt idx="0">
                  <c:v>2020</c:v>
                </c:pt>
                <c:pt idx="1">
                  <c:v>2021</c:v>
                </c:pt>
                <c:pt idx="2">
                  <c:v>2022</c:v>
                </c:pt>
                <c:pt idx="3">
                  <c:v>2023</c:v>
                </c:pt>
                <c:pt idx="4">
                  <c:v>2024*</c:v>
                </c:pt>
              </c:strCache>
            </c:strRef>
          </c:cat>
          <c:val>
            <c:numRef>
              <c:f>'[Tarifa SOAT.xlsx]Supuesto de Conteo- FR '!$B$152:$F$152</c:f>
              <c:numCache>
                <c:formatCode>0.0%</c:formatCode>
                <c:ptCount val="5"/>
                <c:pt idx="0">
                  <c:v>0.88895639813373051</c:v>
                </c:pt>
                <c:pt idx="1">
                  <c:v>0.89307250836954943</c:v>
                </c:pt>
                <c:pt idx="2">
                  <c:v>0.89329747053744923</c:v>
                </c:pt>
                <c:pt idx="3">
                  <c:v>0.89796184054719219</c:v>
                </c:pt>
                <c:pt idx="4">
                  <c:v>0.90269754250213152</c:v>
                </c:pt>
              </c:numCache>
            </c:numRef>
          </c:val>
          <c:extLst>
            <c:ext xmlns:c16="http://schemas.microsoft.com/office/drawing/2014/chart" uri="{C3380CC4-5D6E-409C-BE32-E72D297353CC}">
              <c16:uniqueId val="{00000000-1616-4DA2-8F06-D1B01ED9BC35}"/>
            </c:ext>
          </c:extLst>
        </c:ser>
        <c:ser>
          <c:idx val="1"/>
          <c:order val="1"/>
          <c:tx>
            <c:strRef>
              <c:f>'[Tarifa SOAT.xlsx]Supuesto de Conteo- FR '!$A$153</c:f>
              <c:strCache>
                <c:ptCount val="1"/>
                <c:pt idx="0">
                  <c:v>Autos</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chemeClr val="bg1"/>
                    </a:solidFill>
                    <a:latin typeface="Verdana" panose="020B0604030504040204" pitchFamily="34" charset="0"/>
                    <a:ea typeface="Verdana" panose="020B0604030504040204" pitchFamily="34" charset="0"/>
                    <a:cs typeface="+mn-cs"/>
                  </a:defRPr>
                </a:pPr>
                <a:endParaRPr lang="es-CO"/>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'[Tarifa SOAT.xlsx]Supuesto de Conteo- FR '!$B$151:$F$151</c:f>
              <c:strCache>
                <c:ptCount val="5"/>
                <c:pt idx="0">
                  <c:v>2020</c:v>
                </c:pt>
                <c:pt idx="1">
                  <c:v>2021</c:v>
                </c:pt>
                <c:pt idx="2">
                  <c:v>2022</c:v>
                </c:pt>
                <c:pt idx="3">
                  <c:v>2023</c:v>
                </c:pt>
                <c:pt idx="4">
                  <c:v>2024*</c:v>
                </c:pt>
              </c:strCache>
            </c:strRef>
          </c:cat>
          <c:val>
            <c:numRef>
              <c:f>'[Tarifa SOAT.xlsx]Supuesto de Conteo- FR '!$B$153:$F$153</c:f>
              <c:numCache>
                <c:formatCode>0.0%</c:formatCode>
                <c:ptCount val="5"/>
                <c:pt idx="0">
                  <c:v>6.5815390789038627E-2</c:v>
                </c:pt>
                <c:pt idx="1">
                  <c:v>6.5979081324988045E-2</c:v>
                </c:pt>
                <c:pt idx="2">
                  <c:v>6.629154267865521E-2</c:v>
                </c:pt>
                <c:pt idx="3">
                  <c:v>6.2731930636466343E-2</c:v>
                </c:pt>
                <c:pt idx="4">
                  <c:v>5.8405403397147927E-2</c:v>
                </c:pt>
              </c:numCache>
            </c:numRef>
          </c:val>
          <c:extLst>
            <c:ext xmlns:c16="http://schemas.microsoft.com/office/drawing/2014/chart" uri="{C3380CC4-5D6E-409C-BE32-E72D297353CC}">
              <c16:uniqueId val="{00000001-1616-4DA2-8F06-D1B01ED9BC35}"/>
            </c:ext>
          </c:extLst>
        </c:ser>
        <c:ser>
          <c:idx val="2"/>
          <c:order val="2"/>
          <c:tx>
            <c:strRef>
              <c:f>'[Tarifa SOAT.xlsx]Supuesto de Conteo- FR '!$A$154</c:f>
              <c:strCache>
                <c:ptCount val="1"/>
                <c:pt idx="0">
                  <c:v>Resto</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800" b="1" i="0" u="none" strike="noStrike" kern="1200" baseline="0">
                    <a:solidFill>
                      <a:schemeClr val="bg1"/>
                    </a:solidFill>
                    <a:latin typeface="Verdana" panose="020B0604030504040204" pitchFamily="34" charset="0"/>
                    <a:ea typeface="Verdana" panose="020B0604030504040204" pitchFamily="34" charset="0"/>
                    <a:cs typeface="+mn-cs"/>
                  </a:defRPr>
                </a:pPr>
                <a:endParaRPr lang="es-CO"/>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'[Tarifa SOAT.xlsx]Supuesto de Conteo- FR '!$B$151:$F$151</c:f>
              <c:strCache>
                <c:ptCount val="5"/>
                <c:pt idx="0">
                  <c:v>2020</c:v>
                </c:pt>
                <c:pt idx="1">
                  <c:v>2021</c:v>
                </c:pt>
                <c:pt idx="2">
                  <c:v>2022</c:v>
                </c:pt>
                <c:pt idx="3">
                  <c:v>2023</c:v>
                </c:pt>
                <c:pt idx="4">
                  <c:v>2024*</c:v>
                </c:pt>
              </c:strCache>
            </c:strRef>
          </c:cat>
          <c:val>
            <c:numRef>
              <c:f>'[Tarifa SOAT.xlsx]Supuesto de Conteo- FR '!$B$154:$F$154</c:f>
              <c:numCache>
                <c:formatCode>0.0%</c:formatCode>
                <c:ptCount val="5"/>
                <c:pt idx="0">
                  <c:v>4.5228211077230893E-2</c:v>
                </c:pt>
                <c:pt idx="1">
                  <c:v>4.0948410305462563E-2</c:v>
                </c:pt>
                <c:pt idx="2">
                  <c:v>4.041098678389559E-2</c:v>
                </c:pt>
                <c:pt idx="3">
                  <c:v>3.93062288163415E-2</c:v>
                </c:pt>
                <c:pt idx="4">
                  <c:v>3.8897054100720509E-2</c:v>
                </c:pt>
              </c:numCache>
            </c:numRef>
          </c:val>
          <c:extLst>
            <c:ext xmlns:c16="http://schemas.microsoft.com/office/drawing/2014/chart" uri="{C3380CC4-5D6E-409C-BE32-E72D297353CC}">
              <c16:uniqueId val="{00000002-1616-4DA2-8F06-D1B01ED9BC35}"/>
            </c:ext>
          </c:extLst>
        </c:ser>
        <c:dLbls>
          <c:showLegendKey val="0"/>
          <c:showVal val="0"/>
          <c:showCatName val="0"/>
          <c:showSerName val="0"/>
          <c:showPercent val="0"/>
          <c:showBubbleSize val="0"/>
        </c:dLbls>
        <c:gapWidth val="80"/>
        <c:overlap val="100"/>
        <c:axId val="1745713599"/>
        <c:axId val="1745714559"/>
      </c:barChart>
      <c:catAx>
        <c:axId val="1745713599"/>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1" i="0" u="none" strike="noStrike" kern="1200" baseline="0">
                <a:solidFill>
                  <a:schemeClr val="tx1"/>
                </a:solidFill>
                <a:latin typeface="Verdana" panose="020B0604030504040204" pitchFamily="34" charset="0"/>
                <a:ea typeface="Verdana" panose="020B0604030504040204" pitchFamily="34" charset="0"/>
                <a:cs typeface="+mn-cs"/>
              </a:defRPr>
            </a:pPr>
            <a:endParaRPr lang="es-CO"/>
          </a:p>
        </c:txPr>
        <c:crossAx val="1745714559"/>
        <c:crosses val="autoZero"/>
        <c:auto val="1"/>
        <c:lblAlgn val="ctr"/>
        <c:lblOffset val="100"/>
        <c:noMultiLvlLbl val="0"/>
      </c:catAx>
      <c:valAx>
        <c:axId val="1745714559"/>
        <c:scaling>
          <c:orientation val="minMax"/>
        </c:scaling>
        <c:delete val="1"/>
        <c:axPos val="l"/>
        <c:numFmt formatCode="0.0%" sourceLinked="1"/>
        <c:majorTickMark val="none"/>
        <c:minorTickMark val="none"/>
        <c:tickLblPos val="nextTo"/>
        <c:crossAx val="1745713599"/>
        <c:crosses val="autoZero"/>
        <c:crossBetween val="between"/>
      </c:valAx>
      <c:spPr>
        <a:noFill/>
        <a:ln>
          <a:noFill/>
        </a:ln>
        <a:effectLst/>
      </c:spPr>
    </c:plotArea>
    <c:legend>
      <c:legendPos val="b"/>
      <c:layout>
        <c:manualLayout>
          <c:xMode val="edge"/>
          <c:yMode val="edge"/>
          <c:x val="0.280967818562739"/>
          <c:y val="0.89430285030160706"/>
          <c:w val="0.46015485564304465"/>
          <c:h val="7.7919218431029461E-2"/>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solidFill>
              <a:latin typeface="Verdana" panose="020B0604030504040204" pitchFamily="34" charset="0"/>
              <a:ea typeface="Verdana" panose="020B0604030504040204" pitchFamily="34" charset="0"/>
              <a:cs typeface="+mn-cs"/>
            </a:defRPr>
          </a:pPr>
          <a:endParaRPr lang="es-CO"/>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s-CO"/>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469892280100847"/>
          <c:y val="6.1982988830842529E-2"/>
          <c:w val="0.87007969112556582"/>
          <c:h val="0.69590967650403779"/>
        </c:manualLayout>
      </c:layout>
      <c:barChart>
        <c:barDir val="col"/>
        <c:grouping val="stacked"/>
        <c:varyColors val="0"/>
        <c:ser>
          <c:idx val="0"/>
          <c:order val="0"/>
          <c:tx>
            <c:strRef>
              <c:f>'[Ultimates - graficas.xlsx]Graficas'!$B$3</c:f>
              <c:strCache>
                <c:ptCount val="1"/>
                <c:pt idx="0">
                  <c:v>Observado</c:v>
                </c:pt>
              </c:strCache>
            </c:strRef>
          </c:tx>
          <c:spPr>
            <a:solidFill>
              <a:schemeClr val="accent1"/>
            </a:solidFill>
            <a:ln>
              <a:noFill/>
            </a:ln>
            <a:effectLst/>
          </c:spPr>
          <c:invertIfNegative val="0"/>
          <c:cat>
            <c:strRef>
              <c:f>'[Ultimates - graficas.xlsx]Graficas'!$A$77:$A$81</c:f>
              <c:strCache>
                <c:ptCount val="5"/>
                <c:pt idx="0">
                  <c:v>2020</c:v>
                </c:pt>
                <c:pt idx="1">
                  <c:v>2021</c:v>
                </c:pt>
                <c:pt idx="2">
                  <c:v>2022</c:v>
                </c:pt>
                <c:pt idx="3">
                  <c:v>2023</c:v>
                </c:pt>
                <c:pt idx="4">
                  <c:v>2024*</c:v>
                </c:pt>
              </c:strCache>
            </c:strRef>
          </c:cat>
          <c:val>
            <c:numRef>
              <c:f>'[Ultimates - graficas.xlsx]Graficas'!$B$77:$B$81</c:f>
              <c:numCache>
                <c:formatCode>_-* #,##0_-;\-* #,##0_-;_-* "-"??_-;_-@_-</c:formatCode>
                <c:ptCount val="5"/>
                <c:pt idx="0">
                  <c:v>30941421.103130456</c:v>
                </c:pt>
                <c:pt idx="1">
                  <c:v>41969008.65361248</c:v>
                </c:pt>
                <c:pt idx="2">
                  <c:v>48461264.254880689</c:v>
                </c:pt>
                <c:pt idx="3">
                  <c:v>40177095.471989378</c:v>
                </c:pt>
                <c:pt idx="4">
                  <c:v>15877724.772144889</c:v>
                </c:pt>
              </c:numCache>
            </c:numRef>
          </c:val>
          <c:extLst>
            <c:ext xmlns:c16="http://schemas.microsoft.com/office/drawing/2014/chart" uri="{C3380CC4-5D6E-409C-BE32-E72D297353CC}">
              <c16:uniqueId val="{00000000-C82F-4FF1-BA6C-FA83F97C9D2D}"/>
            </c:ext>
          </c:extLst>
        </c:ser>
        <c:ser>
          <c:idx val="1"/>
          <c:order val="1"/>
          <c:tx>
            <c:strRef>
              <c:f>'[Ultimates - graficas.xlsx]Graficas'!$C$3</c:f>
              <c:strCache>
                <c:ptCount val="1"/>
                <c:pt idx="0">
                  <c:v>Proyectado</c:v>
                </c:pt>
              </c:strCache>
            </c:strRef>
          </c:tx>
          <c:spPr>
            <a:solidFill>
              <a:schemeClr val="accent2"/>
            </a:solidFill>
            <a:ln>
              <a:noFill/>
            </a:ln>
            <a:effectLst/>
          </c:spPr>
          <c:invertIfNegative val="0"/>
          <c:cat>
            <c:strRef>
              <c:f>'[Ultimates - graficas.xlsx]Graficas'!$A$77:$A$81</c:f>
              <c:strCache>
                <c:ptCount val="5"/>
                <c:pt idx="0">
                  <c:v>2020</c:v>
                </c:pt>
                <c:pt idx="1">
                  <c:v>2021</c:v>
                </c:pt>
                <c:pt idx="2">
                  <c:v>2022</c:v>
                </c:pt>
                <c:pt idx="3">
                  <c:v>2023</c:v>
                </c:pt>
                <c:pt idx="4">
                  <c:v>2024*</c:v>
                </c:pt>
              </c:strCache>
            </c:strRef>
          </c:cat>
          <c:val>
            <c:numRef>
              <c:f>'[Ultimates - graficas.xlsx]Graficas'!$C$77:$C$81</c:f>
              <c:numCache>
                <c:formatCode>_-* #,##0_-;\-* #,##0_-;_-* "-"??_-;_-@_-</c:formatCode>
                <c:ptCount val="5"/>
                <c:pt idx="0">
                  <c:v>0</c:v>
                </c:pt>
                <c:pt idx="1">
                  <c:v>0</c:v>
                </c:pt>
                <c:pt idx="2">
                  <c:v>0</c:v>
                </c:pt>
                <c:pt idx="3">
                  <c:v>0</c:v>
                </c:pt>
                <c:pt idx="4">
                  <c:v>10898219.643449849</c:v>
                </c:pt>
              </c:numCache>
            </c:numRef>
          </c:val>
          <c:extLst>
            <c:ext xmlns:c16="http://schemas.microsoft.com/office/drawing/2014/chart" uri="{C3380CC4-5D6E-409C-BE32-E72D297353CC}">
              <c16:uniqueId val="{00000001-C82F-4FF1-BA6C-FA83F97C9D2D}"/>
            </c:ext>
          </c:extLst>
        </c:ser>
        <c:ser>
          <c:idx val="2"/>
          <c:order val="2"/>
          <c:tx>
            <c:strRef>
              <c:f>'[Ultimates - graficas.xlsx]Graficas'!$D$3</c:f>
              <c:strCache>
                <c:ptCount val="1"/>
                <c:pt idx="0">
                  <c:v>IBNR</c:v>
                </c:pt>
              </c:strCache>
            </c:strRef>
          </c:tx>
          <c:spPr>
            <a:solidFill>
              <a:schemeClr val="accent3"/>
            </a:solidFill>
            <a:ln>
              <a:noFill/>
            </a:ln>
            <a:effectLst/>
          </c:spPr>
          <c:invertIfNegative val="0"/>
          <c:cat>
            <c:strRef>
              <c:f>'[Ultimates - graficas.xlsx]Graficas'!$A$77:$A$81</c:f>
              <c:strCache>
                <c:ptCount val="5"/>
                <c:pt idx="0">
                  <c:v>2020</c:v>
                </c:pt>
                <c:pt idx="1">
                  <c:v>2021</c:v>
                </c:pt>
                <c:pt idx="2">
                  <c:v>2022</c:v>
                </c:pt>
                <c:pt idx="3">
                  <c:v>2023</c:v>
                </c:pt>
                <c:pt idx="4">
                  <c:v>2024*</c:v>
                </c:pt>
              </c:strCache>
            </c:strRef>
          </c:cat>
          <c:val>
            <c:numRef>
              <c:f>'[Ultimates - graficas.xlsx]Graficas'!$D$77:$D$81</c:f>
              <c:numCache>
                <c:formatCode>_-* #,##0_-;\-* #,##0_-;_-* "-"??_-;_-@_-</c:formatCode>
                <c:ptCount val="5"/>
                <c:pt idx="0">
                  <c:v>281657.16668469831</c:v>
                </c:pt>
                <c:pt idx="1">
                  <c:v>618995.04507638514</c:v>
                </c:pt>
                <c:pt idx="2">
                  <c:v>1442812.4055975974</c:v>
                </c:pt>
                <c:pt idx="3">
                  <c:v>4082803.548133038</c:v>
                </c:pt>
                <c:pt idx="4">
                  <c:v>9678445.5087265391</c:v>
                </c:pt>
              </c:numCache>
            </c:numRef>
          </c:val>
          <c:extLst>
            <c:ext xmlns:c16="http://schemas.microsoft.com/office/drawing/2014/chart" uri="{C3380CC4-5D6E-409C-BE32-E72D297353CC}">
              <c16:uniqueId val="{00000002-C82F-4FF1-BA6C-FA83F97C9D2D}"/>
            </c:ext>
          </c:extLst>
        </c:ser>
        <c:dLbls>
          <c:showLegendKey val="0"/>
          <c:showVal val="0"/>
          <c:showCatName val="0"/>
          <c:showSerName val="0"/>
          <c:showPercent val="0"/>
          <c:showBubbleSize val="0"/>
        </c:dLbls>
        <c:gapWidth val="150"/>
        <c:overlap val="100"/>
        <c:axId val="1818358047"/>
        <c:axId val="686569263"/>
      </c:barChart>
      <c:lineChart>
        <c:grouping val="standard"/>
        <c:varyColors val="0"/>
        <c:ser>
          <c:idx val="3"/>
          <c:order val="3"/>
          <c:tx>
            <c:strRef>
              <c:f>'[Ultimates - graficas.xlsx]Graficas'!$E$3</c:f>
              <c:strCache>
                <c:ptCount val="1"/>
                <c:pt idx="0">
                  <c:v>Ultimate</c:v>
                </c:pt>
              </c:strCache>
            </c:strRef>
          </c:tx>
          <c:spPr>
            <a:ln w="25400" cap="rnd">
              <a:noFill/>
              <a:round/>
            </a:ln>
            <a:effectLst/>
          </c:spPr>
          <c:marker>
            <c:symbol val="circle"/>
            <c:size val="6"/>
            <c:spPr>
              <a:solidFill>
                <a:schemeClr val="accent6"/>
              </a:solidFill>
              <a:ln w="9525">
                <a:noFill/>
              </a:ln>
              <a:effectLst/>
            </c:spPr>
          </c:marker>
          <c:dLbls>
            <c:numFmt formatCode="#,##0.00" sourceLinked="0"/>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Verdana" panose="020B0604030504040204" pitchFamily="34" charset="0"/>
                    <a:ea typeface="Verdana" panose="020B0604030504040204" pitchFamily="34" charset="0"/>
                    <a:cs typeface="+mn-cs"/>
                  </a:defRPr>
                </a:pPr>
                <a:endParaRPr lang="es-CO"/>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'[Ultimates - graficas.xlsx]Graficas'!$A$77:$A$81</c:f>
              <c:strCache>
                <c:ptCount val="5"/>
                <c:pt idx="0">
                  <c:v>2020</c:v>
                </c:pt>
                <c:pt idx="1">
                  <c:v>2021</c:v>
                </c:pt>
                <c:pt idx="2">
                  <c:v>2022</c:v>
                </c:pt>
                <c:pt idx="3">
                  <c:v>2023</c:v>
                </c:pt>
                <c:pt idx="4">
                  <c:v>2024*</c:v>
                </c:pt>
              </c:strCache>
            </c:strRef>
          </c:cat>
          <c:val>
            <c:numRef>
              <c:f>'[Ultimates - graficas.xlsx]Graficas'!$E$77:$E$81</c:f>
              <c:numCache>
                <c:formatCode>_-* #,##0_-;\-* #,##0_-;_-* "-"??_-;_-@_-</c:formatCode>
                <c:ptCount val="5"/>
                <c:pt idx="0">
                  <c:v>31223078.269815154</c:v>
                </c:pt>
                <c:pt idx="1">
                  <c:v>42588003.698688865</c:v>
                </c:pt>
                <c:pt idx="2">
                  <c:v>49904076.660478286</c:v>
                </c:pt>
                <c:pt idx="3">
                  <c:v>44259899.020122416</c:v>
                </c:pt>
                <c:pt idx="4">
                  <c:v>36454389.924321279</c:v>
                </c:pt>
              </c:numCache>
            </c:numRef>
          </c:val>
          <c:smooth val="0"/>
          <c:extLst>
            <c:ext xmlns:c16="http://schemas.microsoft.com/office/drawing/2014/chart" uri="{C3380CC4-5D6E-409C-BE32-E72D297353CC}">
              <c16:uniqueId val="{00000003-C82F-4FF1-BA6C-FA83F97C9D2D}"/>
            </c:ext>
          </c:extLst>
        </c:ser>
        <c:dLbls>
          <c:showLegendKey val="0"/>
          <c:showVal val="0"/>
          <c:showCatName val="0"/>
          <c:showSerName val="0"/>
          <c:showPercent val="0"/>
          <c:showBubbleSize val="0"/>
        </c:dLbls>
        <c:marker val="1"/>
        <c:smooth val="0"/>
        <c:axId val="1818358047"/>
        <c:axId val="686569263"/>
      </c:lineChart>
      <c:catAx>
        <c:axId val="181835804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1" i="0" u="none" strike="noStrike" kern="1200" baseline="0">
                <a:solidFill>
                  <a:schemeClr val="tx1"/>
                </a:solidFill>
                <a:latin typeface="Verdana" panose="020B0604030504040204" pitchFamily="34" charset="0"/>
                <a:ea typeface="Verdana" panose="020B0604030504040204" pitchFamily="34" charset="0"/>
                <a:cs typeface="+mn-cs"/>
              </a:defRPr>
            </a:pPr>
            <a:endParaRPr lang="es-CO"/>
          </a:p>
        </c:txPr>
        <c:crossAx val="686569263"/>
        <c:crosses val="autoZero"/>
        <c:auto val="1"/>
        <c:lblAlgn val="ctr"/>
        <c:lblOffset val="100"/>
        <c:noMultiLvlLbl val="0"/>
      </c:catAx>
      <c:valAx>
        <c:axId val="686569263"/>
        <c:scaling>
          <c:orientation val="minMax"/>
        </c:scaling>
        <c:delete val="0"/>
        <c:axPos val="l"/>
        <c:numFmt formatCode="_-* #,##0_-;\-* #,##0_-;_-* &quot;-&quot;??_-;_-@_-" sourceLinked="1"/>
        <c:majorTickMark val="out"/>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solidFill>
                <a:latin typeface="Verdana" panose="020B0604030504040204" pitchFamily="34" charset="0"/>
                <a:ea typeface="Verdana" panose="020B0604030504040204" pitchFamily="34" charset="0"/>
                <a:cs typeface="+mn-cs"/>
              </a:defRPr>
            </a:pPr>
            <a:endParaRPr lang="es-CO"/>
          </a:p>
        </c:txPr>
        <c:crossAx val="1818358047"/>
        <c:crosses val="autoZero"/>
        <c:crossBetween val="between"/>
        <c:dispUnits>
          <c:builtInUnit val="millions"/>
          <c:dispUnitsLbl>
            <c:layout>
              <c:manualLayout>
                <c:xMode val="edge"/>
                <c:yMode val="edge"/>
                <c:x val="2.5221830632235862E-2"/>
                <c:y val="0.28649034255333466"/>
              </c:manualLayout>
            </c:layout>
            <c:spPr>
              <a:noFill/>
              <a:ln>
                <a:noFill/>
              </a:ln>
              <a:effectLst/>
            </c:spPr>
            <c:txPr>
              <a:bodyPr rot="-5400000" spcFirstLastPara="1" vertOverflow="ellipsis" vert="horz" wrap="square" anchor="ctr" anchorCtr="1"/>
              <a:lstStyle/>
              <a:p>
                <a:pPr>
                  <a:defRPr sz="1000" b="0" i="0" u="none" strike="noStrike" kern="1200" baseline="0">
                    <a:solidFill>
                      <a:schemeClr val="tx1"/>
                    </a:solidFill>
                    <a:latin typeface="+mn-lt"/>
                    <a:ea typeface="+mn-ea"/>
                    <a:cs typeface="+mn-cs"/>
                  </a:defRPr>
                </a:pPr>
                <a:endParaRPr lang="es-CO"/>
              </a:p>
            </c:txPr>
          </c:dispUnitsLbl>
        </c:dispUnits>
      </c:valAx>
      <c:spPr>
        <a:noFill/>
        <a:ln>
          <a:noFill/>
        </a:ln>
        <a:effectLst/>
      </c:spPr>
    </c:plotArea>
    <c:legend>
      <c:legendPos val="b"/>
      <c:layout>
        <c:manualLayout>
          <c:xMode val="edge"/>
          <c:yMode val="edge"/>
          <c:x val="0.23769210620566519"/>
          <c:y val="0.8551804742355924"/>
          <c:w val="0.46448318196477983"/>
          <c:h val="8.5292484762376664E-2"/>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solidFill>
              <a:latin typeface="Verdana" panose="020B0604030504040204" pitchFamily="34" charset="0"/>
              <a:ea typeface="Verdana" panose="020B0604030504040204" pitchFamily="34" charset="0"/>
              <a:cs typeface="+mn-cs"/>
            </a:defRPr>
          </a:pPr>
          <a:endParaRPr lang="es-CO"/>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s-CO"/>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059129065078678"/>
          <c:y val="6.4365203709058127E-2"/>
          <c:w val="0.87007969112556582"/>
          <c:h val="0.69352707939688574"/>
        </c:manualLayout>
      </c:layout>
      <c:barChart>
        <c:barDir val="col"/>
        <c:grouping val="stacked"/>
        <c:varyColors val="0"/>
        <c:ser>
          <c:idx val="0"/>
          <c:order val="0"/>
          <c:tx>
            <c:strRef>
              <c:f>'[Ultimates - graficas.xlsx]Graficas'!$B$3</c:f>
              <c:strCache>
                <c:ptCount val="1"/>
                <c:pt idx="0">
                  <c:v>Observado</c:v>
                </c:pt>
              </c:strCache>
            </c:strRef>
          </c:tx>
          <c:spPr>
            <a:solidFill>
              <a:schemeClr val="accent1"/>
            </a:solidFill>
            <a:ln>
              <a:noFill/>
            </a:ln>
            <a:effectLst/>
          </c:spPr>
          <c:invertIfNegative val="0"/>
          <c:cat>
            <c:strRef>
              <c:f>'[Ultimates - graficas.xlsx]Graficas'!$A$49:$A$53</c:f>
              <c:strCache>
                <c:ptCount val="5"/>
                <c:pt idx="0">
                  <c:v>2020</c:v>
                </c:pt>
                <c:pt idx="1">
                  <c:v>2021</c:v>
                </c:pt>
                <c:pt idx="2">
                  <c:v>2022</c:v>
                </c:pt>
                <c:pt idx="3">
                  <c:v>2023</c:v>
                </c:pt>
                <c:pt idx="4">
                  <c:v>2024*</c:v>
                </c:pt>
              </c:strCache>
            </c:strRef>
          </c:cat>
          <c:val>
            <c:numRef>
              <c:f>'[Ultimates - graficas.xlsx]Graficas'!$B$49:$B$53</c:f>
              <c:numCache>
                <c:formatCode>_(* #,##0.00_);_(* \(#,##0.00\);_(* "-"??_);_(@_)</c:formatCode>
                <c:ptCount val="5"/>
                <c:pt idx="0">
                  <c:v>4293910.2493768167</c:v>
                </c:pt>
                <c:pt idx="1">
                  <c:v>5778608.868481366</c:v>
                </c:pt>
                <c:pt idx="2">
                  <c:v>6828729.212585221</c:v>
                </c:pt>
                <c:pt idx="3">
                  <c:v>6131423.5368400877</c:v>
                </c:pt>
                <c:pt idx="4">
                  <c:v>2599199.0945500908</c:v>
                </c:pt>
              </c:numCache>
            </c:numRef>
          </c:val>
          <c:extLst>
            <c:ext xmlns:c16="http://schemas.microsoft.com/office/drawing/2014/chart" uri="{C3380CC4-5D6E-409C-BE32-E72D297353CC}">
              <c16:uniqueId val="{00000000-42D0-4F6A-882A-815B8BA5E07B}"/>
            </c:ext>
          </c:extLst>
        </c:ser>
        <c:ser>
          <c:idx val="1"/>
          <c:order val="1"/>
          <c:tx>
            <c:strRef>
              <c:f>'[Ultimates - graficas.xlsx]Graficas'!$C$3</c:f>
              <c:strCache>
                <c:ptCount val="1"/>
                <c:pt idx="0">
                  <c:v>Proyectado</c:v>
                </c:pt>
              </c:strCache>
            </c:strRef>
          </c:tx>
          <c:spPr>
            <a:solidFill>
              <a:schemeClr val="accent2"/>
            </a:solidFill>
            <a:ln>
              <a:noFill/>
            </a:ln>
            <a:effectLst/>
          </c:spPr>
          <c:invertIfNegative val="0"/>
          <c:cat>
            <c:strRef>
              <c:f>'[Ultimates - graficas.xlsx]Graficas'!$A$49:$A$53</c:f>
              <c:strCache>
                <c:ptCount val="5"/>
                <c:pt idx="0">
                  <c:v>2020</c:v>
                </c:pt>
                <c:pt idx="1">
                  <c:v>2021</c:v>
                </c:pt>
                <c:pt idx="2">
                  <c:v>2022</c:v>
                </c:pt>
                <c:pt idx="3">
                  <c:v>2023</c:v>
                </c:pt>
                <c:pt idx="4">
                  <c:v>2024*</c:v>
                </c:pt>
              </c:strCache>
            </c:strRef>
          </c:cat>
          <c:val>
            <c:numRef>
              <c:f>'[Ultimates - graficas.xlsx]Graficas'!$C$49:$C$53</c:f>
              <c:numCache>
                <c:formatCode>_(* #,##0.00_);_(* \(#,##0.00\);_(* "-"??_);_(@_)</c:formatCode>
                <c:ptCount val="5"/>
                <c:pt idx="0">
                  <c:v>0</c:v>
                </c:pt>
                <c:pt idx="1">
                  <c:v>0</c:v>
                </c:pt>
                <c:pt idx="2">
                  <c:v>0</c:v>
                </c:pt>
                <c:pt idx="3">
                  <c:v>0</c:v>
                </c:pt>
                <c:pt idx="4">
                  <c:v>1425494.3284267532</c:v>
                </c:pt>
              </c:numCache>
            </c:numRef>
          </c:val>
          <c:extLst>
            <c:ext xmlns:c16="http://schemas.microsoft.com/office/drawing/2014/chart" uri="{C3380CC4-5D6E-409C-BE32-E72D297353CC}">
              <c16:uniqueId val="{00000001-42D0-4F6A-882A-815B8BA5E07B}"/>
            </c:ext>
          </c:extLst>
        </c:ser>
        <c:ser>
          <c:idx val="2"/>
          <c:order val="2"/>
          <c:tx>
            <c:strRef>
              <c:f>'[Ultimates - graficas.xlsx]Graficas'!$D$3</c:f>
              <c:strCache>
                <c:ptCount val="1"/>
                <c:pt idx="0">
                  <c:v>IBNR</c:v>
                </c:pt>
              </c:strCache>
            </c:strRef>
          </c:tx>
          <c:spPr>
            <a:solidFill>
              <a:schemeClr val="accent3"/>
            </a:solidFill>
            <a:ln>
              <a:noFill/>
            </a:ln>
            <a:effectLst/>
          </c:spPr>
          <c:invertIfNegative val="0"/>
          <c:cat>
            <c:strRef>
              <c:f>'[Ultimates - graficas.xlsx]Graficas'!$A$49:$A$53</c:f>
              <c:strCache>
                <c:ptCount val="5"/>
                <c:pt idx="0">
                  <c:v>2020</c:v>
                </c:pt>
                <c:pt idx="1">
                  <c:v>2021</c:v>
                </c:pt>
                <c:pt idx="2">
                  <c:v>2022</c:v>
                </c:pt>
                <c:pt idx="3">
                  <c:v>2023</c:v>
                </c:pt>
                <c:pt idx="4">
                  <c:v>2024*</c:v>
                </c:pt>
              </c:strCache>
            </c:strRef>
          </c:cat>
          <c:val>
            <c:numRef>
              <c:f>'[Ultimates - graficas.xlsx]Graficas'!$D$49:$D$53</c:f>
              <c:numCache>
                <c:formatCode>_(* #,##0.00_);_(* \(#,##0.00\);_(* "-"??_);_(@_)</c:formatCode>
                <c:ptCount val="5"/>
                <c:pt idx="0">
                  <c:v>59630.939091499895</c:v>
                </c:pt>
                <c:pt idx="1">
                  <c:v>108842.54103508219</c:v>
                </c:pt>
                <c:pt idx="2">
                  <c:v>221238.61588746402</c:v>
                </c:pt>
                <c:pt idx="3">
                  <c:v>648129.89152714238</c:v>
                </c:pt>
                <c:pt idx="4">
                  <c:v>2132667.6080361838</c:v>
                </c:pt>
              </c:numCache>
            </c:numRef>
          </c:val>
          <c:extLst>
            <c:ext xmlns:c16="http://schemas.microsoft.com/office/drawing/2014/chart" uri="{C3380CC4-5D6E-409C-BE32-E72D297353CC}">
              <c16:uniqueId val="{00000002-42D0-4F6A-882A-815B8BA5E07B}"/>
            </c:ext>
          </c:extLst>
        </c:ser>
        <c:dLbls>
          <c:showLegendKey val="0"/>
          <c:showVal val="0"/>
          <c:showCatName val="0"/>
          <c:showSerName val="0"/>
          <c:showPercent val="0"/>
          <c:showBubbleSize val="0"/>
        </c:dLbls>
        <c:gapWidth val="150"/>
        <c:overlap val="100"/>
        <c:axId val="1818358047"/>
        <c:axId val="686569263"/>
      </c:barChart>
      <c:lineChart>
        <c:grouping val="standard"/>
        <c:varyColors val="0"/>
        <c:ser>
          <c:idx val="3"/>
          <c:order val="3"/>
          <c:tx>
            <c:strRef>
              <c:f>'[Ultimates - graficas.xlsx]Graficas'!$E$3</c:f>
              <c:strCache>
                <c:ptCount val="1"/>
                <c:pt idx="0">
                  <c:v>Ultimate</c:v>
                </c:pt>
              </c:strCache>
            </c:strRef>
          </c:tx>
          <c:spPr>
            <a:ln w="25400" cap="rnd">
              <a:noFill/>
              <a:round/>
            </a:ln>
            <a:effectLst/>
          </c:spPr>
          <c:marker>
            <c:symbol val="circle"/>
            <c:size val="6"/>
            <c:spPr>
              <a:solidFill>
                <a:schemeClr val="accent6"/>
              </a:solidFill>
              <a:ln w="9525">
                <a:noFill/>
              </a:ln>
              <a:effectLst/>
            </c:spPr>
          </c:marker>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Verdana" panose="020B0604030504040204" pitchFamily="34" charset="0"/>
                    <a:ea typeface="Verdana" panose="020B0604030504040204" pitchFamily="34" charset="0"/>
                    <a:cs typeface="+mn-cs"/>
                  </a:defRPr>
                </a:pPr>
                <a:endParaRPr lang="es-CO"/>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'[Ultimates - graficas.xlsx]Graficas'!$A$49:$A$53</c:f>
              <c:strCache>
                <c:ptCount val="5"/>
                <c:pt idx="0">
                  <c:v>2020</c:v>
                </c:pt>
                <c:pt idx="1">
                  <c:v>2021</c:v>
                </c:pt>
                <c:pt idx="2">
                  <c:v>2022</c:v>
                </c:pt>
                <c:pt idx="3">
                  <c:v>2023</c:v>
                </c:pt>
                <c:pt idx="4">
                  <c:v>2024*</c:v>
                </c:pt>
              </c:strCache>
            </c:strRef>
          </c:cat>
          <c:val>
            <c:numRef>
              <c:f>'[Ultimates - graficas.xlsx]Graficas'!$E$49:$E$53</c:f>
              <c:numCache>
                <c:formatCode>_(* #,##0.00_);_(* \(#,##0.00\);_(* "-"??_);_(@_)</c:formatCode>
                <c:ptCount val="5"/>
                <c:pt idx="0">
                  <c:v>4353541.1884683166</c:v>
                </c:pt>
                <c:pt idx="1">
                  <c:v>5887451.4095164482</c:v>
                </c:pt>
                <c:pt idx="2">
                  <c:v>7049967.8284726851</c:v>
                </c:pt>
                <c:pt idx="3">
                  <c:v>6779553.4283672301</c:v>
                </c:pt>
                <c:pt idx="4">
                  <c:v>6157361.0310130278</c:v>
                </c:pt>
              </c:numCache>
            </c:numRef>
          </c:val>
          <c:smooth val="0"/>
          <c:extLst>
            <c:ext xmlns:c16="http://schemas.microsoft.com/office/drawing/2014/chart" uri="{C3380CC4-5D6E-409C-BE32-E72D297353CC}">
              <c16:uniqueId val="{00000003-42D0-4F6A-882A-815B8BA5E07B}"/>
            </c:ext>
          </c:extLst>
        </c:ser>
        <c:dLbls>
          <c:showLegendKey val="0"/>
          <c:showVal val="0"/>
          <c:showCatName val="0"/>
          <c:showSerName val="0"/>
          <c:showPercent val="0"/>
          <c:showBubbleSize val="0"/>
        </c:dLbls>
        <c:marker val="1"/>
        <c:smooth val="0"/>
        <c:axId val="1818358047"/>
        <c:axId val="686569263"/>
      </c:lineChart>
      <c:catAx>
        <c:axId val="181835804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1" i="0" u="none" strike="noStrike" kern="1200" baseline="0">
                <a:solidFill>
                  <a:schemeClr val="tx1"/>
                </a:solidFill>
                <a:latin typeface="Verdana" panose="020B0604030504040204" pitchFamily="34" charset="0"/>
                <a:ea typeface="Verdana" panose="020B0604030504040204" pitchFamily="34" charset="0"/>
                <a:cs typeface="+mn-cs"/>
              </a:defRPr>
            </a:pPr>
            <a:endParaRPr lang="es-CO"/>
          </a:p>
        </c:txPr>
        <c:crossAx val="686569263"/>
        <c:crosses val="autoZero"/>
        <c:auto val="1"/>
        <c:lblAlgn val="ctr"/>
        <c:lblOffset val="100"/>
        <c:noMultiLvlLbl val="0"/>
      </c:catAx>
      <c:valAx>
        <c:axId val="686569263"/>
        <c:scaling>
          <c:orientation val="minMax"/>
        </c:scaling>
        <c:delete val="0"/>
        <c:axPos val="l"/>
        <c:numFmt formatCode="_(* #,##0.00_);_(* \(#,##0.00\);_(* &quot;-&quot;??_);_(@_)" sourceLinked="1"/>
        <c:majorTickMark val="out"/>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solidFill>
                <a:latin typeface="Verdana" panose="020B0604030504040204" pitchFamily="34" charset="0"/>
                <a:ea typeface="Verdana" panose="020B0604030504040204" pitchFamily="34" charset="0"/>
                <a:cs typeface="+mn-cs"/>
              </a:defRPr>
            </a:pPr>
            <a:endParaRPr lang="es-CO"/>
          </a:p>
        </c:txPr>
        <c:crossAx val="1818358047"/>
        <c:crosses val="autoZero"/>
        <c:crossBetween val="between"/>
        <c:dispUnits>
          <c:builtInUnit val="millions"/>
          <c:dispUnitsLbl>
            <c:layout>
              <c:manualLayout>
                <c:xMode val="edge"/>
                <c:yMode val="edge"/>
                <c:x val="2.4867504116828466E-2"/>
                <c:y val="0.36498552419266794"/>
              </c:manualLayout>
            </c:layout>
            <c:spPr>
              <a:noFill/>
              <a:ln>
                <a:noFill/>
              </a:ln>
              <a:effectLst/>
            </c:spPr>
            <c:txPr>
              <a:bodyPr rot="-5400000" spcFirstLastPara="1" vertOverflow="ellipsis" vert="horz" wrap="square" anchor="ctr" anchorCtr="1"/>
              <a:lstStyle/>
              <a:p>
                <a:pPr>
                  <a:defRPr sz="900" b="0" i="0" u="none" strike="noStrike" kern="1200" baseline="0">
                    <a:solidFill>
                      <a:schemeClr val="tx1"/>
                    </a:solidFill>
                    <a:latin typeface="Verdana" panose="020B0604030504040204" pitchFamily="34" charset="0"/>
                    <a:ea typeface="Verdana" panose="020B0604030504040204" pitchFamily="34" charset="0"/>
                    <a:cs typeface="+mn-cs"/>
                  </a:defRPr>
                </a:pPr>
                <a:endParaRPr lang="es-CO"/>
              </a:p>
            </c:txPr>
          </c:dispUnitsLbl>
        </c:dispUnits>
      </c:valAx>
      <c:spPr>
        <a:noFill/>
        <a:ln>
          <a:noFill/>
        </a:ln>
        <a:effectLst/>
      </c:spPr>
    </c:plotArea>
    <c:legend>
      <c:legendPos val="b"/>
      <c:layout>
        <c:manualLayout>
          <c:xMode val="edge"/>
          <c:yMode val="edge"/>
          <c:x val="0.30595727468893275"/>
          <c:y val="0.87047793235922355"/>
          <c:w val="0.47768444233029766"/>
          <c:h val="8.5292484762376664E-2"/>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solidFill>
              <a:latin typeface="Verdana" panose="020B0604030504040204" pitchFamily="34" charset="0"/>
              <a:ea typeface="Verdana" panose="020B0604030504040204" pitchFamily="34" charset="0"/>
              <a:cs typeface="+mn-cs"/>
            </a:defRPr>
          </a:pPr>
          <a:endParaRPr lang="es-CO"/>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s-CO"/>
    </a:p>
  </c:txPr>
  <c:externalData r:id="rId3">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'[Ultimates - graficas.xlsx]Graficas'!$B$3</c:f>
              <c:strCache>
                <c:ptCount val="1"/>
                <c:pt idx="0">
                  <c:v>Observado</c:v>
                </c:pt>
              </c:strCache>
            </c:strRef>
          </c:tx>
          <c:spPr>
            <a:solidFill>
              <a:schemeClr val="accent1"/>
            </a:solidFill>
            <a:ln>
              <a:noFill/>
            </a:ln>
            <a:effectLst/>
          </c:spPr>
          <c:invertIfNegative val="0"/>
          <c:cat>
            <c:strRef>
              <c:f>'[Ultimates - graficas.xlsx]Graficas'!$A$7:$A$11</c:f>
              <c:strCache>
                <c:ptCount val="5"/>
                <c:pt idx="0">
                  <c:v>2020</c:v>
                </c:pt>
                <c:pt idx="1">
                  <c:v>2021</c:v>
                </c:pt>
                <c:pt idx="2">
                  <c:v>2022</c:v>
                </c:pt>
                <c:pt idx="3">
                  <c:v>2023</c:v>
                </c:pt>
                <c:pt idx="4">
                  <c:v>2024*</c:v>
                </c:pt>
              </c:strCache>
            </c:strRef>
          </c:cat>
          <c:val>
            <c:numRef>
              <c:f>'[Ultimates - graficas.xlsx]Graficas'!$B$7:$B$11</c:f>
              <c:numCache>
                <c:formatCode>_-* #,##0_-;\-* #,##0_-;_-* "-"??_-;_-@_-</c:formatCode>
                <c:ptCount val="5"/>
                <c:pt idx="0">
                  <c:v>1501678.8637876876</c:v>
                </c:pt>
                <c:pt idx="1">
                  <c:v>2276660.9488493134</c:v>
                </c:pt>
                <c:pt idx="2">
                  <c:v>2720499.2672455101</c:v>
                </c:pt>
                <c:pt idx="3">
                  <c:v>2665313.5535878707</c:v>
                </c:pt>
                <c:pt idx="4">
                  <c:v>1448574.9310952558</c:v>
                </c:pt>
              </c:numCache>
            </c:numRef>
          </c:val>
          <c:extLst>
            <c:ext xmlns:c16="http://schemas.microsoft.com/office/drawing/2014/chart" uri="{C3380CC4-5D6E-409C-BE32-E72D297353CC}">
              <c16:uniqueId val="{00000000-B2E3-47AA-B9DE-F8C3F5945E53}"/>
            </c:ext>
          </c:extLst>
        </c:ser>
        <c:ser>
          <c:idx val="1"/>
          <c:order val="1"/>
          <c:tx>
            <c:strRef>
              <c:f>'[Ultimates - graficas.xlsx]Graficas'!$C$3</c:f>
              <c:strCache>
                <c:ptCount val="1"/>
                <c:pt idx="0">
                  <c:v>Proyectado</c:v>
                </c:pt>
              </c:strCache>
            </c:strRef>
          </c:tx>
          <c:spPr>
            <a:solidFill>
              <a:schemeClr val="accent2"/>
            </a:solidFill>
            <a:ln>
              <a:noFill/>
            </a:ln>
            <a:effectLst/>
          </c:spPr>
          <c:invertIfNegative val="0"/>
          <c:cat>
            <c:strRef>
              <c:f>'[Ultimates - graficas.xlsx]Graficas'!$A$7:$A$11</c:f>
              <c:strCache>
                <c:ptCount val="5"/>
                <c:pt idx="0">
                  <c:v>2020</c:v>
                </c:pt>
                <c:pt idx="1">
                  <c:v>2021</c:v>
                </c:pt>
                <c:pt idx="2">
                  <c:v>2022</c:v>
                </c:pt>
                <c:pt idx="3">
                  <c:v>2023</c:v>
                </c:pt>
                <c:pt idx="4">
                  <c:v>2024*</c:v>
                </c:pt>
              </c:strCache>
            </c:strRef>
          </c:cat>
          <c:val>
            <c:numRef>
              <c:f>'[Ultimates - graficas.xlsx]Graficas'!$C$7:$C$11</c:f>
              <c:numCache>
                <c:formatCode>_-* #,##0_-;\-* #,##0_-;_-* "-"??_-;_-@_-</c:formatCode>
                <c:ptCount val="5"/>
                <c:pt idx="0">
                  <c:v>0</c:v>
                </c:pt>
                <c:pt idx="1">
                  <c:v>0</c:v>
                </c:pt>
                <c:pt idx="2">
                  <c:v>0</c:v>
                </c:pt>
                <c:pt idx="3">
                  <c:v>0</c:v>
                </c:pt>
                <c:pt idx="4">
                  <c:v>709922.64793057623</c:v>
                </c:pt>
              </c:numCache>
            </c:numRef>
          </c:val>
          <c:extLst>
            <c:ext xmlns:c16="http://schemas.microsoft.com/office/drawing/2014/chart" uri="{C3380CC4-5D6E-409C-BE32-E72D297353CC}">
              <c16:uniqueId val="{00000001-B2E3-47AA-B9DE-F8C3F5945E53}"/>
            </c:ext>
          </c:extLst>
        </c:ser>
        <c:ser>
          <c:idx val="2"/>
          <c:order val="2"/>
          <c:tx>
            <c:strRef>
              <c:f>'[Ultimates - graficas.xlsx]Graficas'!$D$3</c:f>
              <c:strCache>
                <c:ptCount val="1"/>
                <c:pt idx="0">
                  <c:v>IBNR</c:v>
                </c:pt>
              </c:strCache>
            </c:strRef>
          </c:tx>
          <c:spPr>
            <a:solidFill>
              <a:schemeClr val="accent3"/>
            </a:solidFill>
            <a:ln>
              <a:noFill/>
            </a:ln>
            <a:effectLst/>
          </c:spPr>
          <c:invertIfNegative val="0"/>
          <c:cat>
            <c:strRef>
              <c:f>'[Ultimates - graficas.xlsx]Graficas'!$A$7:$A$11</c:f>
              <c:strCache>
                <c:ptCount val="5"/>
                <c:pt idx="0">
                  <c:v>2020</c:v>
                </c:pt>
                <c:pt idx="1">
                  <c:v>2021</c:v>
                </c:pt>
                <c:pt idx="2">
                  <c:v>2022</c:v>
                </c:pt>
                <c:pt idx="3">
                  <c:v>2023</c:v>
                </c:pt>
                <c:pt idx="4">
                  <c:v>2024*</c:v>
                </c:pt>
              </c:strCache>
            </c:strRef>
          </c:cat>
          <c:val>
            <c:numRef>
              <c:f>'[Ultimates - graficas.xlsx]Graficas'!$D$7:$D$11</c:f>
              <c:numCache>
                <c:formatCode>_-* #,##0_-;\-* #,##0_-;_-* "-"??_-;_-@_-</c:formatCode>
                <c:ptCount val="5"/>
                <c:pt idx="0">
                  <c:v>6796.6803807646502</c:v>
                </c:pt>
                <c:pt idx="1">
                  <c:v>12801.764852196444</c:v>
                </c:pt>
                <c:pt idx="2">
                  <c:v>29321.057369483635</c:v>
                </c:pt>
                <c:pt idx="3">
                  <c:v>116631.34559456073</c:v>
                </c:pt>
                <c:pt idx="4">
                  <c:v>600094.13295461005</c:v>
                </c:pt>
              </c:numCache>
            </c:numRef>
          </c:val>
          <c:extLst>
            <c:ext xmlns:c16="http://schemas.microsoft.com/office/drawing/2014/chart" uri="{C3380CC4-5D6E-409C-BE32-E72D297353CC}">
              <c16:uniqueId val="{00000002-B2E3-47AA-B9DE-F8C3F5945E53}"/>
            </c:ext>
          </c:extLst>
        </c:ser>
        <c:dLbls>
          <c:showLegendKey val="0"/>
          <c:showVal val="0"/>
          <c:showCatName val="0"/>
          <c:showSerName val="0"/>
          <c:showPercent val="0"/>
          <c:showBubbleSize val="0"/>
        </c:dLbls>
        <c:gapWidth val="150"/>
        <c:overlap val="100"/>
        <c:axId val="1818358047"/>
        <c:axId val="686569263"/>
      </c:barChart>
      <c:lineChart>
        <c:grouping val="standard"/>
        <c:varyColors val="0"/>
        <c:ser>
          <c:idx val="3"/>
          <c:order val="3"/>
          <c:tx>
            <c:strRef>
              <c:f>'[Ultimates - graficas.xlsx]Graficas'!$E$3</c:f>
              <c:strCache>
                <c:ptCount val="1"/>
                <c:pt idx="0">
                  <c:v>Ultimate</c:v>
                </c:pt>
              </c:strCache>
            </c:strRef>
          </c:tx>
          <c:spPr>
            <a:ln w="28575" cap="rnd">
              <a:noFill/>
              <a:round/>
            </a:ln>
            <a:effectLst/>
          </c:spPr>
          <c:marker>
            <c:symbol val="circle"/>
            <c:size val="6"/>
            <c:spPr>
              <a:solidFill>
                <a:schemeClr val="accent6"/>
              </a:solidFill>
              <a:ln w="9525">
                <a:noFill/>
              </a:ln>
              <a:effectLst/>
            </c:spPr>
          </c:marker>
          <c:dLbls>
            <c:numFmt formatCode="#,##0.00" sourceLinked="0"/>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Verdana" panose="020B0604030504040204" pitchFamily="34" charset="0"/>
                    <a:ea typeface="Verdana" panose="020B0604030504040204" pitchFamily="34" charset="0"/>
                    <a:cs typeface="+mn-cs"/>
                  </a:defRPr>
                </a:pPr>
                <a:endParaRPr lang="es-CO"/>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'[Ultimates - graficas.xlsx]Graficas'!$A$7:$A$11</c:f>
              <c:strCache>
                <c:ptCount val="5"/>
                <c:pt idx="0">
                  <c:v>2020</c:v>
                </c:pt>
                <c:pt idx="1">
                  <c:v>2021</c:v>
                </c:pt>
                <c:pt idx="2">
                  <c:v>2022</c:v>
                </c:pt>
                <c:pt idx="3">
                  <c:v>2023</c:v>
                </c:pt>
                <c:pt idx="4">
                  <c:v>2024*</c:v>
                </c:pt>
              </c:strCache>
            </c:strRef>
          </c:cat>
          <c:val>
            <c:numRef>
              <c:f>'[Ultimates - graficas.xlsx]Graficas'!$E$7:$E$11</c:f>
              <c:numCache>
                <c:formatCode>_-* #,##0_-;\-* #,##0_-;_-* "-"??_-;_-@_-</c:formatCode>
                <c:ptCount val="5"/>
                <c:pt idx="0">
                  <c:v>1508475.5441684523</c:v>
                </c:pt>
                <c:pt idx="1">
                  <c:v>2289462.7137015099</c:v>
                </c:pt>
                <c:pt idx="2">
                  <c:v>2749820.3246149938</c:v>
                </c:pt>
                <c:pt idx="3">
                  <c:v>2781944.8991824314</c:v>
                </c:pt>
                <c:pt idx="4">
                  <c:v>2758591.7119804421</c:v>
                </c:pt>
              </c:numCache>
            </c:numRef>
          </c:val>
          <c:smooth val="0"/>
          <c:extLst>
            <c:ext xmlns:c16="http://schemas.microsoft.com/office/drawing/2014/chart" uri="{C3380CC4-5D6E-409C-BE32-E72D297353CC}">
              <c16:uniqueId val="{00000003-B2E3-47AA-B9DE-F8C3F5945E53}"/>
            </c:ext>
          </c:extLst>
        </c:ser>
        <c:dLbls>
          <c:showLegendKey val="0"/>
          <c:showVal val="0"/>
          <c:showCatName val="0"/>
          <c:showSerName val="0"/>
          <c:showPercent val="0"/>
          <c:showBubbleSize val="0"/>
        </c:dLbls>
        <c:marker val="1"/>
        <c:smooth val="0"/>
        <c:axId val="1818358047"/>
        <c:axId val="686569263"/>
      </c:lineChart>
      <c:catAx>
        <c:axId val="181835804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1" i="0" u="none" strike="noStrike" kern="1200" baseline="0">
                <a:solidFill>
                  <a:schemeClr val="tx1"/>
                </a:solidFill>
                <a:latin typeface="Verdana" panose="020B0604030504040204" pitchFamily="34" charset="0"/>
                <a:ea typeface="Verdana" panose="020B0604030504040204" pitchFamily="34" charset="0"/>
                <a:cs typeface="+mn-cs"/>
              </a:defRPr>
            </a:pPr>
            <a:endParaRPr lang="es-CO"/>
          </a:p>
        </c:txPr>
        <c:crossAx val="686569263"/>
        <c:crosses val="autoZero"/>
        <c:auto val="1"/>
        <c:lblAlgn val="ctr"/>
        <c:lblOffset val="100"/>
        <c:noMultiLvlLbl val="0"/>
      </c:catAx>
      <c:valAx>
        <c:axId val="686569263"/>
        <c:scaling>
          <c:orientation val="minMax"/>
        </c:scaling>
        <c:delete val="0"/>
        <c:axPos val="l"/>
        <c:numFmt formatCode="#,##0.00" sourceLinked="0"/>
        <c:majorTickMark val="out"/>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solidFill>
                <a:latin typeface="Verdana" panose="020B0604030504040204" pitchFamily="34" charset="0"/>
                <a:ea typeface="Verdana" panose="020B0604030504040204" pitchFamily="34" charset="0"/>
                <a:cs typeface="+mn-cs"/>
              </a:defRPr>
            </a:pPr>
            <a:endParaRPr lang="es-CO"/>
          </a:p>
        </c:txPr>
        <c:crossAx val="1818358047"/>
        <c:crosses val="autoZero"/>
        <c:crossBetween val="between"/>
        <c:dispUnits>
          <c:builtInUnit val="millions"/>
          <c:dispUnitsLbl>
            <c:layout>
              <c:manualLayout>
                <c:xMode val="edge"/>
                <c:yMode val="edge"/>
                <c:x val="1.7443704408499842E-2"/>
                <c:y val="0.34514124293785314"/>
              </c:manualLayout>
            </c:layout>
            <c:spPr>
              <a:noFill/>
              <a:ln>
                <a:noFill/>
              </a:ln>
              <a:effectLst/>
            </c:spPr>
            <c:txPr>
              <a:bodyPr rot="-5400000" spcFirstLastPara="1" vertOverflow="ellipsis" vert="horz" wrap="square" anchor="ctr" anchorCtr="1"/>
              <a:lstStyle/>
              <a:p>
                <a:pPr>
                  <a:defRPr sz="800" b="0" i="0" u="none" strike="noStrike" kern="1200" baseline="0">
                    <a:solidFill>
                      <a:schemeClr val="tx1"/>
                    </a:solidFill>
                    <a:latin typeface="Verdana" panose="020B0604030504040204" pitchFamily="34" charset="0"/>
                    <a:ea typeface="Verdana" panose="020B0604030504040204" pitchFamily="34" charset="0"/>
                    <a:cs typeface="+mn-cs"/>
                  </a:defRPr>
                </a:pPr>
                <a:endParaRPr lang="es-CO"/>
              </a:p>
            </c:txPr>
          </c:dispUnitsLbl>
        </c:dispUnits>
      </c:valAx>
      <c:spPr>
        <a:noFill/>
        <a:ln>
          <a:noFill/>
        </a:ln>
        <a:effectLst/>
      </c:spPr>
    </c:plotArea>
    <c:legend>
      <c:legendPos val="b"/>
      <c:layout>
        <c:manualLayout>
          <c:xMode val="edge"/>
          <c:yMode val="edge"/>
          <c:x val="0.26012059497347523"/>
          <c:y val="0.82669005996891887"/>
          <c:w val="0.59818067843354339"/>
          <c:h val="9.5339650340317647E-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Verdana" panose="020B0604030504040204" pitchFamily="34" charset="0"/>
              <a:ea typeface="Verdana" panose="020B0604030504040204" pitchFamily="34" charset="0"/>
              <a:cs typeface="+mn-cs"/>
            </a:defRPr>
          </a:pPr>
          <a:endParaRPr lang="es-CO"/>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s-CO"/>
    </a:p>
  </c:txPr>
  <c:externalData r:id="rId3">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568625269679662"/>
          <c:y val="7.7883877400634571E-2"/>
          <c:w val="0.87007969112556582"/>
          <c:h val="0.67408265857909111"/>
        </c:manualLayout>
      </c:layout>
      <c:barChart>
        <c:barDir val="col"/>
        <c:grouping val="stacked"/>
        <c:varyColors val="0"/>
        <c:ser>
          <c:idx val="0"/>
          <c:order val="0"/>
          <c:tx>
            <c:strRef>
              <c:f>'[Ultimates - graficas.xlsx]Graficas'!$B$3</c:f>
              <c:strCache>
                <c:ptCount val="1"/>
                <c:pt idx="0">
                  <c:v>Observado</c:v>
                </c:pt>
              </c:strCache>
            </c:strRef>
          </c:tx>
          <c:spPr>
            <a:solidFill>
              <a:schemeClr val="accent1"/>
            </a:solidFill>
            <a:ln>
              <a:noFill/>
            </a:ln>
            <a:effectLst/>
          </c:spPr>
          <c:invertIfNegative val="0"/>
          <c:cat>
            <c:strRef>
              <c:f>'[Ultimates - graficas.xlsx]Graficas'!$A$35:$A$39</c:f>
              <c:strCache>
                <c:ptCount val="5"/>
                <c:pt idx="0">
                  <c:v>2020</c:v>
                </c:pt>
                <c:pt idx="1">
                  <c:v>2021</c:v>
                </c:pt>
                <c:pt idx="2">
                  <c:v>2022</c:v>
                </c:pt>
                <c:pt idx="3">
                  <c:v>2023</c:v>
                </c:pt>
                <c:pt idx="4">
                  <c:v>2024*</c:v>
                </c:pt>
              </c:strCache>
            </c:strRef>
          </c:cat>
          <c:val>
            <c:numRef>
              <c:f>'[Ultimates - graficas.xlsx]Graficas'!$B$35:$B$39</c:f>
              <c:numCache>
                <c:formatCode>_-* #,##0_-;\-* #,##0_-;_-* "-"??_-;_-@_-</c:formatCode>
                <c:ptCount val="5"/>
                <c:pt idx="0">
                  <c:v>2248537.6468296964</c:v>
                </c:pt>
                <c:pt idx="1">
                  <c:v>2689900.5793383787</c:v>
                </c:pt>
                <c:pt idx="2">
                  <c:v>2793829.1952110738</c:v>
                </c:pt>
                <c:pt idx="3">
                  <c:v>2505620.2711189939</c:v>
                </c:pt>
                <c:pt idx="4">
                  <c:v>619412.13820862386</c:v>
                </c:pt>
              </c:numCache>
            </c:numRef>
          </c:val>
          <c:extLst>
            <c:ext xmlns:c16="http://schemas.microsoft.com/office/drawing/2014/chart" uri="{C3380CC4-5D6E-409C-BE32-E72D297353CC}">
              <c16:uniqueId val="{00000000-E9C5-4ABD-BC41-B053A1583D30}"/>
            </c:ext>
          </c:extLst>
        </c:ser>
        <c:ser>
          <c:idx val="1"/>
          <c:order val="1"/>
          <c:tx>
            <c:strRef>
              <c:f>'[Ultimates - graficas.xlsx]Graficas'!$C$3</c:f>
              <c:strCache>
                <c:ptCount val="1"/>
                <c:pt idx="0">
                  <c:v>Proyectado</c:v>
                </c:pt>
              </c:strCache>
            </c:strRef>
          </c:tx>
          <c:spPr>
            <a:solidFill>
              <a:schemeClr val="accent2"/>
            </a:solidFill>
            <a:ln>
              <a:noFill/>
            </a:ln>
            <a:effectLst/>
          </c:spPr>
          <c:invertIfNegative val="0"/>
          <c:cat>
            <c:strRef>
              <c:f>'[Ultimates - graficas.xlsx]Graficas'!$A$35:$A$39</c:f>
              <c:strCache>
                <c:ptCount val="5"/>
                <c:pt idx="0">
                  <c:v>2020</c:v>
                </c:pt>
                <c:pt idx="1">
                  <c:v>2021</c:v>
                </c:pt>
                <c:pt idx="2">
                  <c:v>2022</c:v>
                </c:pt>
                <c:pt idx="3">
                  <c:v>2023</c:v>
                </c:pt>
                <c:pt idx="4">
                  <c:v>2024*</c:v>
                </c:pt>
              </c:strCache>
            </c:strRef>
          </c:cat>
          <c:val>
            <c:numRef>
              <c:f>'[Ultimates - graficas.xlsx]Graficas'!$C$35:$C$39</c:f>
              <c:numCache>
                <c:formatCode>_-* #,##0_-;\-* #,##0_-;_-* "-"??_-;_-@_-</c:formatCode>
                <c:ptCount val="5"/>
                <c:pt idx="0">
                  <c:v>0</c:v>
                </c:pt>
                <c:pt idx="1">
                  <c:v>0</c:v>
                </c:pt>
                <c:pt idx="2">
                  <c:v>0</c:v>
                </c:pt>
                <c:pt idx="3">
                  <c:v>0</c:v>
                </c:pt>
                <c:pt idx="4">
                  <c:v>684398.86873778666</c:v>
                </c:pt>
              </c:numCache>
            </c:numRef>
          </c:val>
          <c:extLst>
            <c:ext xmlns:c16="http://schemas.microsoft.com/office/drawing/2014/chart" uri="{C3380CC4-5D6E-409C-BE32-E72D297353CC}">
              <c16:uniqueId val="{00000001-E9C5-4ABD-BC41-B053A1583D30}"/>
            </c:ext>
          </c:extLst>
        </c:ser>
        <c:ser>
          <c:idx val="2"/>
          <c:order val="2"/>
          <c:tx>
            <c:strRef>
              <c:f>'[Ultimates - graficas.xlsx]Graficas'!$D$3</c:f>
              <c:strCache>
                <c:ptCount val="1"/>
                <c:pt idx="0">
                  <c:v>IBNR</c:v>
                </c:pt>
              </c:strCache>
            </c:strRef>
          </c:tx>
          <c:spPr>
            <a:solidFill>
              <a:schemeClr val="accent3"/>
            </a:solidFill>
            <a:ln>
              <a:noFill/>
            </a:ln>
            <a:effectLst/>
          </c:spPr>
          <c:invertIfNegative val="0"/>
          <c:cat>
            <c:strRef>
              <c:f>'[Ultimates - graficas.xlsx]Graficas'!$A$35:$A$39</c:f>
              <c:strCache>
                <c:ptCount val="5"/>
                <c:pt idx="0">
                  <c:v>2020</c:v>
                </c:pt>
                <c:pt idx="1">
                  <c:v>2021</c:v>
                </c:pt>
                <c:pt idx="2">
                  <c:v>2022</c:v>
                </c:pt>
                <c:pt idx="3">
                  <c:v>2023</c:v>
                </c:pt>
                <c:pt idx="4">
                  <c:v>2024*</c:v>
                </c:pt>
              </c:strCache>
            </c:strRef>
          </c:cat>
          <c:val>
            <c:numRef>
              <c:f>'[Ultimates - graficas.xlsx]Graficas'!$D$35:$D$39</c:f>
              <c:numCache>
                <c:formatCode>_-* #,##0_-;\-* #,##0_-;_-* "-"??_-;_-@_-</c:formatCode>
                <c:ptCount val="5"/>
                <c:pt idx="0">
                  <c:v>30388.713414934929</c:v>
                </c:pt>
                <c:pt idx="1">
                  <c:v>87908.780074011534</c:v>
                </c:pt>
                <c:pt idx="2">
                  <c:v>178927.62383570569</c:v>
                </c:pt>
                <c:pt idx="3">
                  <c:v>460841.90787762078</c:v>
                </c:pt>
                <c:pt idx="4">
                  <c:v>1131692.6240944439</c:v>
                </c:pt>
              </c:numCache>
            </c:numRef>
          </c:val>
          <c:extLst>
            <c:ext xmlns:c16="http://schemas.microsoft.com/office/drawing/2014/chart" uri="{C3380CC4-5D6E-409C-BE32-E72D297353CC}">
              <c16:uniqueId val="{00000002-E9C5-4ABD-BC41-B053A1583D30}"/>
            </c:ext>
          </c:extLst>
        </c:ser>
        <c:dLbls>
          <c:showLegendKey val="0"/>
          <c:showVal val="0"/>
          <c:showCatName val="0"/>
          <c:showSerName val="0"/>
          <c:showPercent val="0"/>
          <c:showBubbleSize val="0"/>
        </c:dLbls>
        <c:gapWidth val="150"/>
        <c:overlap val="100"/>
        <c:axId val="1818358047"/>
        <c:axId val="686569263"/>
      </c:barChart>
      <c:lineChart>
        <c:grouping val="standard"/>
        <c:varyColors val="0"/>
        <c:ser>
          <c:idx val="3"/>
          <c:order val="3"/>
          <c:tx>
            <c:strRef>
              <c:f>'[Ultimates - graficas.xlsx]Graficas'!$E$3</c:f>
              <c:strCache>
                <c:ptCount val="1"/>
                <c:pt idx="0">
                  <c:v>Ultimate</c:v>
                </c:pt>
              </c:strCache>
            </c:strRef>
          </c:tx>
          <c:spPr>
            <a:ln w="25400" cap="rnd">
              <a:noFill/>
              <a:round/>
            </a:ln>
            <a:effectLst/>
          </c:spPr>
          <c:marker>
            <c:symbol val="circle"/>
            <c:size val="6"/>
            <c:spPr>
              <a:solidFill>
                <a:schemeClr val="accent6"/>
              </a:solidFill>
              <a:ln w="9525">
                <a:noFill/>
              </a:ln>
              <a:effectLst/>
            </c:spPr>
          </c:marker>
          <c:dLbls>
            <c:numFmt formatCode="#,##0.00" sourceLinked="0"/>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Verdana" panose="020B0604030504040204" pitchFamily="34" charset="0"/>
                    <a:ea typeface="Verdana" panose="020B0604030504040204" pitchFamily="34" charset="0"/>
                    <a:cs typeface="+mn-cs"/>
                  </a:defRPr>
                </a:pPr>
                <a:endParaRPr lang="es-CO"/>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'[Ultimates - graficas.xlsx]Graficas'!$A$35:$A$39</c:f>
              <c:strCache>
                <c:ptCount val="5"/>
                <c:pt idx="0">
                  <c:v>2020</c:v>
                </c:pt>
                <c:pt idx="1">
                  <c:v>2021</c:v>
                </c:pt>
                <c:pt idx="2">
                  <c:v>2022</c:v>
                </c:pt>
                <c:pt idx="3">
                  <c:v>2023</c:v>
                </c:pt>
                <c:pt idx="4">
                  <c:v>2024*</c:v>
                </c:pt>
              </c:strCache>
            </c:strRef>
          </c:cat>
          <c:val>
            <c:numRef>
              <c:f>'[Ultimates - graficas.xlsx]Graficas'!$E$35:$E$39</c:f>
              <c:numCache>
                <c:formatCode>_-* #,##0_-;\-* #,##0_-;_-* "-"??_-;_-@_-</c:formatCode>
                <c:ptCount val="5"/>
                <c:pt idx="0">
                  <c:v>2278926.3602446313</c:v>
                </c:pt>
                <c:pt idx="1">
                  <c:v>2777809.3594123903</c:v>
                </c:pt>
                <c:pt idx="2">
                  <c:v>2972756.8190467795</c:v>
                </c:pt>
                <c:pt idx="3">
                  <c:v>2966462.1789966146</c:v>
                </c:pt>
                <c:pt idx="4">
                  <c:v>2435503.6310408544</c:v>
                </c:pt>
              </c:numCache>
            </c:numRef>
          </c:val>
          <c:smooth val="0"/>
          <c:extLst>
            <c:ext xmlns:c16="http://schemas.microsoft.com/office/drawing/2014/chart" uri="{C3380CC4-5D6E-409C-BE32-E72D297353CC}">
              <c16:uniqueId val="{00000003-E9C5-4ABD-BC41-B053A1583D30}"/>
            </c:ext>
          </c:extLst>
        </c:ser>
        <c:dLbls>
          <c:showLegendKey val="0"/>
          <c:showVal val="0"/>
          <c:showCatName val="0"/>
          <c:showSerName val="0"/>
          <c:showPercent val="0"/>
          <c:showBubbleSize val="0"/>
        </c:dLbls>
        <c:marker val="1"/>
        <c:smooth val="0"/>
        <c:axId val="1818358047"/>
        <c:axId val="686569263"/>
      </c:lineChart>
      <c:catAx>
        <c:axId val="181835804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1" i="0" u="none" strike="noStrike" kern="1200" baseline="0">
                <a:solidFill>
                  <a:schemeClr val="tx1">
                    <a:lumMod val="65000"/>
                    <a:lumOff val="35000"/>
                  </a:schemeClr>
                </a:solidFill>
                <a:latin typeface="Verdana" panose="020B0604030504040204" pitchFamily="34" charset="0"/>
                <a:ea typeface="Verdana" panose="020B0604030504040204" pitchFamily="34" charset="0"/>
                <a:cs typeface="+mn-cs"/>
              </a:defRPr>
            </a:pPr>
            <a:endParaRPr lang="es-CO"/>
          </a:p>
        </c:txPr>
        <c:crossAx val="686569263"/>
        <c:crosses val="autoZero"/>
        <c:auto val="1"/>
        <c:lblAlgn val="ctr"/>
        <c:lblOffset val="100"/>
        <c:noMultiLvlLbl val="0"/>
      </c:catAx>
      <c:valAx>
        <c:axId val="686569263"/>
        <c:scaling>
          <c:orientation val="minMax"/>
        </c:scaling>
        <c:delete val="0"/>
        <c:axPos val="l"/>
        <c:numFmt formatCode="#,##0.00" sourceLinked="0"/>
        <c:majorTickMark val="out"/>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solidFill>
                <a:latin typeface="Verdana" panose="020B0604030504040204" pitchFamily="34" charset="0"/>
                <a:ea typeface="Verdana" panose="020B0604030504040204" pitchFamily="34" charset="0"/>
                <a:cs typeface="+mn-cs"/>
              </a:defRPr>
            </a:pPr>
            <a:endParaRPr lang="es-CO"/>
          </a:p>
        </c:txPr>
        <c:crossAx val="1818358047"/>
        <c:crosses val="autoZero"/>
        <c:crossBetween val="between"/>
        <c:dispUnits>
          <c:builtInUnit val="millions"/>
          <c:dispUnitsLbl>
            <c:layout>
              <c:manualLayout>
                <c:xMode val="edge"/>
                <c:yMode val="edge"/>
                <c:x val="2.3174445353190319E-2"/>
                <c:y val="0.26695865321750084"/>
              </c:manualLayout>
            </c:layout>
            <c:spPr>
              <a:noFill/>
              <a:ln>
                <a:noFill/>
              </a:ln>
              <a:effectLst/>
            </c:spPr>
            <c:txPr>
              <a:bodyPr rot="-5400000" spcFirstLastPara="1" vertOverflow="ellipsis" vert="horz" wrap="square" anchor="ctr" anchorCtr="1"/>
              <a:lstStyle/>
              <a:p>
                <a:pPr>
                  <a:defRPr sz="900" b="0" i="0" u="none" strike="noStrike" kern="1200" baseline="0">
                    <a:solidFill>
                      <a:schemeClr val="tx1"/>
                    </a:solidFill>
                    <a:latin typeface="Verdana" panose="020B0604030504040204" pitchFamily="34" charset="0"/>
                    <a:ea typeface="Verdana" panose="020B0604030504040204" pitchFamily="34" charset="0"/>
                    <a:cs typeface="+mn-cs"/>
                  </a:defRPr>
                </a:pPr>
                <a:endParaRPr lang="es-CO"/>
              </a:p>
            </c:txPr>
          </c:dispUnitsLbl>
        </c:dispUnits>
      </c:valAx>
      <c:spPr>
        <a:noFill/>
        <a:ln>
          <a:noFill/>
        </a:ln>
        <a:effectLst/>
      </c:spPr>
    </c:plotArea>
    <c:legend>
      <c:legendPos val="b"/>
      <c:layout>
        <c:manualLayout>
          <c:xMode val="edge"/>
          <c:yMode val="edge"/>
          <c:x val="0.28974006753828668"/>
          <c:y val="0.85846159619245366"/>
          <c:w val="0.50521637952078802"/>
          <c:h val="8.5292484762376664E-2"/>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Verdana" panose="020B0604030504040204" pitchFamily="34" charset="0"/>
              <a:ea typeface="Verdana" panose="020B0604030504040204" pitchFamily="34" charset="0"/>
              <a:cs typeface="+mn-cs"/>
            </a:defRPr>
          </a:pPr>
          <a:endParaRPr lang="es-CO"/>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s-CO"/>
    </a:p>
  </c:txPr>
  <c:externalData r:id="rId3">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1592300962379702"/>
          <c:y val="7.3105706919378427E-2"/>
          <c:w val="0.87007969112556582"/>
          <c:h val="0.66816017466843192"/>
        </c:manualLayout>
      </c:layout>
      <c:barChart>
        <c:barDir val="col"/>
        <c:grouping val="stacked"/>
        <c:varyColors val="0"/>
        <c:ser>
          <c:idx val="0"/>
          <c:order val="0"/>
          <c:tx>
            <c:strRef>
              <c:f>'[Ultimates - graficas.xlsx]Graficas'!$B$3</c:f>
              <c:strCache>
                <c:ptCount val="1"/>
                <c:pt idx="0">
                  <c:v>Observado</c:v>
                </c:pt>
              </c:strCache>
            </c:strRef>
          </c:tx>
          <c:spPr>
            <a:solidFill>
              <a:schemeClr val="accent1"/>
            </a:solidFill>
            <a:ln>
              <a:noFill/>
            </a:ln>
            <a:effectLst/>
          </c:spPr>
          <c:invertIfNegative val="0"/>
          <c:cat>
            <c:strRef>
              <c:f>'[Ultimates - graficas.xlsx]Graficas'!$A$21:$A$25</c:f>
              <c:strCache>
                <c:ptCount val="5"/>
                <c:pt idx="0">
                  <c:v>2020</c:v>
                </c:pt>
                <c:pt idx="1">
                  <c:v>2021</c:v>
                </c:pt>
                <c:pt idx="2">
                  <c:v>2022</c:v>
                </c:pt>
                <c:pt idx="3">
                  <c:v>2023</c:v>
                </c:pt>
                <c:pt idx="4">
                  <c:v>2024*</c:v>
                </c:pt>
              </c:strCache>
            </c:strRef>
          </c:cat>
          <c:val>
            <c:numRef>
              <c:f>'[Ultimates - graficas.xlsx]Graficas'!$B$21:$B$25</c:f>
              <c:numCache>
                <c:formatCode>_(* #,##0.00_);_(* \(#,##0.00\);_(* "-"??_);_(@_)</c:formatCode>
                <c:ptCount val="5"/>
                <c:pt idx="0">
                  <c:v>263372.49115039065</c:v>
                </c:pt>
                <c:pt idx="1">
                  <c:v>486202.59230900602</c:v>
                </c:pt>
                <c:pt idx="2">
                  <c:v>692390.76782925415</c:v>
                </c:pt>
                <c:pt idx="3">
                  <c:v>463272.91627455869</c:v>
                </c:pt>
                <c:pt idx="4">
                  <c:v>56581.295206253555</c:v>
                </c:pt>
              </c:numCache>
            </c:numRef>
          </c:val>
          <c:extLst>
            <c:ext xmlns:c16="http://schemas.microsoft.com/office/drawing/2014/chart" uri="{C3380CC4-5D6E-409C-BE32-E72D297353CC}">
              <c16:uniqueId val="{00000000-A85E-4C22-822B-1EC8A6B463A5}"/>
            </c:ext>
          </c:extLst>
        </c:ser>
        <c:ser>
          <c:idx val="1"/>
          <c:order val="1"/>
          <c:tx>
            <c:strRef>
              <c:f>'[Ultimates - graficas.xlsx]Graficas'!$C$3</c:f>
              <c:strCache>
                <c:ptCount val="1"/>
                <c:pt idx="0">
                  <c:v>Proyectado</c:v>
                </c:pt>
              </c:strCache>
            </c:strRef>
          </c:tx>
          <c:spPr>
            <a:solidFill>
              <a:schemeClr val="accent2"/>
            </a:solidFill>
            <a:ln>
              <a:noFill/>
            </a:ln>
            <a:effectLst/>
          </c:spPr>
          <c:invertIfNegative val="0"/>
          <c:cat>
            <c:strRef>
              <c:f>'[Ultimates - graficas.xlsx]Graficas'!$A$21:$A$25</c:f>
              <c:strCache>
                <c:ptCount val="5"/>
                <c:pt idx="0">
                  <c:v>2020</c:v>
                </c:pt>
                <c:pt idx="1">
                  <c:v>2021</c:v>
                </c:pt>
                <c:pt idx="2">
                  <c:v>2022</c:v>
                </c:pt>
                <c:pt idx="3">
                  <c:v>2023</c:v>
                </c:pt>
                <c:pt idx="4">
                  <c:v>2024*</c:v>
                </c:pt>
              </c:strCache>
            </c:strRef>
          </c:cat>
          <c:val>
            <c:numRef>
              <c:f>'[Ultimates - graficas.xlsx]Graficas'!$C$21:$C$25</c:f>
              <c:numCache>
                <c:formatCode>_(* #,##0.00_);_(* \(#,##0.00\);_(* "-"??_);_(@_)</c:formatCode>
                <c:ptCount val="5"/>
                <c:pt idx="0">
                  <c:v>0</c:v>
                </c:pt>
                <c:pt idx="1">
                  <c:v>0</c:v>
                </c:pt>
                <c:pt idx="2">
                  <c:v>0</c:v>
                </c:pt>
                <c:pt idx="3">
                  <c:v>0</c:v>
                </c:pt>
                <c:pt idx="4">
                  <c:v>90548.854390258173</c:v>
                </c:pt>
              </c:numCache>
            </c:numRef>
          </c:val>
          <c:extLst>
            <c:ext xmlns:c16="http://schemas.microsoft.com/office/drawing/2014/chart" uri="{C3380CC4-5D6E-409C-BE32-E72D297353CC}">
              <c16:uniqueId val="{00000001-A85E-4C22-822B-1EC8A6B463A5}"/>
            </c:ext>
          </c:extLst>
        </c:ser>
        <c:ser>
          <c:idx val="2"/>
          <c:order val="2"/>
          <c:tx>
            <c:strRef>
              <c:f>'[Ultimates - graficas.xlsx]Graficas'!$D$3</c:f>
              <c:strCache>
                <c:ptCount val="1"/>
                <c:pt idx="0">
                  <c:v>IBNR</c:v>
                </c:pt>
              </c:strCache>
            </c:strRef>
          </c:tx>
          <c:spPr>
            <a:solidFill>
              <a:schemeClr val="accent3"/>
            </a:solidFill>
            <a:ln>
              <a:noFill/>
            </a:ln>
            <a:effectLst/>
          </c:spPr>
          <c:invertIfNegative val="0"/>
          <c:cat>
            <c:strRef>
              <c:f>'[Ultimates - graficas.xlsx]Graficas'!$A$21:$A$25</c:f>
              <c:strCache>
                <c:ptCount val="5"/>
                <c:pt idx="0">
                  <c:v>2020</c:v>
                </c:pt>
                <c:pt idx="1">
                  <c:v>2021</c:v>
                </c:pt>
                <c:pt idx="2">
                  <c:v>2022</c:v>
                </c:pt>
                <c:pt idx="3">
                  <c:v>2023</c:v>
                </c:pt>
                <c:pt idx="4">
                  <c:v>2024*</c:v>
                </c:pt>
              </c:strCache>
            </c:strRef>
          </c:cat>
          <c:val>
            <c:numRef>
              <c:f>'[Ultimates - graficas.xlsx]Graficas'!$D$21:$D$25</c:f>
              <c:numCache>
                <c:formatCode>_(* #,##0.00_);_(* \(#,##0.00\);_(* "-"??_);_(@_)</c:formatCode>
                <c:ptCount val="5"/>
                <c:pt idx="0">
                  <c:v>11066.878880606266</c:v>
                </c:pt>
                <c:pt idx="1">
                  <c:v>46399.75548314699</c:v>
                </c:pt>
                <c:pt idx="2">
                  <c:v>154060.23789802182</c:v>
                </c:pt>
                <c:pt idx="3">
                  <c:v>551079.80063713435</c:v>
                </c:pt>
                <c:pt idx="4">
                  <c:v>990047.44133009273</c:v>
                </c:pt>
              </c:numCache>
            </c:numRef>
          </c:val>
          <c:extLst>
            <c:ext xmlns:c16="http://schemas.microsoft.com/office/drawing/2014/chart" uri="{C3380CC4-5D6E-409C-BE32-E72D297353CC}">
              <c16:uniqueId val="{00000002-A85E-4C22-822B-1EC8A6B463A5}"/>
            </c:ext>
          </c:extLst>
        </c:ser>
        <c:dLbls>
          <c:showLegendKey val="0"/>
          <c:showVal val="0"/>
          <c:showCatName val="0"/>
          <c:showSerName val="0"/>
          <c:showPercent val="0"/>
          <c:showBubbleSize val="0"/>
        </c:dLbls>
        <c:gapWidth val="150"/>
        <c:overlap val="100"/>
        <c:axId val="1818358047"/>
        <c:axId val="686569263"/>
      </c:barChart>
      <c:lineChart>
        <c:grouping val="standard"/>
        <c:varyColors val="0"/>
        <c:ser>
          <c:idx val="3"/>
          <c:order val="3"/>
          <c:tx>
            <c:strRef>
              <c:f>'[Ultimates - graficas.xlsx]Graficas'!$E$3</c:f>
              <c:strCache>
                <c:ptCount val="1"/>
                <c:pt idx="0">
                  <c:v>Ultimate</c:v>
                </c:pt>
              </c:strCache>
            </c:strRef>
          </c:tx>
          <c:spPr>
            <a:ln w="25400" cap="rnd">
              <a:noFill/>
              <a:round/>
            </a:ln>
            <a:effectLst/>
          </c:spPr>
          <c:marker>
            <c:symbol val="circle"/>
            <c:size val="6"/>
            <c:spPr>
              <a:solidFill>
                <a:schemeClr val="accent6"/>
              </a:solidFill>
              <a:ln w="9525">
                <a:noFill/>
              </a:ln>
              <a:effectLst/>
            </c:spPr>
          </c:marker>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solidFill>
                    <a:latin typeface="Verdana" panose="020B0604030504040204" pitchFamily="34" charset="0"/>
                    <a:ea typeface="Verdana" panose="020B0604030504040204" pitchFamily="34" charset="0"/>
                    <a:cs typeface="+mn-cs"/>
                  </a:defRPr>
                </a:pPr>
                <a:endParaRPr lang="es-CO"/>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'[Ultimates - graficas.xlsx]Graficas'!$A$21:$A$25</c:f>
              <c:strCache>
                <c:ptCount val="5"/>
                <c:pt idx="0">
                  <c:v>2020</c:v>
                </c:pt>
                <c:pt idx="1">
                  <c:v>2021</c:v>
                </c:pt>
                <c:pt idx="2">
                  <c:v>2022</c:v>
                </c:pt>
                <c:pt idx="3">
                  <c:v>2023</c:v>
                </c:pt>
                <c:pt idx="4">
                  <c:v>2024*</c:v>
                </c:pt>
              </c:strCache>
            </c:strRef>
          </c:cat>
          <c:val>
            <c:numRef>
              <c:f>'[Ultimates - graficas.xlsx]Graficas'!$E$21:$E$25</c:f>
              <c:numCache>
                <c:formatCode>_(* #,##0.00_);_(* \(#,##0.00\);_(* "-"??_);_(@_)</c:formatCode>
                <c:ptCount val="5"/>
                <c:pt idx="0">
                  <c:v>274439.37003099691</c:v>
                </c:pt>
                <c:pt idx="1">
                  <c:v>532602.34779215301</c:v>
                </c:pt>
                <c:pt idx="2">
                  <c:v>846451.00572727597</c:v>
                </c:pt>
                <c:pt idx="3">
                  <c:v>1014352.7169116931</c:v>
                </c:pt>
                <c:pt idx="4">
                  <c:v>1137177.5909266043</c:v>
                </c:pt>
              </c:numCache>
            </c:numRef>
          </c:val>
          <c:smooth val="0"/>
          <c:extLst>
            <c:ext xmlns:c16="http://schemas.microsoft.com/office/drawing/2014/chart" uri="{C3380CC4-5D6E-409C-BE32-E72D297353CC}">
              <c16:uniqueId val="{00000003-A85E-4C22-822B-1EC8A6B463A5}"/>
            </c:ext>
          </c:extLst>
        </c:ser>
        <c:dLbls>
          <c:showLegendKey val="0"/>
          <c:showVal val="0"/>
          <c:showCatName val="0"/>
          <c:showSerName val="0"/>
          <c:showPercent val="0"/>
          <c:showBubbleSize val="0"/>
        </c:dLbls>
        <c:marker val="1"/>
        <c:smooth val="0"/>
        <c:axId val="1818358047"/>
        <c:axId val="686569263"/>
      </c:lineChart>
      <c:catAx>
        <c:axId val="1818358047"/>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1" i="0" u="none" strike="noStrike" kern="1200" baseline="0">
                <a:solidFill>
                  <a:schemeClr val="tx1"/>
                </a:solidFill>
                <a:latin typeface="Verdana" panose="020B0604030504040204" pitchFamily="34" charset="0"/>
                <a:ea typeface="Verdana" panose="020B0604030504040204" pitchFamily="34" charset="0"/>
                <a:cs typeface="+mn-cs"/>
              </a:defRPr>
            </a:pPr>
            <a:endParaRPr lang="es-CO"/>
          </a:p>
        </c:txPr>
        <c:crossAx val="686569263"/>
        <c:crosses val="autoZero"/>
        <c:auto val="1"/>
        <c:lblAlgn val="ctr"/>
        <c:lblOffset val="100"/>
        <c:noMultiLvlLbl val="0"/>
      </c:catAx>
      <c:valAx>
        <c:axId val="686569263"/>
        <c:scaling>
          <c:orientation val="minMax"/>
        </c:scaling>
        <c:delete val="0"/>
        <c:axPos val="l"/>
        <c:numFmt formatCode="#,##0.00" sourceLinked="0"/>
        <c:majorTickMark val="out"/>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solidFill>
                <a:latin typeface="Verdana" panose="020B0604030504040204" pitchFamily="34" charset="0"/>
                <a:ea typeface="Verdana" panose="020B0604030504040204" pitchFamily="34" charset="0"/>
                <a:cs typeface="+mn-cs"/>
              </a:defRPr>
            </a:pPr>
            <a:endParaRPr lang="es-CO"/>
          </a:p>
        </c:txPr>
        <c:crossAx val="1818358047"/>
        <c:crosses val="autoZero"/>
        <c:crossBetween val="between"/>
        <c:dispUnits>
          <c:builtInUnit val="millions"/>
          <c:dispUnitsLbl>
            <c:layout>
              <c:manualLayout>
                <c:xMode val="edge"/>
                <c:yMode val="edge"/>
                <c:x val="2.4975544044774443E-2"/>
                <c:y val="0.31542192181729495"/>
              </c:manualLayout>
            </c:layout>
            <c:spPr>
              <a:noFill/>
              <a:ln>
                <a:noFill/>
              </a:ln>
              <a:effectLst/>
            </c:spPr>
            <c:txPr>
              <a:bodyPr rot="-5400000" spcFirstLastPara="1" vertOverflow="ellipsis" vert="horz" wrap="square" anchor="ctr" anchorCtr="1"/>
              <a:lstStyle/>
              <a:p>
                <a:pPr>
                  <a:defRPr sz="900" b="0" i="0" u="none" strike="noStrike" kern="1200" baseline="0">
                    <a:solidFill>
                      <a:schemeClr val="tx1"/>
                    </a:solidFill>
                    <a:latin typeface="Verdana" panose="020B0604030504040204" pitchFamily="34" charset="0"/>
                    <a:ea typeface="Verdana" panose="020B0604030504040204" pitchFamily="34" charset="0"/>
                    <a:cs typeface="+mn-cs"/>
                  </a:defRPr>
                </a:pPr>
                <a:endParaRPr lang="es-CO"/>
              </a:p>
            </c:txPr>
          </c:dispUnitsLbl>
        </c:dispUnits>
      </c:valAx>
      <c:spPr>
        <a:noFill/>
        <a:ln>
          <a:noFill/>
        </a:ln>
        <a:effectLst/>
      </c:spPr>
    </c:plotArea>
    <c:legend>
      <c:legendPos val="b"/>
      <c:layout>
        <c:manualLayout>
          <c:xMode val="edge"/>
          <c:yMode val="edge"/>
          <c:x val="0.30105485795945564"/>
          <c:y val="0.86177780874735777"/>
          <c:w val="0.47579795906367101"/>
          <c:h val="8.5292484762376664E-2"/>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Verdana" panose="020B0604030504040204" pitchFamily="34" charset="0"/>
              <a:ea typeface="Verdana" panose="020B0604030504040204" pitchFamily="34" charset="0"/>
              <a:cs typeface="+mn-cs"/>
            </a:defRPr>
          </a:pPr>
          <a:endParaRPr lang="es-CO"/>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s-CO"/>
    </a:p>
  </c:txPr>
  <c:externalData r:id="rId3">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E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'[Tarifa SOAT.xlsx]Supuesto de Conteo- FR '!$A$173</c:f>
              <c:strCache>
                <c:ptCount val="1"/>
                <c:pt idx="0">
                  <c:v>Motos</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dLbl>
              <c:idx val="0"/>
              <c:layout>
                <c:manualLayout>
                  <c:x val="-6.5242355454666875E-2"/>
                  <c:y val="-6.331984660471798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2-BE1A-4F90-BD1F-A45F6EB6A489}"/>
                </c:ext>
              </c:extLst>
            </c:dLbl>
            <c:dLbl>
              <c:idx val="1"/>
              <c:layout>
                <c:manualLayout>
                  <c:x val="-6.5242355454666889E-2"/>
                  <c:y val="-6.3319846604718011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1-BE1A-4F90-BD1F-A45F6EB6A489}"/>
                </c:ext>
              </c:extLst>
            </c:dLbl>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solidFill>
                    <a:latin typeface="Verdana" panose="020B0604030504040204" pitchFamily="34" charset="0"/>
                    <a:ea typeface="Verdana" panose="020B0604030504040204" pitchFamily="34" charset="0"/>
                    <a:cs typeface="+mn-cs"/>
                  </a:defRPr>
                </a:pPr>
                <a:endParaRPr lang="es-CO"/>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'[Tarifa SOAT.xlsx]Supuesto de Conteo- FR '!$B$172:$G$172</c:f>
              <c:strCache>
                <c:ptCount val="6"/>
                <c:pt idx="0">
                  <c:v>2020</c:v>
                </c:pt>
                <c:pt idx="1">
                  <c:v>2021</c:v>
                </c:pt>
                <c:pt idx="2">
                  <c:v>2022</c:v>
                </c:pt>
                <c:pt idx="3">
                  <c:v>2023</c:v>
                </c:pt>
                <c:pt idx="4">
                  <c:v>2024</c:v>
                </c:pt>
                <c:pt idx="5">
                  <c:v>2025*</c:v>
                </c:pt>
              </c:strCache>
            </c:strRef>
          </c:cat>
          <c:val>
            <c:numRef>
              <c:f>'[Tarifa SOAT.xlsx]Supuesto de Conteo- FR '!$B$173:$G$173</c:f>
              <c:numCache>
                <c:formatCode>0.00%</c:formatCode>
                <c:ptCount val="6"/>
                <c:pt idx="0">
                  <c:v>0.1785781870419276</c:v>
                </c:pt>
                <c:pt idx="1">
                  <c:v>0.17771734028921968</c:v>
                </c:pt>
                <c:pt idx="2">
                  <c:v>0.20174742154847103</c:v>
                </c:pt>
                <c:pt idx="3">
                  <c:v>0.17372580519797035</c:v>
                </c:pt>
                <c:pt idx="4">
                  <c:v>0.15164024712429577</c:v>
                </c:pt>
                <c:pt idx="5">
                  <c:v>0.15163874683665191</c:v>
                </c:pt>
              </c:numCache>
            </c:numRef>
          </c:val>
          <c:smooth val="0"/>
          <c:extLst>
            <c:ext xmlns:c16="http://schemas.microsoft.com/office/drawing/2014/chart" uri="{C3380CC4-5D6E-409C-BE32-E72D297353CC}">
              <c16:uniqueId val="{00000000-BE1A-4F90-BD1F-A45F6EB6A489}"/>
            </c:ext>
          </c:extLst>
        </c:ser>
        <c:ser>
          <c:idx val="1"/>
          <c:order val="1"/>
          <c:tx>
            <c:strRef>
              <c:f>'[Tarifa SOAT.xlsx]Supuesto de Conteo- FR '!$A$174</c:f>
              <c:strCache>
                <c:ptCount val="1"/>
                <c:pt idx="0">
                  <c:v>Autos</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dLbl>
              <c:idx val="0"/>
              <c:layout>
                <c:manualLayout>
                  <c:x val="-5.8452344278169664E-2"/>
                  <c:y val="-4.583223366388440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BE1A-4F90-BD1F-A45F6EB6A489}"/>
                </c:ext>
              </c:extLst>
            </c:dLbl>
            <c:dLbl>
              <c:idx val="1"/>
              <c:layout>
                <c:manualLayout>
                  <c:x val="-5.8452344278169664E-2"/>
                  <c:y val="-4.583223366388440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BE1A-4F90-BD1F-A45F6EB6A489}"/>
                </c:ext>
              </c:extLst>
            </c:dLbl>
            <c:dLbl>
              <c:idx val="2"/>
              <c:layout>
                <c:manualLayout>
                  <c:x val="-5.8452344278169664E-2"/>
                  <c:y val="-4.583223366388451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BE1A-4F90-BD1F-A45F6EB6A489}"/>
                </c:ext>
              </c:extLst>
            </c:dLbl>
            <c:dLbl>
              <c:idx val="3"/>
              <c:layout>
                <c:manualLayout>
                  <c:x val="-5.8452344278169664E-2"/>
                  <c:y val="-4.5832233663884406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BE1A-4F90-BD1F-A45F6EB6A489}"/>
                </c:ext>
              </c:extLst>
            </c:dLbl>
            <c:dLbl>
              <c:idx val="4"/>
              <c:layout>
                <c:manualLayout>
                  <c:x val="-5.5781760755670096E-2"/>
                  <c:y val="-4.000302935027332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BE1A-4F90-BD1F-A45F6EB6A489}"/>
                </c:ext>
              </c:extLst>
            </c:dLbl>
            <c:dLbl>
              <c:idx val="5"/>
              <c:layout>
                <c:manualLayout>
                  <c:x val="-5.6281601466928399E-2"/>
                  <c:y val="-4.583223366388451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BE1A-4F90-BD1F-A45F6EB6A489}"/>
                </c:ext>
              </c:extLst>
            </c:dLbl>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solidFill>
                    <a:latin typeface="Verdana" panose="020B0604030504040204" pitchFamily="34" charset="0"/>
                    <a:ea typeface="Verdana" panose="020B0604030504040204" pitchFamily="34" charset="0"/>
                    <a:cs typeface="+mn-cs"/>
                  </a:defRPr>
                </a:pPr>
                <a:endParaRPr lang="es-CO"/>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'[Tarifa SOAT.xlsx]Supuesto de Conteo- FR '!$B$172:$G$172</c:f>
              <c:strCache>
                <c:ptCount val="6"/>
                <c:pt idx="0">
                  <c:v>2020</c:v>
                </c:pt>
                <c:pt idx="1">
                  <c:v>2021</c:v>
                </c:pt>
                <c:pt idx="2">
                  <c:v>2022</c:v>
                </c:pt>
                <c:pt idx="3">
                  <c:v>2023</c:v>
                </c:pt>
                <c:pt idx="4">
                  <c:v>2024</c:v>
                </c:pt>
                <c:pt idx="5">
                  <c:v>2025*</c:v>
                </c:pt>
              </c:strCache>
            </c:strRef>
          </c:cat>
          <c:val>
            <c:numRef>
              <c:f>'[Tarifa SOAT.xlsx]Supuesto de Conteo- FR '!$B$174:$G$174</c:f>
              <c:numCache>
                <c:formatCode>0.00%</c:formatCode>
                <c:ptCount val="6"/>
                <c:pt idx="0">
                  <c:v>1.212428059361598E-2</c:v>
                </c:pt>
                <c:pt idx="1">
                  <c:v>1.2349798502820602E-2</c:v>
                </c:pt>
                <c:pt idx="2">
                  <c:v>1.4343774240623323E-2</c:v>
                </c:pt>
                <c:pt idx="3">
                  <c:v>1.2659954891985587E-2</c:v>
                </c:pt>
                <c:pt idx="4">
                  <c:v>1.0552213368080984E-2</c:v>
                </c:pt>
                <c:pt idx="5">
                  <c:v>1.055138692064196E-2</c:v>
                </c:pt>
              </c:numCache>
            </c:numRef>
          </c:val>
          <c:smooth val="0"/>
          <c:extLst>
            <c:ext xmlns:c16="http://schemas.microsoft.com/office/drawing/2014/chart" uri="{C3380CC4-5D6E-409C-BE32-E72D297353CC}">
              <c16:uniqueId val="{00000001-BE1A-4F90-BD1F-A45F6EB6A489}"/>
            </c:ext>
          </c:extLst>
        </c:ser>
        <c:ser>
          <c:idx val="2"/>
          <c:order val="2"/>
          <c:tx>
            <c:strRef>
              <c:f>'[Tarifa SOAT.xlsx]Supuesto de Conteo- FR '!$A$175</c:f>
              <c:strCache>
                <c:ptCount val="1"/>
                <c:pt idx="0">
                  <c:v>Restos</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dLbls>
            <c:dLbl>
              <c:idx val="1"/>
              <c:layout>
                <c:manualLayout>
                  <c:x val="-5.8452344278169664E-2"/>
                  <c:y val="-6.331984660471798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BE1A-4F90-BD1F-A45F6EB6A489}"/>
                </c:ext>
              </c:extLst>
            </c:dLbl>
            <c:dLbl>
              <c:idx val="2"/>
              <c:layout>
                <c:manualLayout>
                  <c:x val="-5.8452344278169664E-2"/>
                  <c:y val="-5.166143797749560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BE1A-4F90-BD1F-A45F6EB6A489}"/>
                </c:ext>
              </c:extLst>
            </c:dLbl>
            <c:dLbl>
              <c:idx val="3"/>
              <c:layout>
                <c:manualLayout>
                  <c:x val="-5.8452344278169664E-2"/>
                  <c:y val="-5.749064229110679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BE1A-4F90-BD1F-A45F6EB6A489}"/>
                </c:ext>
              </c:extLst>
            </c:dLbl>
            <c:dLbl>
              <c:idx val="4"/>
              <c:layout>
                <c:manualLayout>
                  <c:x val="-5.8452344278169761E-2"/>
                  <c:y val="-5.166143797749570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BE1A-4F90-BD1F-A45F6EB6A489}"/>
                </c:ext>
              </c:extLst>
            </c:dLbl>
            <c:dLbl>
              <c:idx val="5"/>
              <c:layout>
                <c:manualLayout>
                  <c:x val="-5.6281601466928399E-2"/>
                  <c:y val="-4.5832233663884517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BE1A-4F90-BD1F-A45F6EB6A489}"/>
                </c:ext>
              </c:extLst>
            </c:dLbl>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solidFill>
                    <a:latin typeface="Verdana" panose="020B0604030504040204" pitchFamily="34" charset="0"/>
                    <a:ea typeface="Verdana" panose="020B0604030504040204" pitchFamily="34" charset="0"/>
                    <a:cs typeface="+mn-cs"/>
                  </a:defRPr>
                </a:pPr>
                <a:endParaRPr lang="es-CO"/>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'[Tarifa SOAT.xlsx]Supuesto de Conteo- FR '!$B$172:$G$172</c:f>
              <c:strCache>
                <c:ptCount val="6"/>
                <c:pt idx="0">
                  <c:v>2020</c:v>
                </c:pt>
                <c:pt idx="1">
                  <c:v>2021</c:v>
                </c:pt>
                <c:pt idx="2">
                  <c:v>2022</c:v>
                </c:pt>
                <c:pt idx="3">
                  <c:v>2023</c:v>
                </c:pt>
                <c:pt idx="4">
                  <c:v>2024</c:v>
                </c:pt>
                <c:pt idx="5">
                  <c:v>2025*</c:v>
                </c:pt>
              </c:strCache>
            </c:strRef>
          </c:cat>
          <c:val>
            <c:numRef>
              <c:f>'[Tarifa SOAT.xlsx]Supuesto de Conteo- FR '!$B$175:$G$175</c:f>
              <c:numCache>
                <c:formatCode>0.00%</c:formatCode>
                <c:ptCount val="6"/>
                <c:pt idx="0">
                  <c:v>4.348695755864207E-2</c:v>
                </c:pt>
                <c:pt idx="1">
                  <c:v>4.1769273376802266E-2</c:v>
                </c:pt>
                <c:pt idx="2">
                  <c:v>4.831796463615598E-2</c:v>
                </c:pt>
                <c:pt idx="3">
                  <c:v>4.3742481502930301E-2</c:v>
                </c:pt>
                <c:pt idx="4">
                  <c:v>3.8669718615387184E-2</c:v>
                </c:pt>
                <c:pt idx="5">
                  <c:v>3.8715321081899311E-2</c:v>
                </c:pt>
              </c:numCache>
            </c:numRef>
          </c:val>
          <c:smooth val="0"/>
          <c:extLst>
            <c:ext xmlns:c16="http://schemas.microsoft.com/office/drawing/2014/chart" uri="{C3380CC4-5D6E-409C-BE32-E72D297353CC}">
              <c16:uniqueId val="{00000002-BE1A-4F90-BD1F-A45F6EB6A489}"/>
            </c:ext>
          </c:extLst>
        </c:ser>
        <c:ser>
          <c:idx val="3"/>
          <c:order val="3"/>
          <c:tx>
            <c:strRef>
              <c:f>'[Tarifa SOAT.xlsx]Supuesto de Conteo- FR '!$A$176</c:f>
              <c:strCache>
                <c:ptCount val="1"/>
                <c:pt idx="0">
                  <c:v>Consolidado del Ramo</c:v>
                </c:pt>
              </c:strCache>
            </c:strRef>
          </c:tx>
          <c:spPr>
            <a:ln w="28575" cap="rnd">
              <a:solidFill>
                <a:schemeClr val="accent4"/>
              </a:solidFill>
              <a:round/>
            </a:ln>
            <a:effectLst/>
          </c:spPr>
          <c:marker>
            <c:symbol val="circle"/>
            <c:size val="5"/>
            <c:spPr>
              <a:solidFill>
                <a:schemeClr val="accent4"/>
              </a:solidFill>
              <a:ln w="9525">
                <a:solidFill>
                  <a:schemeClr val="accent4"/>
                </a:solidFill>
              </a:ln>
              <a:effectLst/>
            </c:spPr>
          </c:marker>
          <c:dLbls>
            <c:dLbl>
              <c:idx val="0"/>
              <c:layout>
                <c:manualLayout>
                  <c:x val="-5.8452344278169664E-2"/>
                  <c:y val="-6.331984660471798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BE1A-4F90-BD1F-A45F6EB6A489}"/>
                </c:ext>
              </c:extLst>
            </c:dLbl>
            <c:dLbl>
              <c:idx val="1"/>
              <c:layout>
                <c:manualLayout>
                  <c:x val="-5.8452344278169664E-2"/>
                  <c:y val="-5.166143797749560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BE1A-4F90-BD1F-A45F6EB6A489}"/>
                </c:ext>
              </c:extLst>
            </c:dLbl>
            <c:dLbl>
              <c:idx val="2"/>
              <c:layout>
                <c:manualLayout>
                  <c:x val="-6.5242355454666889E-2"/>
                  <c:y val="-6.3319846604717983E-2"/>
                </c:manualLayout>
              </c:layout>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3-BE1A-4F90-BD1F-A45F6EB6A489}"/>
                </c:ext>
              </c:extLst>
            </c:dLbl>
            <c:spPr>
              <a:noFill/>
              <a:ln>
                <a:noFill/>
              </a:ln>
              <a:effectLst/>
            </c:spPr>
            <c:txPr>
              <a:bodyPr rot="0" spcFirstLastPara="1" vertOverflow="ellipsis" vert="horz" wrap="square" lIns="38100" tIns="19050" rIns="38100" bIns="19050" anchor="ctr" anchorCtr="1">
                <a:spAutoFit/>
              </a:bodyPr>
              <a:lstStyle/>
              <a:p>
                <a:pPr>
                  <a:defRPr sz="700" b="0" i="0" u="none" strike="noStrike" kern="1200" baseline="0">
                    <a:solidFill>
                      <a:schemeClr val="tx1"/>
                    </a:solidFill>
                    <a:latin typeface="Verdana" panose="020B0604030504040204" pitchFamily="34" charset="0"/>
                    <a:ea typeface="Verdana" panose="020B0604030504040204" pitchFamily="34" charset="0"/>
                    <a:cs typeface="+mn-cs"/>
                  </a:defRPr>
                </a:pPr>
                <a:endParaRPr lang="es-CO"/>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'[Tarifa SOAT.xlsx]Supuesto de Conteo- FR '!$B$172:$G$172</c:f>
              <c:strCache>
                <c:ptCount val="6"/>
                <c:pt idx="0">
                  <c:v>2020</c:v>
                </c:pt>
                <c:pt idx="1">
                  <c:v>2021</c:v>
                </c:pt>
                <c:pt idx="2">
                  <c:v>2022</c:v>
                </c:pt>
                <c:pt idx="3">
                  <c:v>2023</c:v>
                </c:pt>
                <c:pt idx="4">
                  <c:v>2024</c:v>
                </c:pt>
                <c:pt idx="5">
                  <c:v>2025*</c:v>
                </c:pt>
              </c:strCache>
            </c:strRef>
          </c:cat>
          <c:val>
            <c:numRef>
              <c:f>'[Tarifa SOAT.xlsx]Supuesto de Conteo- FR '!$B$176:$G$176</c:f>
              <c:numCache>
                <c:formatCode>0.00%</c:formatCode>
                <c:ptCount val="6"/>
                <c:pt idx="0">
                  <c:v>8.7363683640293205E-2</c:v>
                </c:pt>
                <c:pt idx="1">
                  <c:v>8.8120386475875917E-2</c:v>
                </c:pt>
                <c:pt idx="2">
                  <c:v>0.1011553837284129</c:v>
                </c:pt>
                <c:pt idx="3">
                  <c:v>9.0722907431890806E-2</c:v>
                </c:pt>
                <c:pt idx="4">
                  <c:v>8.0040572392428705E-2</c:v>
                </c:pt>
                <c:pt idx="5">
                  <c:v>8.1746938709681569E-2</c:v>
                </c:pt>
              </c:numCache>
            </c:numRef>
          </c:val>
          <c:smooth val="0"/>
          <c:extLst>
            <c:ext xmlns:c16="http://schemas.microsoft.com/office/drawing/2014/chart" uri="{C3380CC4-5D6E-409C-BE32-E72D297353CC}">
              <c16:uniqueId val="{00000003-BE1A-4F90-BD1F-A45F6EB6A489}"/>
            </c:ext>
          </c:extLst>
        </c:ser>
        <c:dLbls>
          <c:showLegendKey val="0"/>
          <c:showVal val="0"/>
          <c:showCatName val="0"/>
          <c:showSerName val="0"/>
          <c:showPercent val="0"/>
          <c:showBubbleSize val="0"/>
        </c:dLbls>
        <c:marker val="1"/>
        <c:smooth val="0"/>
        <c:axId val="2092909536"/>
        <c:axId val="2092909056"/>
      </c:lineChart>
      <c:catAx>
        <c:axId val="20929095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1" i="0" u="none" strike="noStrike" kern="1200" baseline="0">
                <a:solidFill>
                  <a:schemeClr val="tx1"/>
                </a:solidFill>
                <a:latin typeface="Verdana" panose="020B0604030504040204" pitchFamily="34" charset="0"/>
                <a:ea typeface="Verdana" panose="020B0604030504040204" pitchFamily="34" charset="0"/>
                <a:cs typeface="+mn-cs"/>
              </a:defRPr>
            </a:pPr>
            <a:endParaRPr lang="es-CO"/>
          </a:p>
        </c:txPr>
        <c:crossAx val="2092909056"/>
        <c:crosses val="autoZero"/>
        <c:auto val="1"/>
        <c:lblAlgn val="ctr"/>
        <c:lblOffset val="100"/>
        <c:noMultiLvlLbl val="0"/>
      </c:catAx>
      <c:valAx>
        <c:axId val="2092909056"/>
        <c:scaling>
          <c:orientation val="minMax"/>
        </c:scaling>
        <c:delete val="0"/>
        <c:axPos val="l"/>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solidFill>
                <a:latin typeface="Verdana" panose="020B0604030504040204" pitchFamily="34" charset="0"/>
                <a:ea typeface="Verdana" panose="020B0604030504040204" pitchFamily="34" charset="0"/>
                <a:cs typeface="+mn-cs"/>
              </a:defRPr>
            </a:pPr>
            <a:endParaRPr lang="es-CO"/>
          </a:p>
        </c:txPr>
        <c:crossAx val="2092909536"/>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solidFill>
              <a:latin typeface="Verdana" panose="020B0604030504040204" pitchFamily="34" charset="0"/>
              <a:ea typeface="Verdana" panose="020B0604030504040204" pitchFamily="34" charset="0"/>
              <a:cs typeface="+mn-cs"/>
            </a:defRPr>
          </a:pPr>
          <a:endParaRPr lang="es-CO"/>
        </a:p>
      </c:txPr>
    </c:legend>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noFill/>
      <a:round/>
    </a:ln>
    <a:effectLst/>
  </c:spPr>
  <c:txPr>
    <a:bodyPr/>
    <a:lstStyle/>
    <a:p>
      <a:pPr>
        <a:defRPr/>
      </a:pPr>
      <a:endParaRPr lang="es-CO"/>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7.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8.xml><?xml version="1.0" encoding="utf-8"?>
<cs:chartStyle xmlns:cs="http://schemas.microsoft.com/office/drawing/2012/chartStyle" xmlns:a="http://schemas.openxmlformats.org/drawingml/2006/main" id="29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9.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Office 2013 - 2022">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2013 - 2022">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2013 - 2022">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127FE53B85F2B43B5723FA5C05D0431" ma:contentTypeVersion="12" ma:contentTypeDescription="Create a new document." ma:contentTypeScope="" ma:versionID="ac9d527c3b05551f7dfd3646ea160348">
  <xsd:schema xmlns:xsd="http://www.w3.org/2001/XMLSchema" xmlns:xs="http://www.w3.org/2001/XMLSchema" xmlns:p="http://schemas.microsoft.com/office/2006/metadata/properties" xmlns:ns2="60f5659b-5e1f-4d92-badf-f2f410893b1b" xmlns:ns3="79027d2e-3919-4ad5-ac7a-ae7dc628a4e9" targetNamespace="http://schemas.microsoft.com/office/2006/metadata/properties" ma:root="true" ma:fieldsID="3f3157a2ad0eeebd859833f6c2494e98" ns2:_="" ns3:_="">
    <xsd:import namespace="60f5659b-5e1f-4d92-badf-f2f410893b1b"/>
    <xsd:import namespace="79027d2e-3919-4ad5-ac7a-ae7dc628a4e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f5659b-5e1f-4d92-badf-f2f410893b1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9027d2e-3919-4ad5-ac7a-ae7dc628a4e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4ED8876-0537-41B1-97B6-3D77B628151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42B150C-AA3A-4C43-857A-64E1582FB5E7}">
  <ds:schemaRefs>
    <ds:schemaRef ds:uri="http://schemas.openxmlformats.org/officeDocument/2006/bibliography"/>
  </ds:schemaRefs>
</ds:datastoreItem>
</file>

<file path=customXml/itemProps3.xml><?xml version="1.0" encoding="utf-8"?>
<ds:datastoreItem xmlns:ds="http://schemas.openxmlformats.org/officeDocument/2006/customXml" ds:itemID="{8500E031-AFDB-41E6-B2F2-5B97466DAF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f5659b-5e1f-4d92-badf-f2f410893b1b"/>
    <ds:schemaRef ds:uri="79027d2e-3919-4ad5-ac7a-ae7dc628a4e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D677E40-AE51-4D7C-949F-0AF54429B44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3009</TotalTime>
  <Pages>35</Pages>
  <Words>9826</Words>
  <Characters>54048</Characters>
  <Application>Microsoft Office Word</Application>
  <DocSecurity>0</DocSecurity>
  <Lines>450</Lines>
  <Paragraphs>127</Paragraphs>
  <ScaleCrop>false</ScaleCrop>
  <Company/>
  <LinksUpToDate>false</LinksUpToDate>
  <CharactersWithSpaces>63747</CharactersWithSpaces>
  <SharedDoc>false</SharedDoc>
  <HLinks>
    <vt:vector size="132" baseType="variant">
      <vt:variant>
        <vt:i4>1376315</vt:i4>
      </vt:variant>
      <vt:variant>
        <vt:i4>128</vt:i4>
      </vt:variant>
      <vt:variant>
        <vt:i4>0</vt:i4>
      </vt:variant>
      <vt:variant>
        <vt:i4>5</vt:i4>
      </vt:variant>
      <vt:variant>
        <vt:lpwstr/>
      </vt:variant>
      <vt:variant>
        <vt:lpwstr>_Toc184992711</vt:lpwstr>
      </vt:variant>
      <vt:variant>
        <vt:i4>1376315</vt:i4>
      </vt:variant>
      <vt:variant>
        <vt:i4>122</vt:i4>
      </vt:variant>
      <vt:variant>
        <vt:i4>0</vt:i4>
      </vt:variant>
      <vt:variant>
        <vt:i4>5</vt:i4>
      </vt:variant>
      <vt:variant>
        <vt:lpwstr/>
      </vt:variant>
      <vt:variant>
        <vt:lpwstr>_Toc184992710</vt:lpwstr>
      </vt:variant>
      <vt:variant>
        <vt:i4>1310779</vt:i4>
      </vt:variant>
      <vt:variant>
        <vt:i4>116</vt:i4>
      </vt:variant>
      <vt:variant>
        <vt:i4>0</vt:i4>
      </vt:variant>
      <vt:variant>
        <vt:i4>5</vt:i4>
      </vt:variant>
      <vt:variant>
        <vt:lpwstr/>
      </vt:variant>
      <vt:variant>
        <vt:lpwstr>_Toc184992709</vt:lpwstr>
      </vt:variant>
      <vt:variant>
        <vt:i4>1310779</vt:i4>
      </vt:variant>
      <vt:variant>
        <vt:i4>110</vt:i4>
      </vt:variant>
      <vt:variant>
        <vt:i4>0</vt:i4>
      </vt:variant>
      <vt:variant>
        <vt:i4>5</vt:i4>
      </vt:variant>
      <vt:variant>
        <vt:lpwstr/>
      </vt:variant>
      <vt:variant>
        <vt:lpwstr>_Toc184992708</vt:lpwstr>
      </vt:variant>
      <vt:variant>
        <vt:i4>1310779</vt:i4>
      </vt:variant>
      <vt:variant>
        <vt:i4>104</vt:i4>
      </vt:variant>
      <vt:variant>
        <vt:i4>0</vt:i4>
      </vt:variant>
      <vt:variant>
        <vt:i4>5</vt:i4>
      </vt:variant>
      <vt:variant>
        <vt:lpwstr/>
      </vt:variant>
      <vt:variant>
        <vt:lpwstr>_Toc184992707</vt:lpwstr>
      </vt:variant>
      <vt:variant>
        <vt:i4>1310779</vt:i4>
      </vt:variant>
      <vt:variant>
        <vt:i4>98</vt:i4>
      </vt:variant>
      <vt:variant>
        <vt:i4>0</vt:i4>
      </vt:variant>
      <vt:variant>
        <vt:i4>5</vt:i4>
      </vt:variant>
      <vt:variant>
        <vt:lpwstr/>
      </vt:variant>
      <vt:variant>
        <vt:lpwstr>_Toc184992706</vt:lpwstr>
      </vt:variant>
      <vt:variant>
        <vt:i4>1310779</vt:i4>
      </vt:variant>
      <vt:variant>
        <vt:i4>92</vt:i4>
      </vt:variant>
      <vt:variant>
        <vt:i4>0</vt:i4>
      </vt:variant>
      <vt:variant>
        <vt:i4>5</vt:i4>
      </vt:variant>
      <vt:variant>
        <vt:lpwstr/>
      </vt:variant>
      <vt:variant>
        <vt:lpwstr>_Toc184992705</vt:lpwstr>
      </vt:variant>
      <vt:variant>
        <vt:i4>1310779</vt:i4>
      </vt:variant>
      <vt:variant>
        <vt:i4>86</vt:i4>
      </vt:variant>
      <vt:variant>
        <vt:i4>0</vt:i4>
      </vt:variant>
      <vt:variant>
        <vt:i4>5</vt:i4>
      </vt:variant>
      <vt:variant>
        <vt:lpwstr/>
      </vt:variant>
      <vt:variant>
        <vt:lpwstr>_Toc184992704</vt:lpwstr>
      </vt:variant>
      <vt:variant>
        <vt:i4>1310779</vt:i4>
      </vt:variant>
      <vt:variant>
        <vt:i4>80</vt:i4>
      </vt:variant>
      <vt:variant>
        <vt:i4>0</vt:i4>
      </vt:variant>
      <vt:variant>
        <vt:i4>5</vt:i4>
      </vt:variant>
      <vt:variant>
        <vt:lpwstr/>
      </vt:variant>
      <vt:variant>
        <vt:lpwstr>_Toc184992703</vt:lpwstr>
      </vt:variant>
      <vt:variant>
        <vt:i4>1310779</vt:i4>
      </vt:variant>
      <vt:variant>
        <vt:i4>74</vt:i4>
      </vt:variant>
      <vt:variant>
        <vt:i4>0</vt:i4>
      </vt:variant>
      <vt:variant>
        <vt:i4>5</vt:i4>
      </vt:variant>
      <vt:variant>
        <vt:lpwstr/>
      </vt:variant>
      <vt:variant>
        <vt:lpwstr>_Toc184992702</vt:lpwstr>
      </vt:variant>
      <vt:variant>
        <vt:i4>1310779</vt:i4>
      </vt:variant>
      <vt:variant>
        <vt:i4>68</vt:i4>
      </vt:variant>
      <vt:variant>
        <vt:i4>0</vt:i4>
      </vt:variant>
      <vt:variant>
        <vt:i4>5</vt:i4>
      </vt:variant>
      <vt:variant>
        <vt:lpwstr/>
      </vt:variant>
      <vt:variant>
        <vt:lpwstr>_Toc184992701</vt:lpwstr>
      </vt:variant>
      <vt:variant>
        <vt:i4>1310779</vt:i4>
      </vt:variant>
      <vt:variant>
        <vt:i4>62</vt:i4>
      </vt:variant>
      <vt:variant>
        <vt:i4>0</vt:i4>
      </vt:variant>
      <vt:variant>
        <vt:i4>5</vt:i4>
      </vt:variant>
      <vt:variant>
        <vt:lpwstr/>
      </vt:variant>
      <vt:variant>
        <vt:lpwstr>_Toc184992700</vt:lpwstr>
      </vt:variant>
      <vt:variant>
        <vt:i4>1900602</vt:i4>
      </vt:variant>
      <vt:variant>
        <vt:i4>56</vt:i4>
      </vt:variant>
      <vt:variant>
        <vt:i4>0</vt:i4>
      </vt:variant>
      <vt:variant>
        <vt:i4>5</vt:i4>
      </vt:variant>
      <vt:variant>
        <vt:lpwstr/>
      </vt:variant>
      <vt:variant>
        <vt:lpwstr>_Toc184992699</vt:lpwstr>
      </vt:variant>
      <vt:variant>
        <vt:i4>1900602</vt:i4>
      </vt:variant>
      <vt:variant>
        <vt:i4>50</vt:i4>
      </vt:variant>
      <vt:variant>
        <vt:i4>0</vt:i4>
      </vt:variant>
      <vt:variant>
        <vt:i4>5</vt:i4>
      </vt:variant>
      <vt:variant>
        <vt:lpwstr/>
      </vt:variant>
      <vt:variant>
        <vt:lpwstr>_Toc184992698</vt:lpwstr>
      </vt:variant>
      <vt:variant>
        <vt:i4>1900602</vt:i4>
      </vt:variant>
      <vt:variant>
        <vt:i4>44</vt:i4>
      </vt:variant>
      <vt:variant>
        <vt:i4>0</vt:i4>
      </vt:variant>
      <vt:variant>
        <vt:i4>5</vt:i4>
      </vt:variant>
      <vt:variant>
        <vt:lpwstr/>
      </vt:variant>
      <vt:variant>
        <vt:lpwstr>_Toc184992697</vt:lpwstr>
      </vt:variant>
      <vt:variant>
        <vt:i4>1900602</vt:i4>
      </vt:variant>
      <vt:variant>
        <vt:i4>38</vt:i4>
      </vt:variant>
      <vt:variant>
        <vt:i4>0</vt:i4>
      </vt:variant>
      <vt:variant>
        <vt:i4>5</vt:i4>
      </vt:variant>
      <vt:variant>
        <vt:lpwstr/>
      </vt:variant>
      <vt:variant>
        <vt:lpwstr>_Toc184992696</vt:lpwstr>
      </vt:variant>
      <vt:variant>
        <vt:i4>1900602</vt:i4>
      </vt:variant>
      <vt:variant>
        <vt:i4>32</vt:i4>
      </vt:variant>
      <vt:variant>
        <vt:i4>0</vt:i4>
      </vt:variant>
      <vt:variant>
        <vt:i4>5</vt:i4>
      </vt:variant>
      <vt:variant>
        <vt:lpwstr/>
      </vt:variant>
      <vt:variant>
        <vt:lpwstr>_Toc184992695</vt:lpwstr>
      </vt:variant>
      <vt:variant>
        <vt:i4>1900602</vt:i4>
      </vt:variant>
      <vt:variant>
        <vt:i4>26</vt:i4>
      </vt:variant>
      <vt:variant>
        <vt:i4>0</vt:i4>
      </vt:variant>
      <vt:variant>
        <vt:i4>5</vt:i4>
      </vt:variant>
      <vt:variant>
        <vt:lpwstr/>
      </vt:variant>
      <vt:variant>
        <vt:lpwstr>_Toc184992694</vt:lpwstr>
      </vt:variant>
      <vt:variant>
        <vt:i4>1900602</vt:i4>
      </vt:variant>
      <vt:variant>
        <vt:i4>20</vt:i4>
      </vt:variant>
      <vt:variant>
        <vt:i4>0</vt:i4>
      </vt:variant>
      <vt:variant>
        <vt:i4>5</vt:i4>
      </vt:variant>
      <vt:variant>
        <vt:lpwstr/>
      </vt:variant>
      <vt:variant>
        <vt:lpwstr>_Toc184992693</vt:lpwstr>
      </vt:variant>
      <vt:variant>
        <vt:i4>1900602</vt:i4>
      </vt:variant>
      <vt:variant>
        <vt:i4>14</vt:i4>
      </vt:variant>
      <vt:variant>
        <vt:i4>0</vt:i4>
      </vt:variant>
      <vt:variant>
        <vt:i4>5</vt:i4>
      </vt:variant>
      <vt:variant>
        <vt:lpwstr/>
      </vt:variant>
      <vt:variant>
        <vt:lpwstr>_Toc184992692</vt:lpwstr>
      </vt:variant>
      <vt:variant>
        <vt:i4>1900602</vt:i4>
      </vt:variant>
      <vt:variant>
        <vt:i4>8</vt:i4>
      </vt:variant>
      <vt:variant>
        <vt:i4>0</vt:i4>
      </vt:variant>
      <vt:variant>
        <vt:i4>5</vt:i4>
      </vt:variant>
      <vt:variant>
        <vt:lpwstr/>
      </vt:variant>
      <vt:variant>
        <vt:lpwstr>_Toc184992691</vt:lpwstr>
      </vt:variant>
      <vt:variant>
        <vt:i4>1900602</vt:i4>
      </vt:variant>
      <vt:variant>
        <vt:i4>2</vt:i4>
      </vt:variant>
      <vt:variant>
        <vt:i4>0</vt:i4>
      </vt:variant>
      <vt:variant>
        <vt:i4>5</vt:i4>
      </vt:variant>
      <vt:variant>
        <vt:lpwstr/>
      </vt:variant>
      <vt:variant>
        <vt:lpwstr>_Toc184992690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Superintendencia Financiera de Colombia</dc:creator>
  <cp:keywords/>
  <dc:description/>
  <cp:lastModifiedBy>Astrid Giseth Florido Alvarado</cp:lastModifiedBy>
  <cp:revision>458</cp:revision>
  <dcterms:created xsi:type="dcterms:W3CDTF">2024-12-05T18:30:00Z</dcterms:created>
  <dcterms:modified xsi:type="dcterms:W3CDTF">2024-12-23T21:18:00Z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0x0101004127FE53B85F2B43B5723FA5C05D0431</vt:lpwstr>
  </property>
</Properties>
</file>