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26FDF" w14:textId="12B4B609" w:rsidR="001010C2" w:rsidRPr="00BC1DB6" w:rsidRDefault="001010C2" w:rsidP="001010C2">
      <w:pPr>
        <w:pStyle w:val="Encabezad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Página </w:t>
      </w:r>
      <w:r w:rsidR="00A017F1">
        <w:rPr>
          <w:rFonts w:ascii="Arial" w:eastAsia="Arial" w:hAnsi="Arial" w:cs="Arial"/>
          <w:b/>
          <w:bCs/>
          <w:sz w:val="20"/>
          <w:szCs w:val="20"/>
        </w:rPr>
        <w:t>599</w:t>
      </w:r>
    </w:p>
    <w:p w14:paraId="71F672EF" w14:textId="77777777" w:rsidR="009A10BF" w:rsidRDefault="009A10BF" w:rsidP="00827786">
      <w:pPr>
        <w:tabs>
          <w:tab w:val="center" w:pos="4252"/>
          <w:tab w:val="right" w:pos="8504"/>
        </w:tabs>
        <w:rPr>
          <w:rFonts w:ascii="Arial" w:hAnsi="Arial" w:cs="Arial"/>
          <w:b/>
          <w:spacing w:val="-3"/>
          <w:sz w:val="18"/>
          <w:szCs w:val="18"/>
          <w:lang w:val="es-AR" w:eastAsia="es-ES"/>
        </w:rPr>
      </w:pPr>
    </w:p>
    <w:p w14:paraId="395D4784" w14:textId="77777777" w:rsidR="00D21EBE" w:rsidRDefault="00D21EBE" w:rsidP="00F73397">
      <w:pPr>
        <w:jc w:val="both"/>
        <w:rPr>
          <w:rFonts w:ascii="Arial" w:hAnsi="Arial"/>
        </w:rPr>
      </w:pPr>
    </w:p>
    <w:tbl>
      <w:tblPr>
        <w:tblW w:w="95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8"/>
        <w:gridCol w:w="5297"/>
      </w:tblGrid>
      <w:tr w:rsidR="004751F2" w:rsidRPr="00827786" w14:paraId="210C678B" w14:textId="77777777" w:rsidTr="00790FF5">
        <w:tc>
          <w:tcPr>
            <w:tcW w:w="4258" w:type="dxa"/>
          </w:tcPr>
          <w:p w14:paraId="6A92C886" w14:textId="77777777" w:rsidR="004751F2" w:rsidRPr="00827786" w:rsidRDefault="004751F2" w:rsidP="00F73397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27786">
              <w:rPr>
                <w:rFonts w:ascii="Arial" w:hAnsi="Arial"/>
                <w:b/>
                <w:sz w:val="20"/>
                <w:szCs w:val="20"/>
              </w:rPr>
              <w:t>TEMA:</w:t>
            </w:r>
          </w:p>
        </w:tc>
        <w:tc>
          <w:tcPr>
            <w:tcW w:w="5297" w:type="dxa"/>
          </w:tcPr>
          <w:p w14:paraId="1C23B611" w14:textId="77777777" w:rsidR="004751F2" w:rsidRPr="00827786" w:rsidRDefault="00EB14C1" w:rsidP="00F73397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proofErr w:type="spellStart"/>
            <w:r w:rsidRPr="00827786">
              <w:rPr>
                <w:rFonts w:ascii="Arial" w:hAnsi="Arial"/>
                <w:b/>
                <w:sz w:val="20"/>
                <w:szCs w:val="20"/>
              </w:rPr>
              <w:t>Smartsupervision</w:t>
            </w:r>
            <w:proofErr w:type="spellEnd"/>
            <w:r w:rsidR="00D95152" w:rsidRPr="00827786">
              <w:rPr>
                <w:rFonts w:ascii="Arial" w:hAnsi="Arial"/>
                <w:b/>
                <w:sz w:val="20"/>
                <w:szCs w:val="20"/>
              </w:rPr>
              <w:t xml:space="preserve"> - Interposición</w:t>
            </w:r>
          </w:p>
        </w:tc>
      </w:tr>
      <w:tr w:rsidR="004751F2" w:rsidRPr="00827786" w14:paraId="5C93E2B3" w14:textId="77777777" w:rsidTr="00790FF5">
        <w:tc>
          <w:tcPr>
            <w:tcW w:w="4258" w:type="dxa"/>
          </w:tcPr>
          <w:p w14:paraId="73ED1044" w14:textId="77777777" w:rsidR="004751F2" w:rsidRPr="00827786" w:rsidRDefault="004751F2" w:rsidP="00F73397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5297" w:type="dxa"/>
          </w:tcPr>
          <w:p w14:paraId="6895F98F" w14:textId="77777777" w:rsidR="004751F2" w:rsidRPr="00827786" w:rsidRDefault="004751F2" w:rsidP="00F73397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4751F2" w:rsidRPr="00827786" w14:paraId="27E24226" w14:textId="77777777" w:rsidTr="00790FF5">
        <w:tc>
          <w:tcPr>
            <w:tcW w:w="4258" w:type="dxa"/>
          </w:tcPr>
          <w:p w14:paraId="306CE19E" w14:textId="77777777" w:rsidR="004751F2" w:rsidRPr="00827786" w:rsidRDefault="004751F2" w:rsidP="00F73397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27786">
              <w:rPr>
                <w:rFonts w:ascii="Arial" w:hAnsi="Arial"/>
                <w:b/>
                <w:sz w:val="20"/>
                <w:szCs w:val="20"/>
              </w:rPr>
              <w:t>NOMBRE DE PROFORMA</w:t>
            </w:r>
          </w:p>
        </w:tc>
        <w:tc>
          <w:tcPr>
            <w:tcW w:w="5297" w:type="dxa"/>
          </w:tcPr>
          <w:p w14:paraId="5C183626" w14:textId="64E39757" w:rsidR="004751F2" w:rsidRPr="00405A14" w:rsidRDefault="00AD0B04" w:rsidP="00F733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Smartsupervision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Interposición </w:t>
            </w:r>
            <w:r w:rsidR="0C25BE62" w:rsidRPr="00405A14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9103EF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405A14" w:rsidRPr="00405A14">
              <w:rPr>
                <w:rFonts w:ascii="Arial" w:hAnsi="Arial" w:cs="Arial"/>
                <w:sz w:val="20"/>
                <w:szCs w:val="20"/>
              </w:rPr>
              <w:t>q</w:t>
            </w:r>
            <w:r w:rsidR="0C25BE62" w:rsidRPr="00405A14">
              <w:rPr>
                <w:rFonts w:ascii="Arial" w:hAnsi="Arial" w:cs="Arial"/>
                <w:sz w:val="20"/>
                <w:szCs w:val="20"/>
              </w:rPr>
              <w:t>ueja</w:t>
            </w:r>
            <w:r w:rsidR="04509390" w:rsidRPr="00405A14">
              <w:rPr>
                <w:rFonts w:ascii="Arial" w:hAnsi="Arial" w:cs="Arial"/>
                <w:sz w:val="20"/>
                <w:szCs w:val="20"/>
              </w:rPr>
              <w:t xml:space="preserve"> o reclamo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751F2" w:rsidRPr="00827786" w14:paraId="139A6621" w14:textId="77777777" w:rsidTr="00790FF5">
        <w:trPr>
          <w:trHeight w:val="240"/>
        </w:trPr>
        <w:tc>
          <w:tcPr>
            <w:tcW w:w="4258" w:type="dxa"/>
          </w:tcPr>
          <w:p w14:paraId="2E106653" w14:textId="77777777" w:rsidR="004751F2" w:rsidRPr="00827786" w:rsidRDefault="004751F2" w:rsidP="00F73397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27786">
              <w:rPr>
                <w:rFonts w:ascii="Arial" w:hAnsi="Arial"/>
                <w:b/>
                <w:sz w:val="20"/>
                <w:szCs w:val="20"/>
              </w:rPr>
              <w:t>NUMERO DE PROFORMA:</w:t>
            </w:r>
          </w:p>
        </w:tc>
        <w:tc>
          <w:tcPr>
            <w:tcW w:w="5297" w:type="dxa"/>
          </w:tcPr>
          <w:p w14:paraId="463252AC" w14:textId="603E4BB0" w:rsidR="004751F2" w:rsidRPr="00827786" w:rsidRDefault="03C25FB2" w:rsidP="00F73397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827786">
              <w:rPr>
                <w:rFonts w:ascii="Arial" w:hAnsi="Arial"/>
                <w:sz w:val="20"/>
                <w:szCs w:val="20"/>
              </w:rPr>
              <w:t>F.</w:t>
            </w:r>
            <w:r w:rsidR="58891D7A" w:rsidRPr="00827786">
              <w:rPr>
                <w:rFonts w:ascii="Arial" w:hAnsi="Arial"/>
                <w:sz w:val="20"/>
                <w:szCs w:val="20"/>
              </w:rPr>
              <w:t>0000</w:t>
            </w:r>
            <w:r w:rsidRPr="00827786">
              <w:rPr>
                <w:rFonts w:ascii="Arial" w:hAnsi="Arial"/>
                <w:sz w:val="20"/>
                <w:szCs w:val="20"/>
              </w:rPr>
              <w:t>-</w:t>
            </w:r>
            <w:r w:rsidR="00A017F1">
              <w:rPr>
                <w:rFonts w:ascii="Arial" w:hAnsi="Arial"/>
                <w:sz w:val="20"/>
                <w:szCs w:val="20"/>
              </w:rPr>
              <w:t>165</w:t>
            </w:r>
          </w:p>
        </w:tc>
      </w:tr>
      <w:tr w:rsidR="004751F2" w:rsidRPr="00827786" w14:paraId="28F99BDE" w14:textId="77777777" w:rsidTr="00790FF5">
        <w:trPr>
          <w:trHeight w:val="240"/>
        </w:trPr>
        <w:tc>
          <w:tcPr>
            <w:tcW w:w="4258" w:type="dxa"/>
          </w:tcPr>
          <w:p w14:paraId="254CCB12" w14:textId="77777777" w:rsidR="004751F2" w:rsidRPr="00827786" w:rsidRDefault="004751F2" w:rsidP="00F73397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27786">
              <w:rPr>
                <w:rFonts w:ascii="Arial" w:hAnsi="Arial"/>
                <w:b/>
                <w:sz w:val="20"/>
                <w:szCs w:val="20"/>
              </w:rPr>
              <w:t>NUMERO DE FORMATO:</w:t>
            </w:r>
          </w:p>
        </w:tc>
        <w:tc>
          <w:tcPr>
            <w:tcW w:w="5297" w:type="dxa"/>
          </w:tcPr>
          <w:p w14:paraId="0E17252B" w14:textId="7A9C4ACF" w:rsidR="004751F2" w:rsidRPr="00827786" w:rsidRDefault="00A017F1" w:rsidP="00F73397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552F74">
              <w:rPr>
                <w:rFonts w:ascii="Arial" w:hAnsi="Arial"/>
                <w:sz w:val="20"/>
                <w:szCs w:val="20"/>
              </w:rPr>
              <w:t>410</w:t>
            </w:r>
          </w:p>
        </w:tc>
      </w:tr>
      <w:tr w:rsidR="004751F2" w:rsidRPr="00827786" w14:paraId="00DFD1B5" w14:textId="77777777" w:rsidTr="00790FF5">
        <w:tc>
          <w:tcPr>
            <w:tcW w:w="4258" w:type="dxa"/>
          </w:tcPr>
          <w:p w14:paraId="0ADD64CD" w14:textId="77777777" w:rsidR="004751F2" w:rsidRPr="00827786" w:rsidRDefault="004751F2" w:rsidP="00F73397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27786">
              <w:rPr>
                <w:rFonts w:ascii="Arial" w:hAnsi="Arial"/>
                <w:b/>
                <w:sz w:val="20"/>
                <w:szCs w:val="20"/>
              </w:rPr>
              <w:t>OBJETIVO:</w:t>
            </w:r>
          </w:p>
        </w:tc>
        <w:tc>
          <w:tcPr>
            <w:tcW w:w="5297" w:type="dxa"/>
          </w:tcPr>
          <w:p w14:paraId="6A70B515" w14:textId="1A572577" w:rsidR="004751F2" w:rsidRPr="00827786" w:rsidRDefault="00EB14C1" w:rsidP="00F73397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827786">
              <w:rPr>
                <w:rFonts w:ascii="Arial" w:hAnsi="Arial"/>
                <w:sz w:val="20"/>
                <w:szCs w:val="20"/>
              </w:rPr>
              <w:t xml:space="preserve">Intercambiar </w:t>
            </w:r>
            <w:r w:rsidR="00312B86" w:rsidRPr="00827786">
              <w:rPr>
                <w:rFonts w:ascii="Arial" w:hAnsi="Arial"/>
                <w:sz w:val="20"/>
                <w:szCs w:val="20"/>
              </w:rPr>
              <w:t>la información derivada del proceso de gestión de quejas por parte de las entidades vigiladas</w:t>
            </w:r>
            <w:r w:rsidR="003A4D1A">
              <w:rPr>
                <w:rFonts w:ascii="Arial" w:hAnsi="Arial"/>
                <w:sz w:val="20"/>
                <w:szCs w:val="20"/>
              </w:rPr>
              <w:t>.</w:t>
            </w:r>
            <w:r w:rsidR="007170D7" w:rsidRPr="00827786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4751F2" w:rsidRPr="00827786" w14:paraId="6261D814" w14:textId="77777777" w:rsidTr="00790FF5">
        <w:trPr>
          <w:trHeight w:val="216"/>
        </w:trPr>
        <w:tc>
          <w:tcPr>
            <w:tcW w:w="4258" w:type="dxa"/>
          </w:tcPr>
          <w:p w14:paraId="257CAF86" w14:textId="77777777" w:rsidR="004751F2" w:rsidRPr="00827786" w:rsidRDefault="004751F2" w:rsidP="00F73397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27786">
              <w:rPr>
                <w:rFonts w:ascii="Arial" w:hAnsi="Arial"/>
                <w:b/>
                <w:sz w:val="20"/>
                <w:szCs w:val="20"/>
              </w:rPr>
              <w:t>TIPO DE ENTIDAD A LA QUE APLICA:</w:t>
            </w:r>
          </w:p>
        </w:tc>
        <w:tc>
          <w:tcPr>
            <w:tcW w:w="5297" w:type="dxa"/>
          </w:tcPr>
          <w:p w14:paraId="3B6665F2" w14:textId="77777777" w:rsidR="004751F2" w:rsidRPr="00827786" w:rsidRDefault="00312B86" w:rsidP="00F73397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827786">
              <w:rPr>
                <w:rFonts w:ascii="Arial" w:hAnsi="Arial"/>
                <w:sz w:val="20"/>
                <w:szCs w:val="20"/>
              </w:rPr>
              <w:t>Entidades vigiladas</w:t>
            </w:r>
          </w:p>
        </w:tc>
      </w:tr>
      <w:tr w:rsidR="004751F2" w:rsidRPr="00827786" w14:paraId="4429D9AB" w14:textId="77777777" w:rsidTr="00790FF5">
        <w:tc>
          <w:tcPr>
            <w:tcW w:w="4258" w:type="dxa"/>
          </w:tcPr>
          <w:p w14:paraId="5EAB73A5" w14:textId="77777777" w:rsidR="004751F2" w:rsidRPr="00827786" w:rsidRDefault="004751F2" w:rsidP="00F73397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27786">
              <w:rPr>
                <w:rFonts w:ascii="Arial" w:hAnsi="Arial"/>
                <w:b/>
                <w:sz w:val="20"/>
                <w:szCs w:val="20"/>
              </w:rPr>
              <w:t>PERIODICIDAD:</w:t>
            </w:r>
          </w:p>
        </w:tc>
        <w:tc>
          <w:tcPr>
            <w:tcW w:w="5297" w:type="dxa"/>
          </w:tcPr>
          <w:p w14:paraId="72806EDC" w14:textId="20060933" w:rsidR="003F6E8B" w:rsidRPr="00747E8D" w:rsidRDefault="00CA0096" w:rsidP="00F733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Diario</w:t>
            </w:r>
          </w:p>
        </w:tc>
      </w:tr>
      <w:tr w:rsidR="003F6E8B" w:rsidRPr="00827786" w14:paraId="3F48AE16" w14:textId="77777777" w:rsidTr="00790FF5">
        <w:tc>
          <w:tcPr>
            <w:tcW w:w="4258" w:type="dxa"/>
          </w:tcPr>
          <w:p w14:paraId="6118EFDC" w14:textId="2421F9E9" w:rsidR="003F6E8B" w:rsidRPr="00827786" w:rsidRDefault="003F6E8B" w:rsidP="00F73397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27786">
              <w:rPr>
                <w:rFonts w:ascii="Arial" w:hAnsi="Arial"/>
                <w:b/>
                <w:sz w:val="20"/>
                <w:szCs w:val="20"/>
              </w:rPr>
              <w:t>FECHA DE CORTE DE LA INFORMACION:</w:t>
            </w:r>
          </w:p>
        </w:tc>
        <w:tc>
          <w:tcPr>
            <w:tcW w:w="5297" w:type="dxa"/>
          </w:tcPr>
          <w:p w14:paraId="14B6AE48" w14:textId="20634AB6" w:rsidR="003F6E8B" w:rsidRPr="002F4D6D" w:rsidRDefault="003A4D1A" w:rsidP="00F733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6D">
              <w:rPr>
                <w:rFonts w:ascii="Arial" w:hAnsi="Arial" w:cs="Arial"/>
                <w:sz w:val="20"/>
                <w:szCs w:val="20"/>
              </w:rPr>
              <w:t>Diario</w:t>
            </w:r>
            <w:r w:rsidR="00790FF5" w:rsidRPr="002F4D6D">
              <w:rPr>
                <w:rFonts w:ascii="Arial" w:hAnsi="Arial" w:cs="Arial"/>
                <w:sz w:val="20"/>
                <w:szCs w:val="20"/>
              </w:rPr>
              <w:t xml:space="preserve"> hasta las 23:59</w:t>
            </w:r>
            <w:r w:rsidR="00E96FF0">
              <w:rPr>
                <w:rFonts w:ascii="Arial" w:hAnsi="Arial" w:cs="Arial"/>
                <w:sz w:val="20"/>
                <w:szCs w:val="20"/>
              </w:rPr>
              <w:t>:59</w:t>
            </w:r>
          </w:p>
        </w:tc>
      </w:tr>
      <w:tr w:rsidR="003F6E8B" w:rsidRPr="00827786" w14:paraId="54EC5F6D" w14:textId="77777777" w:rsidTr="00790FF5">
        <w:tc>
          <w:tcPr>
            <w:tcW w:w="4258" w:type="dxa"/>
          </w:tcPr>
          <w:p w14:paraId="2CD832AC" w14:textId="61E6BF9A" w:rsidR="003F6E8B" w:rsidRPr="00827786" w:rsidRDefault="003F6E8B" w:rsidP="00F73397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27786">
              <w:rPr>
                <w:rFonts w:ascii="Arial" w:hAnsi="Arial"/>
                <w:b/>
                <w:sz w:val="20"/>
                <w:szCs w:val="20"/>
              </w:rPr>
              <w:t>FECHA DE REPORTE:</w:t>
            </w:r>
          </w:p>
        </w:tc>
        <w:tc>
          <w:tcPr>
            <w:tcW w:w="5297" w:type="dxa"/>
          </w:tcPr>
          <w:p w14:paraId="7D1CCCDE" w14:textId="2C9DA708" w:rsidR="003F6E8B" w:rsidRPr="002F4D6D" w:rsidRDefault="00790FF5" w:rsidP="00F733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6D">
              <w:rPr>
                <w:rFonts w:ascii="Arial" w:hAnsi="Arial" w:cs="Arial"/>
                <w:sz w:val="20"/>
                <w:szCs w:val="20"/>
              </w:rPr>
              <w:t xml:space="preserve">Diario  </w:t>
            </w:r>
          </w:p>
        </w:tc>
      </w:tr>
      <w:tr w:rsidR="003F6E8B" w:rsidRPr="00827786" w14:paraId="6C9235E7" w14:textId="77777777" w:rsidTr="00790FF5">
        <w:tc>
          <w:tcPr>
            <w:tcW w:w="4258" w:type="dxa"/>
            <w:shd w:val="clear" w:color="auto" w:fill="auto"/>
          </w:tcPr>
          <w:p w14:paraId="23571806" w14:textId="77777777" w:rsidR="003F6E8B" w:rsidRPr="00827786" w:rsidRDefault="003F6E8B" w:rsidP="00F73397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27786">
              <w:rPr>
                <w:rFonts w:ascii="Arial" w:hAnsi="Arial"/>
                <w:b/>
                <w:sz w:val="20"/>
                <w:szCs w:val="20"/>
              </w:rPr>
              <w:t>DOCUMENTO TECNICO:</w:t>
            </w:r>
          </w:p>
        </w:tc>
        <w:tc>
          <w:tcPr>
            <w:tcW w:w="5297" w:type="dxa"/>
            <w:shd w:val="clear" w:color="auto" w:fill="auto"/>
          </w:tcPr>
          <w:p w14:paraId="5F4170D3" w14:textId="62FB5F2C" w:rsidR="003F6E8B" w:rsidRPr="00827786" w:rsidRDefault="00DF377C" w:rsidP="00F73397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C0817">
              <w:rPr>
                <w:rFonts w:ascii="Arial" w:hAnsi="Arial" w:cs="Arial"/>
                <w:sz w:val="20"/>
                <w:szCs w:val="20"/>
              </w:rPr>
              <w:t>a_dt_gti_009-ConstrucciónWebService-Smartsupervision</w:t>
            </w:r>
          </w:p>
        </w:tc>
      </w:tr>
      <w:tr w:rsidR="003F6E8B" w:rsidRPr="00827786" w14:paraId="3AE36A3A" w14:textId="77777777" w:rsidTr="00790FF5">
        <w:tc>
          <w:tcPr>
            <w:tcW w:w="4258" w:type="dxa"/>
          </w:tcPr>
          <w:p w14:paraId="402AC44C" w14:textId="77777777" w:rsidR="003F6E8B" w:rsidRPr="00827786" w:rsidRDefault="003F6E8B" w:rsidP="00F73397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27786">
              <w:rPr>
                <w:rFonts w:ascii="Arial" w:hAnsi="Arial"/>
                <w:b/>
                <w:sz w:val="20"/>
                <w:szCs w:val="20"/>
              </w:rPr>
              <w:t>TIPO Y NUMERO DEL INFORME</w:t>
            </w:r>
          </w:p>
        </w:tc>
        <w:tc>
          <w:tcPr>
            <w:tcW w:w="5297" w:type="dxa"/>
          </w:tcPr>
          <w:p w14:paraId="43B9684F" w14:textId="2E8B737D" w:rsidR="003F6E8B" w:rsidRPr="00827786" w:rsidRDefault="00F9071A" w:rsidP="00F73397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552F74">
              <w:rPr>
                <w:rFonts w:ascii="Arial" w:hAnsi="Arial"/>
                <w:sz w:val="20"/>
                <w:szCs w:val="20"/>
              </w:rPr>
              <w:t>02</w:t>
            </w:r>
            <w:r w:rsidR="003F6E8B" w:rsidRPr="00F9071A">
              <w:rPr>
                <w:rFonts w:ascii="Arial" w:hAnsi="Arial"/>
                <w:sz w:val="20"/>
                <w:szCs w:val="20"/>
              </w:rPr>
              <w:t xml:space="preserve"> </w:t>
            </w:r>
            <w:proofErr w:type="gramStart"/>
            <w:r w:rsidR="00023BB8" w:rsidRPr="00F9071A">
              <w:rPr>
                <w:rFonts w:ascii="Arial" w:hAnsi="Arial"/>
                <w:sz w:val="20"/>
                <w:szCs w:val="20"/>
              </w:rPr>
              <w:t>Á</w:t>
            </w:r>
            <w:r w:rsidR="003F6E8B" w:rsidRPr="00F9071A">
              <w:rPr>
                <w:rFonts w:ascii="Arial" w:hAnsi="Arial"/>
                <w:sz w:val="20"/>
                <w:szCs w:val="20"/>
              </w:rPr>
              <w:t>rea</w:t>
            </w:r>
            <w:proofErr w:type="gramEnd"/>
            <w:r w:rsidR="003F6E8B" w:rsidRPr="00F9071A">
              <w:rPr>
                <w:rFonts w:ascii="Arial" w:hAnsi="Arial"/>
                <w:sz w:val="20"/>
                <w:szCs w:val="20"/>
              </w:rPr>
              <w:t xml:space="preserve"> </w:t>
            </w:r>
            <w:r w:rsidRPr="00F9071A">
              <w:rPr>
                <w:rFonts w:ascii="Arial" w:hAnsi="Arial"/>
                <w:sz w:val="20"/>
                <w:szCs w:val="20"/>
              </w:rPr>
              <w:t>13</w:t>
            </w:r>
            <w:r w:rsidR="00552F74">
              <w:rPr>
                <w:rFonts w:ascii="Arial" w:hAnsi="Arial"/>
                <w:sz w:val="20"/>
                <w:szCs w:val="20"/>
              </w:rPr>
              <w:t xml:space="preserve"> – Interposición </w:t>
            </w:r>
          </w:p>
        </w:tc>
      </w:tr>
      <w:tr w:rsidR="003F6E8B" w:rsidRPr="00827786" w14:paraId="0E988F92" w14:textId="77777777" w:rsidTr="00790FF5">
        <w:tc>
          <w:tcPr>
            <w:tcW w:w="4258" w:type="dxa"/>
          </w:tcPr>
          <w:p w14:paraId="416F1082" w14:textId="0AFBBF2D" w:rsidR="003F6E8B" w:rsidRPr="00827786" w:rsidRDefault="003F6E8B" w:rsidP="00F73397">
            <w:pPr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645C3B9">
              <w:rPr>
                <w:rFonts w:ascii="Arial" w:hAnsi="Arial"/>
                <w:b/>
                <w:bCs/>
                <w:sz w:val="20"/>
                <w:szCs w:val="20"/>
              </w:rPr>
              <w:t>MEDIO DE CAPTURA:</w:t>
            </w:r>
          </w:p>
        </w:tc>
        <w:tc>
          <w:tcPr>
            <w:tcW w:w="5297" w:type="dxa"/>
          </w:tcPr>
          <w:p w14:paraId="5CD9121B" w14:textId="2570FE2A" w:rsidR="003F6E8B" w:rsidRPr="00827786" w:rsidRDefault="00F9071A" w:rsidP="00F73397">
            <w:pPr>
              <w:spacing w:line="259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Web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Service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3F6E8B" w:rsidRPr="00827786" w14:paraId="0130903A" w14:textId="77777777" w:rsidTr="00790FF5">
        <w:tc>
          <w:tcPr>
            <w:tcW w:w="4258" w:type="dxa"/>
          </w:tcPr>
          <w:p w14:paraId="0DC88DE3" w14:textId="77777777" w:rsidR="003F6E8B" w:rsidRPr="00827786" w:rsidRDefault="003F6E8B" w:rsidP="00F73397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27786">
              <w:rPr>
                <w:rFonts w:ascii="Arial" w:hAnsi="Arial"/>
                <w:b/>
                <w:sz w:val="20"/>
                <w:szCs w:val="20"/>
              </w:rPr>
              <w:t>DEPENDENCIA RESPONSABLE:</w:t>
            </w:r>
          </w:p>
        </w:tc>
        <w:tc>
          <w:tcPr>
            <w:tcW w:w="5297" w:type="dxa"/>
          </w:tcPr>
          <w:p w14:paraId="61F7F9A1" w14:textId="77777777" w:rsidR="003F6E8B" w:rsidRPr="00827786" w:rsidRDefault="003F6E8B" w:rsidP="00F73397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827786">
              <w:rPr>
                <w:rFonts w:ascii="Arial" w:hAnsi="Arial" w:cs="Arial"/>
                <w:sz w:val="20"/>
                <w:szCs w:val="20"/>
              </w:rPr>
              <w:t>Delegatura para el Consumidor Financiero</w:t>
            </w:r>
          </w:p>
        </w:tc>
      </w:tr>
      <w:tr w:rsidR="003F6E8B" w:rsidRPr="00827786" w14:paraId="0D329CB9" w14:textId="77777777" w:rsidTr="00790FF5">
        <w:tc>
          <w:tcPr>
            <w:tcW w:w="4258" w:type="dxa"/>
          </w:tcPr>
          <w:p w14:paraId="3F19A26A" w14:textId="77777777" w:rsidR="003F6E8B" w:rsidRPr="00827786" w:rsidRDefault="003F6E8B" w:rsidP="00F73397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27786">
              <w:rPr>
                <w:rFonts w:ascii="Arial" w:hAnsi="Arial"/>
                <w:b/>
                <w:sz w:val="20"/>
                <w:szCs w:val="20"/>
              </w:rPr>
              <w:t>DEPENDENCIA USUARIA:</w:t>
            </w:r>
          </w:p>
        </w:tc>
        <w:tc>
          <w:tcPr>
            <w:tcW w:w="5297" w:type="dxa"/>
          </w:tcPr>
          <w:p w14:paraId="55788FD4" w14:textId="5B7888E8" w:rsidR="003F6E8B" w:rsidRPr="00827786" w:rsidRDefault="003F6E8B" w:rsidP="00F733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7786">
              <w:rPr>
                <w:rFonts w:ascii="Arial" w:hAnsi="Arial" w:cs="Arial"/>
                <w:sz w:val="20"/>
                <w:szCs w:val="20"/>
              </w:rPr>
              <w:t>Dirección de Investigación</w:t>
            </w:r>
            <w:r w:rsidR="009A10BF">
              <w:rPr>
                <w:rFonts w:ascii="Arial" w:hAnsi="Arial" w:cs="Arial"/>
                <w:sz w:val="20"/>
                <w:szCs w:val="20"/>
              </w:rPr>
              <w:t>, Innovación</w:t>
            </w:r>
            <w:r w:rsidRPr="00827786">
              <w:rPr>
                <w:rFonts w:ascii="Arial" w:hAnsi="Arial" w:cs="Arial"/>
                <w:sz w:val="20"/>
                <w:szCs w:val="20"/>
              </w:rPr>
              <w:t xml:space="preserve"> y Desarrollo</w:t>
            </w:r>
          </w:p>
        </w:tc>
      </w:tr>
    </w:tbl>
    <w:p w14:paraId="69B31D7A" w14:textId="77777777" w:rsidR="004751F2" w:rsidRPr="00ED36DE" w:rsidRDefault="004751F2" w:rsidP="00F73397">
      <w:pPr>
        <w:jc w:val="both"/>
      </w:pPr>
    </w:p>
    <w:p w14:paraId="73D79A47" w14:textId="77777777" w:rsidR="00716FE5" w:rsidRPr="00ED36DE" w:rsidRDefault="00716FE5" w:rsidP="00F73397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31467BFF" w14:textId="77777777" w:rsidR="004751F2" w:rsidRPr="00827786" w:rsidRDefault="004751F2" w:rsidP="00AC7F4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27786">
        <w:rPr>
          <w:rFonts w:ascii="Arial" w:hAnsi="Arial" w:cs="Arial"/>
          <w:b/>
          <w:bCs/>
          <w:sz w:val="20"/>
          <w:szCs w:val="20"/>
        </w:rPr>
        <w:t>INSTRUCTIVO</w:t>
      </w:r>
    </w:p>
    <w:p w14:paraId="780FB62E" w14:textId="77777777" w:rsidR="004751F2" w:rsidRPr="00827786" w:rsidRDefault="004751F2" w:rsidP="00AC7F4F">
      <w:pPr>
        <w:ind w:right="-129"/>
        <w:jc w:val="both"/>
        <w:rPr>
          <w:rFonts w:ascii="Arial" w:hAnsi="Arial" w:cs="Arial"/>
          <w:b/>
          <w:bCs/>
          <w:sz w:val="20"/>
          <w:szCs w:val="20"/>
        </w:rPr>
      </w:pPr>
    </w:p>
    <w:p w14:paraId="0E79AB60" w14:textId="77777777" w:rsidR="004751F2" w:rsidRPr="00827786" w:rsidRDefault="005B57FD" w:rsidP="00AC7F4F">
      <w:pPr>
        <w:ind w:right="-129"/>
        <w:jc w:val="both"/>
        <w:rPr>
          <w:rFonts w:ascii="Arial" w:hAnsi="Arial" w:cs="Arial"/>
          <w:b/>
          <w:bCs/>
          <w:sz w:val="20"/>
          <w:szCs w:val="20"/>
          <w:highlight w:val="yellow"/>
        </w:rPr>
      </w:pPr>
      <w:r w:rsidRPr="00827786">
        <w:rPr>
          <w:rFonts w:ascii="Arial" w:hAnsi="Arial" w:cs="Arial"/>
          <w:b/>
          <w:bCs/>
          <w:sz w:val="20"/>
          <w:szCs w:val="20"/>
        </w:rPr>
        <w:t>GENERALIDADES</w:t>
      </w:r>
    </w:p>
    <w:p w14:paraId="288A0909" w14:textId="77777777" w:rsidR="00470B2D" w:rsidRPr="00827786" w:rsidRDefault="00470B2D" w:rsidP="00AC7F4F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658669A9" w14:textId="6C2DC01E" w:rsidR="00470B2D" w:rsidRPr="00827786" w:rsidRDefault="00644BC1" w:rsidP="00AC7F4F">
      <w:pPr>
        <w:ind w:right="-129"/>
        <w:jc w:val="both"/>
        <w:rPr>
          <w:rFonts w:ascii="Arial" w:hAnsi="Arial" w:cs="Arial"/>
          <w:sz w:val="20"/>
          <w:szCs w:val="20"/>
        </w:rPr>
      </w:pPr>
      <w:r w:rsidRPr="00827786">
        <w:rPr>
          <w:rFonts w:ascii="Arial" w:hAnsi="Arial" w:cs="Arial"/>
          <w:sz w:val="20"/>
          <w:szCs w:val="20"/>
        </w:rPr>
        <w:t xml:space="preserve">Teniendo en cuenta la definición </w:t>
      </w:r>
      <w:r w:rsidR="00422355">
        <w:rPr>
          <w:rFonts w:ascii="Arial" w:hAnsi="Arial" w:cs="Arial"/>
          <w:sz w:val="20"/>
          <w:szCs w:val="20"/>
        </w:rPr>
        <w:t>de</w:t>
      </w:r>
      <w:r w:rsidRPr="00827786">
        <w:rPr>
          <w:rFonts w:ascii="Arial" w:hAnsi="Arial" w:cs="Arial"/>
          <w:sz w:val="20"/>
          <w:szCs w:val="20"/>
        </w:rPr>
        <w:t xml:space="preserve"> “queja o reclamo” contemplada en el artículo 2 de la Ley 1328 de 2009</w:t>
      </w:r>
      <w:r w:rsidR="00604870">
        <w:rPr>
          <w:rFonts w:ascii="Arial" w:hAnsi="Arial" w:cs="Arial"/>
          <w:sz w:val="20"/>
          <w:szCs w:val="20"/>
        </w:rPr>
        <w:t xml:space="preserve">, </w:t>
      </w:r>
      <w:r w:rsidRPr="00827786">
        <w:rPr>
          <w:rFonts w:ascii="Arial" w:hAnsi="Arial" w:cs="Arial"/>
          <w:sz w:val="20"/>
          <w:szCs w:val="20"/>
        </w:rPr>
        <w:t xml:space="preserve">todas las quejas o reclamos interpuestos por los consumidores financieros directamente ante </w:t>
      </w:r>
      <w:r w:rsidR="006B0C4B">
        <w:rPr>
          <w:rFonts w:ascii="Arial" w:hAnsi="Arial" w:cs="Arial"/>
          <w:sz w:val="20"/>
          <w:szCs w:val="20"/>
        </w:rPr>
        <w:t xml:space="preserve">las entidades vigiladas </w:t>
      </w:r>
      <w:r w:rsidRPr="00827786">
        <w:rPr>
          <w:rFonts w:ascii="Arial" w:hAnsi="Arial" w:cs="Arial"/>
          <w:sz w:val="20"/>
          <w:szCs w:val="20"/>
        </w:rPr>
        <w:t xml:space="preserve">o </w:t>
      </w:r>
      <w:r w:rsidR="00422355">
        <w:rPr>
          <w:rFonts w:ascii="Arial" w:hAnsi="Arial" w:cs="Arial"/>
          <w:sz w:val="20"/>
          <w:szCs w:val="20"/>
        </w:rPr>
        <w:t xml:space="preserve">ante </w:t>
      </w:r>
      <w:r w:rsidR="006B0C4B">
        <w:rPr>
          <w:rFonts w:ascii="Arial" w:hAnsi="Arial" w:cs="Arial"/>
          <w:sz w:val="20"/>
          <w:szCs w:val="20"/>
        </w:rPr>
        <w:t>los</w:t>
      </w:r>
      <w:r w:rsidRPr="00827786">
        <w:rPr>
          <w:rFonts w:ascii="Arial" w:hAnsi="Arial" w:cs="Arial"/>
          <w:sz w:val="20"/>
          <w:szCs w:val="20"/>
        </w:rPr>
        <w:t xml:space="preserve"> defensores del consumidor financiero, deben ser registradas en esta proforma</w:t>
      </w:r>
      <w:r w:rsidR="00D63D7F" w:rsidRPr="00827786">
        <w:rPr>
          <w:rFonts w:ascii="Arial" w:hAnsi="Arial" w:cs="Arial"/>
          <w:sz w:val="20"/>
          <w:szCs w:val="20"/>
        </w:rPr>
        <w:t xml:space="preserve">, independientemente de la inmediatez en que se haya dado resolución a la inconformidad del consumidor financiero. </w:t>
      </w:r>
    </w:p>
    <w:p w14:paraId="6BDAB787" w14:textId="7D687DEC" w:rsidR="00C104BE" w:rsidRPr="00827786" w:rsidRDefault="00C104BE" w:rsidP="00AC7F4F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5D710DE3" w14:textId="6C73E1D0" w:rsidR="009C334E" w:rsidRPr="00827786" w:rsidRDefault="009C334E" w:rsidP="00AC7F4F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Las quejas</w:t>
      </w:r>
      <w:r w:rsidR="00345926">
        <w:rPr>
          <w:rFonts w:ascii="Arial" w:hAnsi="Arial" w:cs="Arial"/>
          <w:sz w:val="20"/>
          <w:szCs w:val="20"/>
        </w:rPr>
        <w:t xml:space="preserve"> o reclamos</w:t>
      </w:r>
      <w:r>
        <w:rPr>
          <w:rFonts w:ascii="Arial" w:hAnsi="Arial" w:cs="Arial"/>
          <w:sz w:val="20"/>
          <w:szCs w:val="20"/>
        </w:rPr>
        <w:t xml:space="preserve"> interpuest</w:t>
      </w:r>
      <w:r w:rsidR="00422355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s simultáneamente por el consumidor financiero ante las entidades vigiladas y </w:t>
      </w:r>
      <w:r w:rsidR="00422355">
        <w:rPr>
          <w:rFonts w:ascii="Arial" w:hAnsi="Arial" w:cs="Arial"/>
          <w:sz w:val="20"/>
          <w:szCs w:val="20"/>
        </w:rPr>
        <w:t xml:space="preserve">ante </w:t>
      </w:r>
      <w:r>
        <w:rPr>
          <w:rFonts w:ascii="Arial" w:hAnsi="Arial" w:cs="Arial"/>
          <w:sz w:val="20"/>
          <w:szCs w:val="20"/>
        </w:rPr>
        <w:t xml:space="preserve">el </w:t>
      </w:r>
      <w:r w:rsidR="00422355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efensor del </w:t>
      </w:r>
      <w:r w:rsidR="00422355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onsumidor </w:t>
      </w:r>
      <w:r w:rsidR="00422355"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inanciero deberán reportarse por una sola vez por la entidad vigilada.</w:t>
      </w:r>
    </w:p>
    <w:p w14:paraId="2CB3B4CE" w14:textId="77777777" w:rsidR="00174F28" w:rsidRPr="00827786" w:rsidRDefault="00174F28" w:rsidP="00AC7F4F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40BF9E6B" w14:textId="240FD264" w:rsidR="00C940F8" w:rsidRPr="00827786" w:rsidRDefault="00C940F8" w:rsidP="00AC7F4F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 w:rsidRPr="00827786">
        <w:rPr>
          <w:rFonts w:ascii="Arial" w:hAnsi="Arial" w:cs="Arial"/>
          <w:sz w:val="20"/>
          <w:szCs w:val="20"/>
        </w:rPr>
        <w:t>Los trámites que no constituyan por su naturaleza una queja</w:t>
      </w:r>
      <w:r w:rsidR="00345926">
        <w:rPr>
          <w:rFonts w:ascii="Arial" w:hAnsi="Arial" w:cs="Arial"/>
          <w:sz w:val="20"/>
          <w:szCs w:val="20"/>
        </w:rPr>
        <w:t xml:space="preserve"> o reclamo</w:t>
      </w:r>
      <w:r w:rsidRPr="00827786">
        <w:rPr>
          <w:rFonts w:ascii="Arial" w:hAnsi="Arial" w:cs="Arial"/>
          <w:sz w:val="20"/>
          <w:szCs w:val="20"/>
        </w:rPr>
        <w:t>, por ejemplo, en los que se solicita información o documentación, no deben relacionarse en esta proforma.</w:t>
      </w:r>
    </w:p>
    <w:p w14:paraId="122D49C3" w14:textId="77777777" w:rsidR="00C940F8" w:rsidRPr="00827786" w:rsidRDefault="00C940F8" w:rsidP="00AC7F4F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6E737DFA" w14:textId="6969105F" w:rsidR="00C104BE" w:rsidRPr="00827786" w:rsidRDefault="00C104BE" w:rsidP="00AC7F4F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bookmarkStart w:id="0" w:name="_Hlk525289198"/>
      <w:r w:rsidRPr="00827786">
        <w:rPr>
          <w:rFonts w:ascii="Arial" w:hAnsi="Arial" w:cs="Arial"/>
          <w:sz w:val="20"/>
          <w:szCs w:val="20"/>
        </w:rPr>
        <w:t xml:space="preserve">Para el reporte de la información, se </w:t>
      </w:r>
      <w:r w:rsidR="00855C33" w:rsidRPr="00827786">
        <w:rPr>
          <w:rFonts w:ascii="Arial" w:hAnsi="Arial" w:cs="Arial"/>
          <w:sz w:val="20"/>
          <w:szCs w:val="20"/>
        </w:rPr>
        <w:t xml:space="preserve">tendrá </w:t>
      </w:r>
      <w:r w:rsidRPr="00827786">
        <w:rPr>
          <w:rFonts w:ascii="Arial" w:hAnsi="Arial" w:cs="Arial"/>
          <w:sz w:val="20"/>
          <w:szCs w:val="20"/>
        </w:rPr>
        <w:t xml:space="preserve">en cuenta la codificación disponible en </w:t>
      </w:r>
      <w:r w:rsidR="00B52578" w:rsidRPr="00827786">
        <w:rPr>
          <w:rFonts w:ascii="Arial" w:hAnsi="Arial" w:cs="Arial"/>
          <w:sz w:val="20"/>
          <w:szCs w:val="20"/>
        </w:rPr>
        <w:t xml:space="preserve">la sección </w:t>
      </w:r>
      <w:r w:rsidR="00E33CA5">
        <w:rPr>
          <w:rFonts w:ascii="Arial" w:hAnsi="Arial" w:cs="Arial"/>
          <w:sz w:val="20"/>
          <w:szCs w:val="20"/>
        </w:rPr>
        <w:t>Industria</w:t>
      </w:r>
      <w:r w:rsidR="00CF2700">
        <w:rPr>
          <w:rFonts w:ascii="Arial" w:hAnsi="Arial" w:cs="Arial"/>
          <w:sz w:val="20"/>
          <w:szCs w:val="20"/>
        </w:rPr>
        <w:t>s</w:t>
      </w:r>
      <w:r w:rsidR="00E33CA5">
        <w:rPr>
          <w:rFonts w:ascii="Arial" w:hAnsi="Arial" w:cs="Arial"/>
          <w:sz w:val="20"/>
          <w:szCs w:val="20"/>
        </w:rPr>
        <w:t xml:space="preserve"> Supervisada</w:t>
      </w:r>
      <w:r w:rsidR="00CF2700">
        <w:rPr>
          <w:rFonts w:ascii="Arial" w:hAnsi="Arial" w:cs="Arial"/>
          <w:sz w:val="20"/>
          <w:szCs w:val="20"/>
        </w:rPr>
        <w:t>s /</w:t>
      </w:r>
      <w:r w:rsidR="00E33CA5">
        <w:rPr>
          <w:rFonts w:ascii="Arial" w:hAnsi="Arial" w:cs="Arial"/>
          <w:sz w:val="20"/>
          <w:szCs w:val="20"/>
        </w:rPr>
        <w:t xml:space="preserve"> </w:t>
      </w:r>
      <w:r w:rsidR="00B52578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B3620A" w:rsidRPr="00B5315C">
        <w:rPr>
          <w:rFonts w:ascii="Arial" w:hAnsi="Arial" w:cs="Arial"/>
          <w:sz w:val="20"/>
          <w:szCs w:val="20"/>
        </w:rPr>
        <w:t>Tablas</w:t>
      </w:r>
      <w:r w:rsidR="00EC6A81" w:rsidRPr="00B5315C">
        <w:rPr>
          <w:rFonts w:ascii="Arial" w:hAnsi="Arial" w:cs="Arial"/>
          <w:sz w:val="20"/>
          <w:szCs w:val="20"/>
        </w:rPr>
        <w:t xml:space="preserve"> anexas para </w:t>
      </w:r>
      <w:r w:rsidR="00695CCA">
        <w:rPr>
          <w:rFonts w:ascii="Arial" w:hAnsi="Arial" w:cs="Arial"/>
          <w:sz w:val="20"/>
          <w:szCs w:val="20"/>
        </w:rPr>
        <w:t xml:space="preserve">el </w:t>
      </w:r>
      <w:r w:rsidR="00EC6A81" w:rsidRPr="00B5315C">
        <w:rPr>
          <w:rFonts w:ascii="Arial" w:hAnsi="Arial" w:cs="Arial"/>
          <w:sz w:val="20"/>
          <w:szCs w:val="20"/>
        </w:rPr>
        <w:t xml:space="preserve">reporte de </w:t>
      </w:r>
      <w:r w:rsidR="00563859" w:rsidRPr="00B5315C">
        <w:rPr>
          <w:rFonts w:ascii="Arial" w:hAnsi="Arial" w:cs="Arial"/>
          <w:sz w:val="20"/>
          <w:szCs w:val="20"/>
        </w:rPr>
        <w:t>información</w:t>
      </w:r>
      <w:r w:rsidR="002018CC" w:rsidRPr="006E3997">
        <w:rPr>
          <w:rFonts w:ascii="Arial" w:hAnsi="Arial" w:cs="Arial"/>
          <w:sz w:val="20"/>
          <w:szCs w:val="20"/>
        </w:rPr>
        <w:t>,</w:t>
      </w:r>
      <w:r w:rsidR="00756690" w:rsidRPr="00827786">
        <w:rPr>
          <w:rFonts w:ascii="Arial" w:hAnsi="Arial" w:cs="Arial"/>
          <w:sz w:val="20"/>
          <w:szCs w:val="20"/>
        </w:rPr>
        <w:t xml:space="preserve"> de</w:t>
      </w:r>
      <w:r w:rsidR="00B52578" w:rsidRPr="00827786">
        <w:rPr>
          <w:rFonts w:ascii="Arial" w:hAnsi="Arial" w:cs="Arial"/>
          <w:sz w:val="20"/>
          <w:szCs w:val="20"/>
        </w:rPr>
        <w:t xml:space="preserve"> </w:t>
      </w:r>
      <w:r w:rsidRPr="00827786">
        <w:rPr>
          <w:rFonts w:ascii="Arial" w:hAnsi="Arial" w:cs="Arial"/>
          <w:sz w:val="20"/>
          <w:szCs w:val="20"/>
        </w:rPr>
        <w:t xml:space="preserve">la página </w:t>
      </w:r>
      <w:r w:rsidR="000D6215" w:rsidRPr="00827786">
        <w:rPr>
          <w:rFonts w:ascii="Arial" w:hAnsi="Arial" w:cs="Arial"/>
          <w:sz w:val="20"/>
          <w:szCs w:val="20"/>
        </w:rPr>
        <w:t>web</w:t>
      </w:r>
      <w:r w:rsidR="00E30322" w:rsidRPr="00827786">
        <w:rPr>
          <w:rFonts w:ascii="Arial" w:hAnsi="Arial" w:cs="Arial"/>
          <w:sz w:val="20"/>
          <w:szCs w:val="20"/>
        </w:rPr>
        <w:t xml:space="preserve"> de esta Superintendencia (</w:t>
      </w:r>
      <w:hyperlink r:id="rId11" w:history="1">
        <w:r w:rsidR="00E30322" w:rsidRPr="00827786">
          <w:rPr>
            <w:rStyle w:val="Hipervnculo"/>
            <w:rFonts w:ascii="Arial" w:hAnsi="Arial" w:cs="Arial"/>
            <w:sz w:val="20"/>
            <w:szCs w:val="20"/>
          </w:rPr>
          <w:t>https://www.superfinanciera.gov.co</w:t>
        </w:r>
      </w:hyperlink>
      <w:r w:rsidR="00E30322" w:rsidRPr="00827786">
        <w:rPr>
          <w:rFonts w:ascii="Arial" w:hAnsi="Arial" w:cs="Arial"/>
          <w:sz w:val="20"/>
          <w:szCs w:val="20"/>
        </w:rPr>
        <w:t>).</w:t>
      </w:r>
    </w:p>
    <w:p w14:paraId="5FB4CC3D" w14:textId="77777777" w:rsidR="00B52578" w:rsidRPr="00827786" w:rsidRDefault="00B52578" w:rsidP="00AC7F4F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360C3A12" w14:textId="76EB86BE" w:rsidR="00B82C50" w:rsidRPr="00827786" w:rsidRDefault="00B82C50" w:rsidP="00AC7F4F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 w:rsidRPr="00827786">
        <w:rPr>
          <w:rFonts w:ascii="Arial" w:hAnsi="Arial" w:cs="Arial"/>
          <w:sz w:val="20"/>
          <w:szCs w:val="20"/>
        </w:rPr>
        <w:t xml:space="preserve">La información diligenciada por </w:t>
      </w:r>
      <w:r w:rsidR="0062253F">
        <w:rPr>
          <w:rFonts w:ascii="Arial" w:hAnsi="Arial" w:cs="Arial"/>
          <w:sz w:val="20"/>
          <w:szCs w:val="20"/>
        </w:rPr>
        <w:t xml:space="preserve">país, </w:t>
      </w:r>
      <w:r w:rsidRPr="00827786">
        <w:rPr>
          <w:rFonts w:ascii="Arial" w:hAnsi="Arial" w:cs="Arial"/>
          <w:sz w:val="20"/>
          <w:szCs w:val="20"/>
        </w:rPr>
        <w:t xml:space="preserve">departamento y municipio corresponde al lugar en el cual el consumidor financiero </w:t>
      </w:r>
      <w:r w:rsidR="00EA7CE8" w:rsidRPr="00827786">
        <w:rPr>
          <w:rFonts w:ascii="Arial" w:hAnsi="Arial" w:cs="Arial"/>
          <w:sz w:val="20"/>
          <w:szCs w:val="20"/>
        </w:rPr>
        <w:t xml:space="preserve">manifestó tener el </w:t>
      </w:r>
      <w:r w:rsidRPr="00827786">
        <w:rPr>
          <w:rFonts w:ascii="Arial" w:hAnsi="Arial" w:cs="Arial"/>
          <w:sz w:val="20"/>
          <w:szCs w:val="20"/>
        </w:rPr>
        <w:t xml:space="preserve">inconveniente </w:t>
      </w:r>
      <w:r w:rsidR="00EA7CE8" w:rsidRPr="00827786">
        <w:rPr>
          <w:rFonts w:ascii="Arial" w:hAnsi="Arial" w:cs="Arial"/>
          <w:sz w:val="20"/>
          <w:szCs w:val="20"/>
        </w:rPr>
        <w:t xml:space="preserve">en la prestación de los </w:t>
      </w:r>
      <w:r w:rsidR="00DA77E1">
        <w:rPr>
          <w:rFonts w:ascii="Arial" w:hAnsi="Arial" w:cs="Arial"/>
          <w:sz w:val="20"/>
          <w:szCs w:val="20"/>
        </w:rPr>
        <w:t xml:space="preserve">productos y </w:t>
      </w:r>
      <w:r w:rsidR="00EA7CE8" w:rsidRPr="00827786">
        <w:rPr>
          <w:rFonts w:ascii="Arial" w:hAnsi="Arial" w:cs="Arial"/>
          <w:sz w:val="20"/>
          <w:szCs w:val="20"/>
        </w:rPr>
        <w:t>servicios financieros.</w:t>
      </w:r>
    </w:p>
    <w:p w14:paraId="352F103C" w14:textId="79053FCA" w:rsidR="003B6346" w:rsidRPr="00827786" w:rsidRDefault="003B6346" w:rsidP="00AC7F4F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3D1A1F78" w14:textId="23DA7FC6" w:rsidR="00960B67" w:rsidRDefault="00960B67" w:rsidP="00AC7F4F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 w:rsidRPr="0645C3B9">
        <w:rPr>
          <w:rFonts w:ascii="Arial" w:hAnsi="Arial" w:cs="Arial"/>
          <w:sz w:val="20"/>
          <w:szCs w:val="20"/>
        </w:rPr>
        <w:t xml:space="preserve">La información deberá ser actualizada en el </w:t>
      </w:r>
      <w:r w:rsidR="49B1483F" w:rsidRPr="0645C3B9">
        <w:rPr>
          <w:rFonts w:ascii="Arial" w:hAnsi="Arial" w:cs="Arial"/>
          <w:sz w:val="20"/>
          <w:szCs w:val="20"/>
        </w:rPr>
        <w:t>API REST</w:t>
      </w:r>
      <w:r w:rsidR="009A73BE">
        <w:rPr>
          <w:rFonts w:ascii="Arial" w:hAnsi="Arial" w:cs="Arial"/>
          <w:sz w:val="20"/>
          <w:szCs w:val="20"/>
        </w:rPr>
        <w:t xml:space="preserve">, de ser posible en tiempo real o a más tardar </w:t>
      </w:r>
      <w:r w:rsidR="00216346">
        <w:rPr>
          <w:rFonts w:ascii="Arial" w:hAnsi="Arial" w:cs="Arial"/>
          <w:sz w:val="20"/>
          <w:szCs w:val="20"/>
        </w:rPr>
        <w:t xml:space="preserve">a </w:t>
      </w:r>
      <w:r w:rsidR="00AA350D">
        <w:rPr>
          <w:rFonts w:ascii="Arial" w:hAnsi="Arial" w:cs="Arial"/>
          <w:sz w:val="20"/>
          <w:szCs w:val="20"/>
        </w:rPr>
        <w:t xml:space="preserve">las </w:t>
      </w:r>
      <w:r w:rsidR="00563005">
        <w:rPr>
          <w:rFonts w:ascii="Arial" w:hAnsi="Arial" w:cs="Arial"/>
          <w:sz w:val="20"/>
          <w:szCs w:val="20"/>
        </w:rPr>
        <w:t>23</w:t>
      </w:r>
      <w:r w:rsidR="008C25BB">
        <w:rPr>
          <w:rFonts w:ascii="Arial" w:hAnsi="Arial" w:cs="Arial"/>
          <w:sz w:val="20"/>
          <w:szCs w:val="20"/>
        </w:rPr>
        <w:t>:</w:t>
      </w:r>
      <w:r w:rsidR="00AA350D" w:rsidRPr="00604870">
        <w:rPr>
          <w:rFonts w:ascii="Arial" w:hAnsi="Arial" w:cs="Arial"/>
          <w:sz w:val="20"/>
          <w:szCs w:val="20"/>
        </w:rPr>
        <w:t>59</w:t>
      </w:r>
      <w:r w:rsidR="00FE00A2" w:rsidRPr="00604870">
        <w:rPr>
          <w:rFonts w:ascii="Arial" w:hAnsi="Arial" w:cs="Arial"/>
          <w:sz w:val="20"/>
          <w:szCs w:val="20"/>
        </w:rPr>
        <w:t>:59</w:t>
      </w:r>
      <w:r w:rsidR="0050193D" w:rsidRPr="00604870">
        <w:rPr>
          <w:rFonts w:ascii="Arial" w:hAnsi="Arial" w:cs="Arial"/>
          <w:sz w:val="20"/>
          <w:szCs w:val="20"/>
        </w:rPr>
        <w:t xml:space="preserve"> </w:t>
      </w:r>
      <w:r w:rsidR="0050193D">
        <w:rPr>
          <w:rFonts w:ascii="Arial" w:hAnsi="Arial" w:cs="Arial"/>
          <w:sz w:val="20"/>
          <w:szCs w:val="20"/>
        </w:rPr>
        <w:t>(</w:t>
      </w:r>
      <w:proofErr w:type="spellStart"/>
      <w:r w:rsidR="0050193D">
        <w:rPr>
          <w:rFonts w:ascii="Arial" w:hAnsi="Arial" w:cs="Arial"/>
          <w:sz w:val="20"/>
          <w:szCs w:val="20"/>
        </w:rPr>
        <w:t>hh:</w:t>
      </w:r>
      <w:proofErr w:type="gramStart"/>
      <w:r w:rsidR="0050193D">
        <w:rPr>
          <w:rFonts w:ascii="Arial" w:hAnsi="Arial" w:cs="Arial"/>
          <w:sz w:val="20"/>
          <w:szCs w:val="20"/>
        </w:rPr>
        <w:t>mm:ss</w:t>
      </w:r>
      <w:proofErr w:type="spellEnd"/>
      <w:proofErr w:type="gramEnd"/>
      <w:r w:rsidR="0050193D">
        <w:rPr>
          <w:rFonts w:ascii="Arial" w:hAnsi="Arial" w:cs="Arial"/>
          <w:sz w:val="20"/>
          <w:szCs w:val="20"/>
        </w:rPr>
        <w:t xml:space="preserve">) </w:t>
      </w:r>
      <w:r w:rsidR="00BB76CC">
        <w:rPr>
          <w:rFonts w:ascii="Arial" w:hAnsi="Arial" w:cs="Arial"/>
          <w:sz w:val="20"/>
          <w:szCs w:val="20"/>
        </w:rPr>
        <w:t xml:space="preserve">con </w:t>
      </w:r>
      <w:r w:rsidR="00AA350D">
        <w:rPr>
          <w:rFonts w:ascii="Arial" w:hAnsi="Arial" w:cs="Arial"/>
          <w:sz w:val="20"/>
          <w:szCs w:val="20"/>
        </w:rPr>
        <w:t>las quejas</w:t>
      </w:r>
      <w:r w:rsidR="00345926">
        <w:rPr>
          <w:rFonts w:ascii="Arial" w:hAnsi="Arial" w:cs="Arial"/>
          <w:sz w:val="20"/>
          <w:szCs w:val="20"/>
        </w:rPr>
        <w:t xml:space="preserve"> o reclamos</w:t>
      </w:r>
      <w:r w:rsidR="00AA350D">
        <w:rPr>
          <w:rFonts w:ascii="Arial" w:hAnsi="Arial" w:cs="Arial"/>
          <w:sz w:val="20"/>
          <w:szCs w:val="20"/>
        </w:rPr>
        <w:t xml:space="preserve"> interpuest</w:t>
      </w:r>
      <w:r w:rsidR="00422355">
        <w:rPr>
          <w:rFonts w:ascii="Arial" w:hAnsi="Arial" w:cs="Arial"/>
          <w:sz w:val="20"/>
          <w:szCs w:val="20"/>
        </w:rPr>
        <w:t>o</w:t>
      </w:r>
      <w:r w:rsidR="00AA350D">
        <w:rPr>
          <w:rFonts w:ascii="Arial" w:hAnsi="Arial" w:cs="Arial"/>
          <w:sz w:val="20"/>
          <w:szCs w:val="20"/>
        </w:rPr>
        <w:t>s</w:t>
      </w:r>
      <w:r w:rsidR="00BB76CC">
        <w:rPr>
          <w:rFonts w:ascii="Arial" w:hAnsi="Arial" w:cs="Arial"/>
          <w:sz w:val="20"/>
          <w:szCs w:val="20"/>
        </w:rPr>
        <w:t xml:space="preserve"> entre las </w:t>
      </w:r>
      <w:r w:rsidR="00563005" w:rsidRPr="00604870">
        <w:rPr>
          <w:rFonts w:ascii="Arial" w:hAnsi="Arial" w:cs="Arial"/>
          <w:sz w:val="20"/>
          <w:szCs w:val="20"/>
        </w:rPr>
        <w:t>00:00</w:t>
      </w:r>
      <w:r w:rsidR="00FE00A2" w:rsidRPr="00604870">
        <w:rPr>
          <w:rFonts w:ascii="Arial" w:hAnsi="Arial" w:cs="Arial"/>
          <w:sz w:val="20"/>
          <w:szCs w:val="20"/>
        </w:rPr>
        <w:t>:0</w:t>
      </w:r>
      <w:r w:rsidR="002D6896" w:rsidRPr="00604870">
        <w:rPr>
          <w:rFonts w:ascii="Arial" w:hAnsi="Arial" w:cs="Arial"/>
          <w:sz w:val="20"/>
          <w:szCs w:val="20"/>
        </w:rPr>
        <w:t>0</w:t>
      </w:r>
      <w:r w:rsidR="00BB76CC" w:rsidRPr="00604870">
        <w:rPr>
          <w:rFonts w:ascii="Arial" w:hAnsi="Arial" w:cs="Arial"/>
          <w:sz w:val="20"/>
          <w:szCs w:val="20"/>
        </w:rPr>
        <w:t xml:space="preserve"> y las </w:t>
      </w:r>
      <w:r w:rsidR="00563005" w:rsidRPr="00604870">
        <w:rPr>
          <w:rFonts w:ascii="Arial" w:hAnsi="Arial" w:cs="Arial"/>
          <w:sz w:val="20"/>
          <w:szCs w:val="20"/>
        </w:rPr>
        <w:t>23</w:t>
      </w:r>
      <w:r w:rsidR="00BB76CC" w:rsidRPr="00604870">
        <w:rPr>
          <w:rFonts w:ascii="Arial" w:hAnsi="Arial" w:cs="Arial"/>
          <w:sz w:val="20"/>
          <w:szCs w:val="20"/>
        </w:rPr>
        <w:t>:59</w:t>
      </w:r>
      <w:r w:rsidR="00FE00A2" w:rsidRPr="00604870">
        <w:rPr>
          <w:rFonts w:ascii="Arial" w:hAnsi="Arial" w:cs="Arial"/>
          <w:sz w:val="20"/>
          <w:szCs w:val="20"/>
        </w:rPr>
        <w:t>:59</w:t>
      </w:r>
      <w:r w:rsidR="00BB76CC" w:rsidRPr="00604870">
        <w:rPr>
          <w:rFonts w:ascii="Arial" w:hAnsi="Arial" w:cs="Arial"/>
          <w:sz w:val="20"/>
          <w:szCs w:val="20"/>
        </w:rPr>
        <w:t xml:space="preserve"> </w:t>
      </w:r>
      <w:r w:rsidR="00BB76CC">
        <w:rPr>
          <w:rFonts w:ascii="Arial" w:hAnsi="Arial" w:cs="Arial"/>
          <w:sz w:val="20"/>
          <w:szCs w:val="20"/>
        </w:rPr>
        <w:t xml:space="preserve">de </w:t>
      </w:r>
      <w:r w:rsidR="00AA350D">
        <w:rPr>
          <w:rFonts w:ascii="Arial" w:hAnsi="Arial" w:cs="Arial"/>
          <w:sz w:val="20"/>
          <w:szCs w:val="20"/>
        </w:rPr>
        <w:t>ese día. En el caso de los fines de semana y festivos, l</w:t>
      </w:r>
      <w:r w:rsidR="004D77C2">
        <w:rPr>
          <w:rFonts w:ascii="Arial" w:hAnsi="Arial" w:cs="Arial"/>
          <w:sz w:val="20"/>
          <w:szCs w:val="20"/>
        </w:rPr>
        <w:t>a</w:t>
      </w:r>
      <w:r w:rsidR="00AA350D">
        <w:rPr>
          <w:rFonts w:ascii="Arial" w:hAnsi="Arial" w:cs="Arial"/>
          <w:sz w:val="20"/>
          <w:szCs w:val="20"/>
        </w:rPr>
        <w:t xml:space="preserve"> información debe ser </w:t>
      </w:r>
      <w:r w:rsidR="008B7382">
        <w:rPr>
          <w:rFonts w:ascii="Arial" w:hAnsi="Arial" w:cs="Arial"/>
          <w:sz w:val="20"/>
          <w:szCs w:val="20"/>
        </w:rPr>
        <w:t xml:space="preserve">actualizada durante el día hábil siguiente antes de las </w:t>
      </w:r>
      <w:r w:rsidR="00563005">
        <w:rPr>
          <w:rFonts w:ascii="Arial" w:hAnsi="Arial" w:cs="Arial"/>
          <w:sz w:val="20"/>
          <w:szCs w:val="20"/>
        </w:rPr>
        <w:t>23</w:t>
      </w:r>
      <w:r w:rsidR="008B7382">
        <w:rPr>
          <w:rFonts w:ascii="Arial" w:hAnsi="Arial" w:cs="Arial"/>
          <w:sz w:val="20"/>
          <w:szCs w:val="20"/>
        </w:rPr>
        <w:t>:59</w:t>
      </w:r>
      <w:r w:rsidR="00FE00A2">
        <w:rPr>
          <w:rFonts w:ascii="Arial" w:hAnsi="Arial" w:cs="Arial"/>
          <w:sz w:val="20"/>
          <w:szCs w:val="20"/>
        </w:rPr>
        <w:t>:</w:t>
      </w:r>
      <w:r w:rsidR="002D6896">
        <w:rPr>
          <w:rFonts w:ascii="Arial" w:hAnsi="Arial" w:cs="Arial"/>
          <w:sz w:val="20"/>
          <w:szCs w:val="20"/>
        </w:rPr>
        <w:t>59</w:t>
      </w:r>
      <w:r w:rsidR="00880E0E">
        <w:rPr>
          <w:rFonts w:ascii="Arial" w:hAnsi="Arial" w:cs="Arial"/>
          <w:sz w:val="20"/>
          <w:szCs w:val="20"/>
        </w:rPr>
        <w:t>.</w:t>
      </w:r>
      <w:r w:rsidR="008B7382">
        <w:rPr>
          <w:rFonts w:ascii="Arial" w:hAnsi="Arial" w:cs="Arial"/>
          <w:sz w:val="20"/>
          <w:szCs w:val="20"/>
        </w:rPr>
        <w:t xml:space="preserve"> </w:t>
      </w:r>
    </w:p>
    <w:p w14:paraId="3565F490" w14:textId="5F455CE7" w:rsidR="002A7821" w:rsidRDefault="002A7821" w:rsidP="00AC7F4F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bookmarkEnd w:id="0"/>
    <w:p w14:paraId="145177F4" w14:textId="254FE337" w:rsidR="00790E1E" w:rsidRDefault="00790E1E" w:rsidP="00790E1E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937850">
        <w:rPr>
          <w:rFonts w:ascii="Arial" w:eastAsia="Arial" w:hAnsi="Arial" w:cs="Arial"/>
          <w:color w:val="000000" w:themeColor="text1"/>
          <w:sz w:val="20"/>
          <w:szCs w:val="20"/>
        </w:rPr>
        <w:t xml:space="preserve">Todos los </w:t>
      </w:r>
      <w:r w:rsidRPr="00116F8F">
        <w:rPr>
          <w:rFonts w:ascii="Arial" w:eastAsia="Arial" w:hAnsi="Arial" w:cs="Arial"/>
          <w:color w:val="000000" w:themeColor="text1"/>
          <w:sz w:val="20"/>
          <w:szCs w:val="20"/>
        </w:rPr>
        <w:t>campos deberán ser diligenciados</w:t>
      </w:r>
      <w:r w:rsidR="00937850" w:rsidRPr="00116F8F">
        <w:rPr>
          <w:rFonts w:ascii="Arial" w:eastAsia="Arial" w:hAnsi="Arial" w:cs="Arial"/>
          <w:color w:val="000000" w:themeColor="text1"/>
          <w:sz w:val="20"/>
          <w:szCs w:val="20"/>
        </w:rPr>
        <w:t>, salvo aquellos que no aplique para la queja o reclamo.</w:t>
      </w:r>
    </w:p>
    <w:p w14:paraId="4A4FD462" w14:textId="77777777" w:rsidR="00C940F8" w:rsidRPr="00827786" w:rsidRDefault="00C940F8" w:rsidP="00AC7F4F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73939AA0" w14:textId="353C712C" w:rsidR="006C1E82" w:rsidRDefault="00C940F8" w:rsidP="00AC7F4F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  <w:r w:rsidRPr="00827786">
        <w:rPr>
          <w:rFonts w:ascii="Arial" w:hAnsi="Arial" w:cs="Arial"/>
          <w:sz w:val="20"/>
          <w:szCs w:val="20"/>
        </w:rPr>
        <w:t>No se aceptan valores negativos.</w:t>
      </w:r>
    </w:p>
    <w:p w14:paraId="6ACE6246" w14:textId="0A9D079A" w:rsidR="009E5CF0" w:rsidRDefault="009E5CF0" w:rsidP="00AC7F4F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45394F46" w14:textId="4772B130" w:rsidR="009E5CF0" w:rsidRPr="009E5CF0" w:rsidRDefault="009E5CF0" w:rsidP="009E5CF0">
      <w:pPr>
        <w:tabs>
          <w:tab w:val="center" w:pos="4252"/>
          <w:tab w:val="right" w:pos="8504"/>
        </w:tabs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bookmarkStart w:id="1" w:name="_Hlk84587743"/>
      <w:r w:rsidRPr="00A6494A">
        <w:rPr>
          <w:rFonts w:ascii="Arial" w:eastAsia="Arial" w:hAnsi="Arial" w:cs="Arial"/>
          <w:color w:val="000000" w:themeColor="text1"/>
          <w:sz w:val="20"/>
          <w:szCs w:val="20"/>
        </w:rPr>
        <w:t xml:space="preserve">En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caso en que la queja </w:t>
      </w:r>
      <w:r w:rsidR="00880E0E">
        <w:rPr>
          <w:rFonts w:ascii="Arial" w:eastAsia="Arial" w:hAnsi="Arial" w:cs="Arial"/>
          <w:color w:val="000000" w:themeColor="text1"/>
          <w:sz w:val="20"/>
          <w:szCs w:val="20"/>
        </w:rPr>
        <w:t xml:space="preserve">o reclamo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tenga documentos anexos estos deberán estar a disposición de la Superintendencia Financiera de Colombia. </w:t>
      </w:r>
      <w:r w:rsidRPr="00A6494A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bookmarkEnd w:id="1"/>
    </w:p>
    <w:p w14:paraId="49C19AE0" w14:textId="77777777" w:rsidR="00274A37" w:rsidRPr="00827786" w:rsidRDefault="00274A37" w:rsidP="00AC7F4F">
      <w:pPr>
        <w:tabs>
          <w:tab w:val="left" w:pos="600"/>
          <w:tab w:val="left" w:pos="4320"/>
          <w:tab w:val="left" w:pos="5640"/>
        </w:tabs>
        <w:ind w:right="-129"/>
        <w:jc w:val="both"/>
        <w:rPr>
          <w:rFonts w:ascii="Arial" w:hAnsi="Arial" w:cs="Arial"/>
          <w:sz w:val="20"/>
          <w:szCs w:val="20"/>
        </w:rPr>
      </w:pPr>
    </w:p>
    <w:p w14:paraId="032F2A3E" w14:textId="77777777" w:rsidR="004751F2" w:rsidRPr="00827786" w:rsidRDefault="00C940F8" w:rsidP="00AC7F4F">
      <w:pPr>
        <w:ind w:right="-129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827786">
        <w:rPr>
          <w:rFonts w:ascii="Arial" w:hAnsi="Arial" w:cs="Arial"/>
          <w:b/>
          <w:bCs/>
          <w:sz w:val="20"/>
          <w:szCs w:val="20"/>
        </w:rPr>
        <w:t>ENCABEZADO</w:t>
      </w:r>
    </w:p>
    <w:p w14:paraId="43742F2E" w14:textId="77777777" w:rsidR="004751F2" w:rsidRPr="00827786" w:rsidRDefault="004751F2" w:rsidP="00AC7F4F">
      <w:pPr>
        <w:ind w:right="-129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28FD2D5E" w14:textId="6B00E89E" w:rsidR="00286B89" w:rsidRPr="00827786" w:rsidRDefault="1AB940B6" w:rsidP="00AC7F4F">
      <w:pPr>
        <w:ind w:right="-129"/>
        <w:jc w:val="both"/>
        <w:rPr>
          <w:rFonts w:ascii="Arial" w:hAnsi="Arial" w:cs="Arial"/>
          <w:b/>
          <w:bCs/>
          <w:sz w:val="20"/>
          <w:szCs w:val="20"/>
        </w:rPr>
      </w:pPr>
      <w:r w:rsidRPr="00827786">
        <w:rPr>
          <w:rFonts w:ascii="Arial" w:hAnsi="Arial" w:cs="Arial"/>
          <w:b/>
          <w:bCs/>
          <w:sz w:val="20"/>
          <w:szCs w:val="20"/>
        </w:rPr>
        <w:t xml:space="preserve">Tipo y código de entidad: </w:t>
      </w:r>
      <w:r w:rsidRPr="00D167C9">
        <w:rPr>
          <w:rFonts w:ascii="Arial" w:hAnsi="Arial" w:cs="Arial"/>
          <w:sz w:val="20"/>
          <w:szCs w:val="20"/>
        </w:rPr>
        <w:t>Registre el código y tipo de entidad asignado por la SFC.</w:t>
      </w:r>
    </w:p>
    <w:p w14:paraId="23B6A8F2" w14:textId="44C21761" w:rsidR="00286B89" w:rsidRPr="00827786" w:rsidRDefault="1AB940B6" w:rsidP="00AC7F4F">
      <w:pPr>
        <w:ind w:right="-129"/>
        <w:jc w:val="both"/>
        <w:rPr>
          <w:rFonts w:ascii="Arial" w:hAnsi="Arial" w:cs="Arial"/>
          <w:b/>
          <w:bCs/>
          <w:sz w:val="20"/>
          <w:szCs w:val="20"/>
        </w:rPr>
      </w:pPr>
      <w:r w:rsidRPr="0082778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6250925" w14:textId="3B15669B" w:rsidR="00286B89" w:rsidRPr="00827786" w:rsidRDefault="1AB940B6" w:rsidP="00AC7F4F">
      <w:pPr>
        <w:ind w:right="-129"/>
        <w:jc w:val="both"/>
        <w:rPr>
          <w:rFonts w:ascii="Arial" w:hAnsi="Arial" w:cs="Arial"/>
          <w:b/>
          <w:bCs/>
          <w:sz w:val="20"/>
          <w:szCs w:val="20"/>
        </w:rPr>
      </w:pPr>
      <w:r w:rsidRPr="00827786">
        <w:rPr>
          <w:rFonts w:ascii="Arial" w:hAnsi="Arial" w:cs="Arial"/>
          <w:b/>
          <w:bCs/>
          <w:sz w:val="20"/>
          <w:szCs w:val="20"/>
        </w:rPr>
        <w:t xml:space="preserve">Nombre entidad: </w:t>
      </w:r>
      <w:r w:rsidRPr="00D167C9">
        <w:rPr>
          <w:rFonts w:ascii="Arial" w:hAnsi="Arial" w:cs="Arial"/>
          <w:sz w:val="20"/>
          <w:szCs w:val="20"/>
        </w:rPr>
        <w:t>Registre el nombre o sigla de la entidad.</w:t>
      </w:r>
      <w:r w:rsidRPr="0082778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3D2C071" w14:textId="4E1E371A" w:rsidR="00286B89" w:rsidRPr="00827786" w:rsidRDefault="00286B89" w:rsidP="00AC7F4F">
      <w:pPr>
        <w:ind w:right="-129"/>
        <w:jc w:val="both"/>
        <w:rPr>
          <w:rFonts w:ascii="Arial" w:hAnsi="Arial" w:cs="Arial"/>
          <w:b/>
          <w:bCs/>
          <w:sz w:val="20"/>
          <w:szCs w:val="20"/>
        </w:rPr>
      </w:pPr>
    </w:p>
    <w:p w14:paraId="0E22A3AA" w14:textId="599EDC43" w:rsidR="00D167C9" w:rsidRDefault="00D167C9" w:rsidP="00AC7F4F">
      <w:pPr>
        <w:ind w:right="-129"/>
        <w:rPr>
          <w:rFonts w:ascii="Arial" w:hAnsi="Arial" w:cs="Arial"/>
          <w:b/>
          <w:spacing w:val="-3"/>
          <w:sz w:val="18"/>
          <w:szCs w:val="18"/>
          <w:lang w:val="es-AR" w:eastAsia="es-ES"/>
        </w:rPr>
      </w:pPr>
    </w:p>
    <w:p w14:paraId="3E74DE1E" w14:textId="4CCF213B" w:rsidR="00790FF5" w:rsidRDefault="00790FF5" w:rsidP="00AC7F4F">
      <w:pPr>
        <w:ind w:right="-129"/>
        <w:rPr>
          <w:rFonts w:ascii="Arial" w:hAnsi="Arial" w:cs="Arial"/>
          <w:b/>
          <w:spacing w:val="-3"/>
          <w:sz w:val="18"/>
          <w:szCs w:val="18"/>
          <w:lang w:val="es-AR" w:eastAsia="es-ES"/>
        </w:rPr>
      </w:pPr>
    </w:p>
    <w:p w14:paraId="413AA7C1" w14:textId="0242705B" w:rsidR="00382445" w:rsidRDefault="00382445" w:rsidP="00AC7F4F">
      <w:pPr>
        <w:ind w:right="-129"/>
        <w:rPr>
          <w:rFonts w:ascii="Arial" w:hAnsi="Arial" w:cs="Arial"/>
          <w:b/>
          <w:spacing w:val="-3"/>
          <w:sz w:val="18"/>
          <w:szCs w:val="18"/>
          <w:lang w:val="es-AR" w:eastAsia="es-ES"/>
        </w:rPr>
      </w:pPr>
    </w:p>
    <w:p w14:paraId="27ECD2BF" w14:textId="4A29F011" w:rsidR="001010C2" w:rsidRPr="00BC1DB6" w:rsidRDefault="001010C2" w:rsidP="001010C2">
      <w:pPr>
        <w:pStyle w:val="Encabezad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Página </w:t>
      </w:r>
      <w:r w:rsidR="00A017F1">
        <w:rPr>
          <w:rFonts w:ascii="Arial" w:eastAsia="Arial" w:hAnsi="Arial" w:cs="Arial"/>
          <w:b/>
          <w:bCs/>
          <w:sz w:val="20"/>
          <w:szCs w:val="20"/>
        </w:rPr>
        <w:t>600</w:t>
      </w:r>
    </w:p>
    <w:p w14:paraId="58586D68" w14:textId="59E7A276" w:rsidR="00AC7F4F" w:rsidRDefault="00AC7F4F" w:rsidP="00AC7F4F">
      <w:pPr>
        <w:ind w:right="-129"/>
        <w:rPr>
          <w:rFonts w:ascii="Arial" w:hAnsi="Arial" w:cs="Arial"/>
          <w:b/>
          <w:sz w:val="20"/>
          <w:szCs w:val="20"/>
        </w:rPr>
      </w:pPr>
    </w:p>
    <w:p w14:paraId="2650772A" w14:textId="77777777" w:rsidR="003A4D1A" w:rsidRDefault="003A4D1A" w:rsidP="00AC7F4F">
      <w:pPr>
        <w:ind w:right="-129"/>
        <w:rPr>
          <w:rFonts w:ascii="Arial" w:hAnsi="Arial" w:cs="Arial"/>
          <w:b/>
          <w:sz w:val="20"/>
          <w:szCs w:val="20"/>
        </w:rPr>
      </w:pPr>
    </w:p>
    <w:p w14:paraId="43909285" w14:textId="77777777" w:rsidR="00D2743D" w:rsidRDefault="00C940F8" w:rsidP="00D2743D">
      <w:pPr>
        <w:ind w:right="-129"/>
        <w:rPr>
          <w:rFonts w:ascii="Arial" w:hAnsi="Arial" w:cs="Arial"/>
          <w:b/>
          <w:sz w:val="20"/>
          <w:szCs w:val="20"/>
        </w:rPr>
      </w:pPr>
      <w:r w:rsidRPr="00827786">
        <w:rPr>
          <w:rFonts w:ascii="Arial" w:hAnsi="Arial" w:cs="Arial"/>
          <w:b/>
          <w:sz w:val="20"/>
          <w:szCs w:val="20"/>
        </w:rPr>
        <w:t>CUERPO DEL FORMATO</w:t>
      </w:r>
    </w:p>
    <w:p w14:paraId="095CE131" w14:textId="77777777" w:rsidR="00D2743D" w:rsidRDefault="00D2743D" w:rsidP="00D2743D">
      <w:pPr>
        <w:ind w:right="-129"/>
        <w:rPr>
          <w:rFonts w:ascii="Arial" w:hAnsi="Arial" w:cs="Arial"/>
          <w:b/>
          <w:sz w:val="20"/>
          <w:szCs w:val="20"/>
        </w:rPr>
      </w:pPr>
    </w:p>
    <w:p w14:paraId="00FD9417" w14:textId="1C51CE1D" w:rsidR="00DF0D03" w:rsidRPr="00D2743D" w:rsidRDefault="00DF0D03" w:rsidP="00D2743D">
      <w:pPr>
        <w:ind w:right="-129"/>
        <w:jc w:val="both"/>
        <w:rPr>
          <w:rFonts w:ascii="Arial" w:hAnsi="Arial" w:cs="Arial"/>
          <w:b/>
          <w:sz w:val="20"/>
          <w:szCs w:val="20"/>
        </w:rPr>
      </w:pPr>
      <w:r w:rsidRPr="31A0E5D5">
        <w:rPr>
          <w:rFonts w:ascii="Arial" w:hAnsi="Arial" w:cs="Arial"/>
          <w:b/>
          <w:bCs/>
          <w:sz w:val="20"/>
          <w:szCs w:val="20"/>
        </w:rPr>
        <w:t>UNIDAD DE CAPTURA 0</w:t>
      </w:r>
      <w:r w:rsidR="00AC51CF" w:rsidRPr="31A0E5D5">
        <w:rPr>
          <w:rFonts w:ascii="Arial" w:hAnsi="Arial" w:cs="Arial"/>
          <w:b/>
          <w:bCs/>
          <w:sz w:val="20"/>
          <w:szCs w:val="20"/>
        </w:rPr>
        <w:t>1</w:t>
      </w:r>
      <w:r w:rsidRPr="31A0E5D5">
        <w:rPr>
          <w:rFonts w:ascii="Arial" w:hAnsi="Arial" w:cs="Arial"/>
          <w:b/>
          <w:bCs/>
          <w:sz w:val="20"/>
          <w:szCs w:val="20"/>
        </w:rPr>
        <w:t xml:space="preserve">– </w:t>
      </w:r>
      <w:r w:rsidR="008B08BE" w:rsidRPr="31A0E5D5">
        <w:rPr>
          <w:rFonts w:ascii="Arial" w:hAnsi="Arial" w:cs="Arial"/>
          <w:b/>
          <w:bCs/>
          <w:sz w:val="20"/>
          <w:szCs w:val="20"/>
        </w:rPr>
        <w:t>QUEJAS O RECLAMOS FORMULADOS ANTE LAS ENTIDADES VIGILADAS O DEFENSORES DEL CONSUMIDOR FINANCIERO</w:t>
      </w:r>
    </w:p>
    <w:p w14:paraId="1B26D454" w14:textId="77777777" w:rsidR="00DF0D03" w:rsidRPr="00827786" w:rsidRDefault="00DF0D03" w:rsidP="00AC7F4F">
      <w:pPr>
        <w:ind w:right="-129"/>
        <w:jc w:val="both"/>
        <w:rPr>
          <w:rFonts w:ascii="Arial" w:hAnsi="Arial" w:cs="Arial"/>
          <w:sz w:val="20"/>
          <w:szCs w:val="20"/>
        </w:rPr>
      </w:pPr>
    </w:p>
    <w:p w14:paraId="76ADD5FA" w14:textId="7D66E774" w:rsidR="2166754F" w:rsidRPr="00410041" w:rsidRDefault="00E9250A" w:rsidP="00AC7F4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31A0E5D5">
        <w:rPr>
          <w:rFonts w:ascii="Arial" w:hAnsi="Arial" w:cs="Arial"/>
          <w:sz w:val="20"/>
          <w:szCs w:val="20"/>
        </w:rPr>
        <w:t xml:space="preserve">En esta unidad de captura se registra </w:t>
      </w:r>
      <w:r w:rsidR="004835F5" w:rsidRPr="31A0E5D5">
        <w:rPr>
          <w:rFonts w:ascii="Arial" w:hAnsi="Arial" w:cs="Arial"/>
          <w:sz w:val="20"/>
          <w:szCs w:val="20"/>
        </w:rPr>
        <w:t xml:space="preserve">la información de </w:t>
      </w:r>
      <w:r w:rsidR="008E71E9" w:rsidRPr="31A0E5D5">
        <w:rPr>
          <w:rFonts w:ascii="Arial" w:hAnsi="Arial" w:cs="Arial"/>
          <w:sz w:val="20"/>
          <w:szCs w:val="20"/>
        </w:rPr>
        <w:t xml:space="preserve">las quejas </w:t>
      </w:r>
      <w:r w:rsidR="004C3971" w:rsidRPr="31A0E5D5">
        <w:rPr>
          <w:rFonts w:ascii="Arial" w:hAnsi="Arial" w:cs="Arial"/>
          <w:sz w:val="20"/>
          <w:szCs w:val="20"/>
        </w:rPr>
        <w:t>o reclamos recibidas por las entidades vigiladas o defensores del consumidor financiero.</w:t>
      </w:r>
    </w:p>
    <w:p w14:paraId="54106C0D" w14:textId="77777777" w:rsidR="00726372" w:rsidRDefault="00726372" w:rsidP="00AC7F4F">
      <w:pPr>
        <w:jc w:val="both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</w:p>
    <w:p w14:paraId="600E60F2" w14:textId="57FCAB75" w:rsidR="00E96FF0" w:rsidRDefault="00726372" w:rsidP="00AC7F4F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Columna </w:t>
      </w:r>
      <w:r w:rsidR="00517AA1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1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Código de la queja</w:t>
      </w:r>
      <w:r w:rsidR="0034592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o reclamo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: Registre el número de código asignado </w:t>
      </w:r>
      <w:r w:rsidR="00216346">
        <w:rPr>
          <w:rFonts w:ascii="Arial" w:eastAsia="Arial" w:hAnsi="Arial" w:cs="Arial"/>
          <w:color w:val="000000" w:themeColor="text1"/>
          <w:sz w:val="20"/>
          <w:szCs w:val="20"/>
        </w:rPr>
        <w:t xml:space="preserve">por la entidad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a la queja </w:t>
      </w:r>
      <w:r w:rsidR="00345926">
        <w:rPr>
          <w:rFonts w:ascii="Arial" w:eastAsia="Arial" w:hAnsi="Arial" w:cs="Arial"/>
          <w:color w:val="000000" w:themeColor="text1"/>
          <w:sz w:val="20"/>
          <w:szCs w:val="20"/>
        </w:rPr>
        <w:t xml:space="preserve">o reclamo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en el momento de la interposición.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</w:p>
    <w:p w14:paraId="4DBFD6D1" w14:textId="53A0F84D" w:rsidR="001D21EC" w:rsidRDefault="001D21EC" w:rsidP="00AC7F4F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</w:p>
    <w:p w14:paraId="1A5A0A8E" w14:textId="581994FD" w:rsidR="001D21EC" w:rsidRPr="00CF7194" w:rsidRDefault="001D21EC" w:rsidP="001D21EC">
      <w:pPr>
        <w:jc w:val="both"/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</w:pPr>
      <w:r w:rsidRPr="00ED4176">
        <w:rPr>
          <w:rFonts w:ascii="Arial" w:hAnsi="Arial" w:cs="Arial"/>
          <w:b/>
          <w:bCs/>
          <w:sz w:val="20"/>
          <w:szCs w:val="20"/>
        </w:rPr>
        <w:t xml:space="preserve">Columna 2 </w:t>
      </w:r>
      <w:r>
        <w:rPr>
          <w:rFonts w:ascii="Arial" w:hAnsi="Arial" w:cs="Arial"/>
          <w:b/>
          <w:bCs/>
          <w:sz w:val="20"/>
          <w:szCs w:val="20"/>
        </w:rPr>
        <w:t xml:space="preserve">– Código </w:t>
      </w:r>
      <w:r w:rsidR="00C0650D">
        <w:rPr>
          <w:rFonts w:ascii="Arial" w:hAnsi="Arial" w:cs="Arial"/>
          <w:b/>
          <w:bCs/>
          <w:sz w:val="20"/>
          <w:szCs w:val="20"/>
        </w:rPr>
        <w:t xml:space="preserve">del </w:t>
      </w:r>
      <w:r>
        <w:rPr>
          <w:rFonts w:ascii="Arial" w:hAnsi="Arial" w:cs="Arial"/>
          <w:b/>
          <w:bCs/>
          <w:sz w:val="20"/>
          <w:szCs w:val="20"/>
        </w:rPr>
        <w:t xml:space="preserve">país: </w:t>
      </w:r>
      <w:r w:rsidRPr="00ED4176">
        <w:rPr>
          <w:rFonts w:ascii="Arial" w:hAnsi="Arial" w:cs="Arial"/>
          <w:sz w:val="20"/>
          <w:szCs w:val="20"/>
        </w:rPr>
        <w:t>R</w:t>
      </w:r>
      <w:r w:rsidRPr="00A665B9">
        <w:rPr>
          <w:rFonts w:ascii="Arial" w:hAnsi="Arial" w:cs="Arial"/>
          <w:sz w:val="20"/>
          <w:szCs w:val="20"/>
        </w:rPr>
        <w:t>egist</w:t>
      </w:r>
      <w:r>
        <w:rPr>
          <w:rFonts w:ascii="Arial" w:hAnsi="Arial" w:cs="Arial"/>
          <w:sz w:val="20"/>
          <w:szCs w:val="20"/>
        </w:rPr>
        <w:t xml:space="preserve">re el código numérico del país o territorio donde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el consumidor financiero manifestó tener el inconveniente en la prestación de los </w:t>
      </w:r>
      <w:r w:rsidR="00026DB7">
        <w:rPr>
          <w:rFonts w:ascii="Arial" w:eastAsia="Arial" w:hAnsi="Arial" w:cs="Arial"/>
          <w:color w:val="000000" w:themeColor="text1"/>
          <w:sz w:val="20"/>
          <w:szCs w:val="20"/>
        </w:rPr>
        <w:t xml:space="preserve">productos y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>servicios financieros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de acuerdo con la norma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ISO 3166-1</w:t>
      </w:r>
      <w:r w:rsidR="00544B1E" w:rsidRPr="00544B1E"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 xml:space="preserve"> </w:t>
      </w:r>
      <w:r w:rsidR="00544B1E" w:rsidRPr="00CF719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numérico</w:t>
      </w:r>
      <w:r w:rsidRPr="00CF7194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.</w:t>
      </w:r>
    </w:p>
    <w:p w14:paraId="73B8EA04" w14:textId="77777777" w:rsidR="001D21EC" w:rsidRPr="00ED4176" w:rsidRDefault="001D21EC" w:rsidP="001D21EC">
      <w:pPr>
        <w:jc w:val="both"/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</w:p>
    <w:p w14:paraId="3A780957" w14:textId="043D4296" w:rsidR="001D21EC" w:rsidRDefault="001D21EC" w:rsidP="001D21EC">
      <w:pPr>
        <w:jc w:val="both"/>
        <w:rPr>
          <w:rFonts w:ascii="Arial" w:hAnsi="Arial" w:cs="Arial"/>
          <w:sz w:val="20"/>
          <w:szCs w:val="20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3 -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Departamento: </w:t>
      </w:r>
      <w:r w:rsidR="00EC4E0B" w:rsidRPr="00EC4E0B">
        <w:rPr>
          <w:rFonts w:ascii="Arial" w:eastAsia="Arial" w:hAnsi="Arial" w:cs="Arial"/>
          <w:bCs/>
          <w:color w:val="000000" w:themeColor="text1"/>
          <w:sz w:val="20"/>
          <w:szCs w:val="20"/>
        </w:rPr>
        <w:t>Cuando aplique,</w:t>
      </w:r>
      <w:r w:rsidR="00EC4E0B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EC4E0B">
        <w:rPr>
          <w:rFonts w:ascii="Arial" w:eastAsia="Arial" w:hAnsi="Arial" w:cs="Arial"/>
          <w:bCs/>
          <w:color w:val="000000" w:themeColor="text1"/>
          <w:sz w:val="20"/>
          <w:szCs w:val="20"/>
        </w:rPr>
        <w:t>r</w:t>
      </w:r>
      <w:r w:rsidRPr="003518E4">
        <w:rPr>
          <w:rFonts w:ascii="Arial" w:eastAsia="Arial" w:hAnsi="Arial" w:cs="Arial"/>
          <w:bCs/>
          <w:color w:val="000000" w:themeColor="text1"/>
          <w:sz w:val="20"/>
          <w:szCs w:val="20"/>
        </w:rPr>
        <w:t>egistre el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c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ódigo del departamento en el cual el consumidor financiero manifestó tener el inconveniente en la prestación de los </w:t>
      </w:r>
      <w:r w:rsidR="00504EE9">
        <w:rPr>
          <w:rFonts w:ascii="Arial" w:eastAsia="Arial" w:hAnsi="Arial" w:cs="Arial"/>
          <w:color w:val="000000" w:themeColor="text1"/>
          <w:sz w:val="20"/>
          <w:szCs w:val="20"/>
        </w:rPr>
        <w:t xml:space="preserve">productos y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>servicios financieros, de acuerdo con la codificación DIVIPOLA del Departamento Administrativo Nacional de Estadística (DANE).</w:t>
      </w:r>
    </w:p>
    <w:p w14:paraId="2A0B2274" w14:textId="77777777" w:rsidR="001D21EC" w:rsidRDefault="001D21EC" w:rsidP="001D21EC">
      <w:pPr>
        <w:jc w:val="both"/>
        <w:rPr>
          <w:rFonts w:ascii="Arial" w:hAnsi="Arial" w:cs="Arial"/>
          <w:sz w:val="20"/>
          <w:szCs w:val="20"/>
        </w:rPr>
      </w:pPr>
    </w:p>
    <w:p w14:paraId="61627CC9" w14:textId="488DF2BA" w:rsidR="001D21EC" w:rsidRPr="001D21EC" w:rsidRDefault="001D21EC" w:rsidP="00AC7F4F">
      <w:pPr>
        <w:jc w:val="both"/>
        <w:rPr>
          <w:rFonts w:ascii="Arial" w:hAnsi="Arial" w:cs="Arial"/>
          <w:sz w:val="20"/>
          <w:szCs w:val="20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4 -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 xml:space="preserve">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Municipio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 xml:space="preserve">: </w:t>
      </w:r>
      <w:r w:rsidR="00EC4E0B" w:rsidRPr="00EC4E0B">
        <w:rPr>
          <w:rFonts w:ascii="Arial" w:eastAsia="Arial" w:hAnsi="Arial" w:cs="Arial"/>
          <w:bCs/>
          <w:color w:val="000000" w:themeColor="text1"/>
          <w:sz w:val="20"/>
          <w:szCs w:val="20"/>
        </w:rPr>
        <w:t>Cuando aplique,</w:t>
      </w:r>
      <w:r w:rsidR="00EC4E0B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EC4E0B">
        <w:rPr>
          <w:rFonts w:ascii="Arial" w:eastAsia="Arial" w:hAnsi="Arial" w:cs="Arial"/>
          <w:bCs/>
          <w:color w:val="000000" w:themeColor="text1"/>
          <w:sz w:val="20"/>
          <w:szCs w:val="20"/>
        </w:rPr>
        <w:t>r</w:t>
      </w:r>
      <w:r w:rsidRPr="00EB2812">
        <w:rPr>
          <w:rFonts w:ascii="Arial" w:eastAsia="Arial" w:hAnsi="Arial" w:cs="Arial"/>
          <w:bCs/>
          <w:color w:val="000000" w:themeColor="text1"/>
          <w:sz w:val="20"/>
          <w:szCs w:val="20"/>
        </w:rPr>
        <w:t xml:space="preserve">egistre </w:t>
      </w:r>
      <w:r>
        <w:rPr>
          <w:rFonts w:ascii="Arial" w:eastAsia="Arial" w:hAnsi="Arial" w:cs="Arial"/>
          <w:bCs/>
          <w:color w:val="000000" w:themeColor="text1"/>
          <w:sz w:val="20"/>
          <w:szCs w:val="20"/>
        </w:rPr>
        <w:t xml:space="preserve">el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</w:t>
      </w:r>
      <w:r w:rsidRPr="0082778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ódigo del municipio en el cual el consumidor financiero manifestó tener el inconveniente en la prestación de los </w:t>
      </w:r>
      <w:r w:rsidR="00504EE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productos y </w:t>
      </w:r>
      <w:r w:rsidRPr="00827786">
        <w:rPr>
          <w:rFonts w:ascii="Arial" w:hAnsi="Arial" w:cs="Arial"/>
          <w:color w:val="000000"/>
          <w:sz w:val="20"/>
          <w:szCs w:val="20"/>
          <w:shd w:val="clear" w:color="auto" w:fill="FFFFFF"/>
        </w:rPr>
        <w:t>servicios financieros, de acuerdo con la codificación DIVIPOLA del Departamento Administrativo Nacional de Estadística (DANE).</w:t>
      </w:r>
    </w:p>
    <w:p w14:paraId="2F771F33" w14:textId="7D888D88" w:rsidR="00E96FF0" w:rsidRDefault="00E96FF0" w:rsidP="00E96FF0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</w:p>
    <w:p w14:paraId="34275E2F" w14:textId="6BF1460F" w:rsidR="00E96FF0" w:rsidRDefault="00726372" w:rsidP="00AC7F4F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1D21EC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5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Canal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: </w:t>
      </w:r>
      <w:r w:rsidRPr="00A03C96">
        <w:rPr>
          <w:rFonts w:ascii="Arial" w:eastAsia="Arial" w:hAnsi="Arial" w:cs="Arial"/>
          <w:color w:val="000000" w:themeColor="text1"/>
          <w:sz w:val="20"/>
          <w:szCs w:val="20"/>
        </w:rPr>
        <w:t xml:space="preserve">En </w:t>
      </w:r>
      <w:r w:rsidR="22DCF12E" w:rsidRPr="487B6A02">
        <w:rPr>
          <w:rFonts w:ascii="Arial" w:eastAsia="Arial" w:hAnsi="Arial" w:cs="Arial"/>
          <w:color w:val="000000" w:themeColor="text1"/>
          <w:sz w:val="20"/>
          <w:szCs w:val="20"/>
        </w:rPr>
        <w:t xml:space="preserve">el </w:t>
      </w:r>
      <w:r w:rsidRPr="00A03C96">
        <w:rPr>
          <w:rFonts w:ascii="Arial" w:eastAsia="Arial" w:hAnsi="Arial" w:cs="Arial"/>
          <w:color w:val="000000" w:themeColor="text1"/>
          <w:sz w:val="20"/>
          <w:szCs w:val="20"/>
        </w:rPr>
        <w:t xml:space="preserve">caso </w:t>
      </w:r>
      <w:r w:rsidR="0CB64AE6" w:rsidRPr="487B6A02">
        <w:rPr>
          <w:rFonts w:ascii="Arial" w:eastAsia="Arial" w:hAnsi="Arial" w:cs="Arial"/>
          <w:color w:val="000000" w:themeColor="text1"/>
          <w:sz w:val="20"/>
          <w:szCs w:val="20"/>
        </w:rPr>
        <w:t>de</w:t>
      </w:r>
      <w:r w:rsidRPr="00A03C96">
        <w:rPr>
          <w:rFonts w:ascii="Arial" w:eastAsia="Arial" w:hAnsi="Arial" w:cs="Arial"/>
          <w:color w:val="000000" w:themeColor="text1"/>
          <w:sz w:val="20"/>
          <w:szCs w:val="20"/>
        </w:rPr>
        <w:t xml:space="preserve"> que </w:t>
      </w:r>
      <w:r w:rsidR="00DF61DE">
        <w:rPr>
          <w:rFonts w:ascii="Arial" w:eastAsia="Arial" w:hAnsi="Arial" w:cs="Arial"/>
          <w:color w:val="000000" w:themeColor="text1"/>
          <w:sz w:val="20"/>
          <w:szCs w:val="20"/>
        </w:rPr>
        <w:t xml:space="preserve">la queja o </w:t>
      </w:r>
      <w:proofErr w:type="gramStart"/>
      <w:r w:rsidR="00DF61DE">
        <w:rPr>
          <w:rFonts w:ascii="Arial" w:eastAsia="Arial" w:hAnsi="Arial" w:cs="Arial"/>
          <w:color w:val="000000" w:themeColor="text1"/>
          <w:sz w:val="20"/>
          <w:szCs w:val="20"/>
        </w:rPr>
        <w:t xml:space="preserve">reclamo </w:t>
      </w:r>
      <w:r w:rsidRPr="00A03C96">
        <w:rPr>
          <w:rFonts w:ascii="Arial" w:eastAsia="Arial" w:hAnsi="Arial" w:cs="Arial"/>
          <w:color w:val="000000" w:themeColor="text1"/>
          <w:sz w:val="20"/>
          <w:szCs w:val="20"/>
        </w:rPr>
        <w:t xml:space="preserve"> se</w:t>
      </w:r>
      <w:proofErr w:type="gramEnd"/>
      <w:r w:rsidRPr="00A03C96">
        <w:rPr>
          <w:rFonts w:ascii="Arial" w:eastAsia="Arial" w:hAnsi="Arial" w:cs="Arial"/>
          <w:color w:val="000000" w:themeColor="text1"/>
          <w:sz w:val="20"/>
          <w:szCs w:val="20"/>
        </w:rPr>
        <w:t xml:space="preserve"> haya originado en el uso de un canal, se incluirá el código del canal a través del cual se presentó </w:t>
      </w:r>
      <w:r w:rsidR="00071ABE">
        <w:rPr>
          <w:rFonts w:ascii="Arial" w:eastAsia="Arial" w:hAnsi="Arial" w:cs="Arial"/>
          <w:color w:val="000000" w:themeColor="text1"/>
          <w:sz w:val="20"/>
          <w:szCs w:val="20"/>
        </w:rPr>
        <w:t xml:space="preserve">el inconveniente, </w:t>
      </w:r>
      <w:r w:rsidRPr="00A03C96">
        <w:rPr>
          <w:rFonts w:ascii="Arial" w:eastAsia="Arial" w:hAnsi="Arial" w:cs="Arial"/>
          <w:color w:val="000000" w:themeColor="text1"/>
          <w:sz w:val="20"/>
          <w:szCs w:val="20"/>
        </w:rPr>
        <w:t>de acuerdo</w:t>
      </w:r>
      <w:r w:rsidR="00880E0E">
        <w:rPr>
          <w:rFonts w:ascii="Arial" w:eastAsia="Arial" w:hAnsi="Arial" w:cs="Arial"/>
          <w:color w:val="000000" w:themeColor="text1"/>
          <w:sz w:val="20"/>
          <w:szCs w:val="20"/>
        </w:rPr>
        <w:t xml:space="preserve"> con</w:t>
      </w:r>
      <w:r w:rsidRPr="00A03C96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D70405" w:rsidRPr="00827786">
        <w:rPr>
          <w:rFonts w:ascii="Arial" w:eastAsia="Arial" w:hAnsi="Arial" w:cs="Arial"/>
          <w:color w:val="000000" w:themeColor="text1"/>
          <w:sz w:val="20"/>
          <w:szCs w:val="20"/>
        </w:rPr>
        <w:t>la codificación publicada</w:t>
      </w:r>
      <w:r w:rsidR="00D70405" w:rsidRPr="00827786">
        <w:rPr>
          <w:rFonts w:ascii="Arial" w:hAnsi="Arial" w:cs="Arial"/>
          <w:sz w:val="20"/>
          <w:szCs w:val="20"/>
        </w:rPr>
        <w:t xml:space="preserve"> en la sección </w:t>
      </w:r>
      <w:r w:rsidR="00D70405">
        <w:rPr>
          <w:rFonts w:ascii="Arial" w:hAnsi="Arial" w:cs="Arial"/>
          <w:sz w:val="20"/>
          <w:szCs w:val="20"/>
        </w:rPr>
        <w:t xml:space="preserve">Industrias Supervisadas / </w:t>
      </w:r>
      <w:r w:rsidR="00D70405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D70405" w:rsidRPr="00B5315C">
        <w:rPr>
          <w:rFonts w:ascii="Arial" w:hAnsi="Arial" w:cs="Arial"/>
          <w:sz w:val="20"/>
          <w:szCs w:val="20"/>
        </w:rPr>
        <w:t xml:space="preserve">Tablas anexas para </w:t>
      </w:r>
      <w:r w:rsidR="00D70405">
        <w:rPr>
          <w:rFonts w:ascii="Arial" w:hAnsi="Arial" w:cs="Arial"/>
          <w:sz w:val="20"/>
          <w:szCs w:val="20"/>
        </w:rPr>
        <w:t xml:space="preserve">el </w:t>
      </w:r>
      <w:r w:rsidR="00D70405" w:rsidRPr="00B5315C">
        <w:rPr>
          <w:rFonts w:ascii="Arial" w:hAnsi="Arial" w:cs="Arial"/>
          <w:sz w:val="20"/>
          <w:szCs w:val="20"/>
        </w:rPr>
        <w:t>reporte de información</w:t>
      </w:r>
      <w:r w:rsidR="00D70405">
        <w:rPr>
          <w:rFonts w:ascii="Arial" w:hAnsi="Arial" w:cs="Arial"/>
          <w:sz w:val="20"/>
          <w:szCs w:val="20"/>
        </w:rPr>
        <w:t xml:space="preserve"> / Tabla Canal</w:t>
      </w:r>
      <w:r w:rsidR="00D70405" w:rsidRPr="006E3997">
        <w:rPr>
          <w:rFonts w:ascii="Arial" w:hAnsi="Arial" w:cs="Arial"/>
          <w:sz w:val="20"/>
          <w:szCs w:val="20"/>
        </w:rPr>
        <w:t>,</w:t>
      </w:r>
      <w:r w:rsidR="00D70405" w:rsidRPr="00827786">
        <w:rPr>
          <w:rFonts w:ascii="Arial" w:hAnsi="Arial" w:cs="Arial"/>
          <w:sz w:val="20"/>
          <w:szCs w:val="20"/>
        </w:rPr>
        <w:t xml:space="preserve"> de la página web de esta Superintendencia.</w:t>
      </w:r>
    </w:p>
    <w:p w14:paraId="126EB6F0" w14:textId="77777777" w:rsidR="00E96FF0" w:rsidRDefault="00E96FF0" w:rsidP="009B2E12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</w:p>
    <w:p w14:paraId="53E17EE0" w14:textId="452CF1DD" w:rsidR="00E96FF0" w:rsidRDefault="00726372" w:rsidP="00AC7F4F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1D21EC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6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Producto: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Registre el código del producto </w:t>
      </w:r>
      <w:r w:rsidR="00216346">
        <w:rPr>
          <w:rFonts w:ascii="Arial" w:eastAsia="Arial" w:hAnsi="Arial" w:cs="Arial"/>
          <w:color w:val="000000" w:themeColor="text1"/>
          <w:sz w:val="20"/>
          <w:szCs w:val="20"/>
        </w:rPr>
        <w:t>que generó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la queja</w:t>
      </w:r>
      <w:r w:rsidR="00345926">
        <w:rPr>
          <w:rFonts w:ascii="Arial" w:eastAsia="Arial" w:hAnsi="Arial" w:cs="Arial"/>
          <w:color w:val="000000" w:themeColor="text1"/>
          <w:sz w:val="20"/>
          <w:szCs w:val="20"/>
        </w:rPr>
        <w:t xml:space="preserve"> o reclamo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>, de acuerdo con</w:t>
      </w:r>
      <w:r w:rsidR="00423339">
        <w:rPr>
          <w:rFonts w:ascii="Arial" w:eastAsia="Arial" w:hAnsi="Arial" w:cs="Arial"/>
          <w:color w:val="000000" w:themeColor="text1"/>
          <w:sz w:val="20"/>
          <w:szCs w:val="20"/>
        </w:rPr>
        <w:t xml:space="preserve"> la codificación de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>“</w:t>
      </w:r>
      <w:r w:rsidRPr="00423339">
        <w:rPr>
          <w:rFonts w:ascii="Arial" w:eastAsia="Arial" w:hAnsi="Arial" w:cs="Arial"/>
          <w:color w:val="000000" w:themeColor="text1"/>
          <w:sz w:val="20"/>
          <w:szCs w:val="20"/>
        </w:rPr>
        <w:t>Productos”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A60303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A60303">
        <w:rPr>
          <w:rFonts w:ascii="Arial" w:hAnsi="Arial" w:cs="Arial"/>
          <w:sz w:val="20"/>
          <w:szCs w:val="20"/>
        </w:rPr>
        <w:t xml:space="preserve">Industrias Supervisadas / </w:t>
      </w:r>
      <w:r w:rsidR="00A60303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</w:t>
      </w:r>
      <w:bookmarkStart w:id="2" w:name="_Hlk84584647"/>
      <w:r w:rsidR="00A60303" w:rsidRPr="00827786">
        <w:rPr>
          <w:rFonts w:ascii="Arial" w:hAnsi="Arial" w:cs="Arial"/>
          <w:sz w:val="20"/>
          <w:szCs w:val="20"/>
        </w:rPr>
        <w:t xml:space="preserve">/ </w:t>
      </w:r>
      <w:r w:rsidR="00A60303" w:rsidRPr="00B5315C">
        <w:rPr>
          <w:rFonts w:ascii="Arial" w:hAnsi="Arial" w:cs="Arial"/>
          <w:sz w:val="20"/>
          <w:szCs w:val="20"/>
        </w:rPr>
        <w:t xml:space="preserve">Tablas anexas para </w:t>
      </w:r>
      <w:r w:rsidR="00A60303">
        <w:rPr>
          <w:rFonts w:ascii="Arial" w:hAnsi="Arial" w:cs="Arial"/>
          <w:sz w:val="20"/>
          <w:szCs w:val="20"/>
        </w:rPr>
        <w:t xml:space="preserve">el </w:t>
      </w:r>
      <w:r w:rsidR="00A60303" w:rsidRPr="00B5315C">
        <w:rPr>
          <w:rFonts w:ascii="Arial" w:hAnsi="Arial" w:cs="Arial"/>
          <w:sz w:val="20"/>
          <w:szCs w:val="20"/>
        </w:rPr>
        <w:t>reporte de información</w:t>
      </w:r>
      <w:r w:rsidR="001522CB">
        <w:rPr>
          <w:rFonts w:ascii="Arial" w:hAnsi="Arial" w:cs="Arial"/>
          <w:sz w:val="20"/>
          <w:szCs w:val="20"/>
        </w:rPr>
        <w:t xml:space="preserve"> / Tabla Anexo quejas, hoja </w:t>
      </w:r>
      <w:r w:rsidR="00937850" w:rsidRPr="00937850">
        <w:rPr>
          <w:rFonts w:ascii="Arial" w:hAnsi="Arial" w:cs="Arial"/>
          <w:sz w:val="20"/>
          <w:szCs w:val="20"/>
        </w:rPr>
        <w:t>Producto</w:t>
      </w:r>
      <w:bookmarkEnd w:id="2"/>
      <w:r w:rsidR="009B2E12" w:rsidRPr="00937850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Superintendencia.</w:t>
      </w:r>
    </w:p>
    <w:p w14:paraId="35A10B44" w14:textId="77777777" w:rsidR="00E96FF0" w:rsidRDefault="00E96FF0" w:rsidP="00AC7F4F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</w:p>
    <w:p w14:paraId="04D62BD0" w14:textId="2B72E901" w:rsidR="00E96FF0" w:rsidRDefault="00726372" w:rsidP="002D6896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1D21EC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7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Motivo: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Registre el código del motivo </w:t>
      </w:r>
      <w:r w:rsidR="00216346">
        <w:rPr>
          <w:rFonts w:ascii="Arial" w:eastAsia="Arial" w:hAnsi="Arial" w:cs="Arial"/>
          <w:color w:val="000000" w:themeColor="text1"/>
          <w:sz w:val="20"/>
          <w:szCs w:val="20"/>
        </w:rPr>
        <w:t>que generó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la queja</w:t>
      </w:r>
      <w:r w:rsidR="00345926">
        <w:rPr>
          <w:rFonts w:ascii="Arial" w:eastAsia="Arial" w:hAnsi="Arial" w:cs="Arial"/>
          <w:color w:val="000000" w:themeColor="text1"/>
          <w:sz w:val="20"/>
          <w:szCs w:val="20"/>
        </w:rPr>
        <w:t xml:space="preserve"> o reclamo</w:t>
      </w:r>
      <w:r w:rsidR="00071ABE">
        <w:rPr>
          <w:rFonts w:ascii="Arial" w:eastAsia="Arial" w:hAnsi="Arial" w:cs="Arial"/>
          <w:color w:val="000000" w:themeColor="text1"/>
          <w:sz w:val="20"/>
          <w:szCs w:val="20"/>
        </w:rPr>
        <w:t>,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de acuerdo con</w:t>
      </w:r>
      <w:r w:rsidR="00423339">
        <w:rPr>
          <w:rFonts w:ascii="Arial" w:eastAsia="Arial" w:hAnsi="Arial" w:cs="Arial"/>
          <w:color w:val="000000" w:themeColor="text1"/>
          <w:sz w:val="20"/>
          <w:szCs w:val="20"/>
        </w:rPr>
        <w:t xml:space="preserve"> la codificación de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654726" w:rsidRPr="00423339">
        <w:rPr>
          <w:rFonts w:ascii="Arial" w:eastAsia="Arial" w:hAnsi="Arial" w:cs="Arial"/>
          <w:color w:val="000000" w:themeColor="text1"/>
          <w:sz w:val="20"/>
          <w:szCs w:val="20"/>
        </w:rPr>
        <w:t xml:space="preserve">los </w:t>
      </w:r>
      <w:r w:rsidRPr="00423339">
        <w:rPr>
          <w:rFonts w:ascii="Arial" w:eastAsia="Arial" w:hAnsi="Arial" w:cs="Arial"/>
          <w:color w:val="000000" w:themeColor="text1"/>
          <w:sz w:val="20"/>
          <w:szCs w:val="20"/>
        </w:rPr>
        <w:t>“Motivos generales de quejas”</w:t>
      </w:r>
      <w:r w:rsidR="00423339" w:rsidRPr="00423339">
        <w:rPr>
          <w:rFonts w:ascii="Arial" w:eastAsia="Arial" w:hAnsi="Arial" w:cs="Arial"/>
          <w:color w:val="000000" w:themeColor="text1"/>
          <w:sz w:val="20"/>
          <w:szCs w:val="20"/>
        </w:rPr>
        <w:t xml:space="preserve"> y/</w:t>
      </w:r>
      <w:r w:rsidR="00216346" w:rsidRPr="00423339">
        <w:rPr>
          <w:rFonts w:ascii="Arial" w:eastAsia="Arial" w:hAnsi="Arial" w:cs="Arial"/>
          <w:color w:val="000000" w:themeColor="text1"/>
          <w:sz w:val="20"/>
          <w:szCs w:val="20"/>
        </w:rPr>
        <w:t>o</w:t>
      </w:r>
      <w:r w:rsidRPr="00423339">
        <w:rPr>
          <w:rFonts w:ascii="Arial" w:eastAsia="Arial" w:hAnsi="Arial" w:cs="Arial"/>
          <w:color w:val="000000" w:themeColor="text1"/>
          <w:sz w:val="20"/>
          <w:szCs w:val="20"/>
        </w:rPr>
        <w:t xml:space="preserve"> “Motivos de quejas” </w:t>
      </w:r>
      <w:r w:rsidR="0024672F" w:rsidRPr="00423339">
        <w:rPr>
          <w:rFonts w:ascii="Arial" w:eastAsia="Arial" w:hAnsi="Arial" w:cs="Arial"/>
          <w:color w:val="000000" w:themeColor="text1"/>
          <w:sz w:val="20"/>
          <w:szCs w:val="20"/>
        </w:rPr>
        <w:t>publicada</w:t>
      </w:r>
      <w:r w:rsidR="0024672F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 en la sección </w:t>
      </w:r>
      <w:r w:rsidR="0024672F">
        <w:rPr>
          <w:rFonts w:ascii="Arial" w:hAnsi="Arial" w:cs="Arial"/>
          <w:sz w:val="20"/>
          <w:szCs w:val="20"/>
        </w:rPr>
        <w:t xml:space="preserve">Industrias Supervisadas / </w:t>
      </w:r>
      <w:r w:rsidR="0024672F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24672F" w:rsidRPr="00B5315C">
        <w:rPr>
          <w:rFonts w:ascii="Arial" w:hAnsi="Arial" w:cs="Arial"/>
          <w:sz w:val="20"/>
          <w:szCs w:val="20"/>
        </w:rPr>
        <w:t xml:space="preserve">Tablas anexas para </w:t>
      </w:r>
      <w:r w:rsidR="0024672F">
        <w:rPr>
          <w:rFonts w:ascii="Arial" w:hAnsi="Arial" w:cs="Arial"/>
          <w:sz w:val="20"/>
          <w:szCs w:val="20"/>
        </w:rPr>
        <w:t xml:space="preserve">el </w:t>
      </w:r>
      <w:r w:rsidR="0024672F" w:rsidRPr="00B5315C">
        <w:rPr>
          <w:rFonts w:ascii="Arial" w:hAnsi="Arial" w:cs="Arial"/>
          <w:sz w:val="20"/>
          <w:szCs w:val="20"/>
        </w:rPr>
        <w:t>reporte de información</w:t>
      </w:r>
      <w:r w:rsidR="0024672F">
        <w:rPr>
          <w:rFonts w:ascii="Arial" w:hAnsi="Arial" w:cs="Arial"/>
          <w:sz w:val="20"/>
          <w:szCs w:val="20"/>
        </w:rPr>
        <w:t xml:space="preserve"> / Tabla </w:t>
      </w:r>
      <w:r w:rsidR="00EA2A4A">
        <w:rPr>
          <w:rFonts w:ascii="Arial" w:hAnsi="Arial" w:cs="Arial"/>
          <w:sz w:val="20"/>
          <w:szCs w:val="20"/>
        </w:rPr>
        <w:t>Anexo quejas</w:t>
      </w:r>
      <w:r w:rsidR="002D6896">
        <w:rPr>
          <w:rFonts w:ascii="Arial" w:hAnsi="Arial" w:cs="Arial"/>
          <w:sz w:val="20"/>
          <w:szCs w:val="20"/>
        </w:rPr>
        <w:t xml:space="preserve">, hoja </w:t>
      </w:r>
      <w:r w:rsidR="00EA2A4A">
        <w:rPr>
          <w:rFonts w:ascii="Arial" w:hAnsi="Arial" w:cs="Arial"/>
          <w:sz w:val="20"/>
          <w:szCs w:val="20"/>
        </w:rPr>
        <w:t>Motivo de la queja</w:t>
      </w:r>
      <w:r w:rsidR="0024672F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24672F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7D8605B7" w14:textId="77777777" w:rsidR="00E96FF0" w:rsidRPr="001D21EC" w:rsidRDefault="00E96FF0" w:rsidP="002D6896">
      <w:pPr>
        <w:jc w:val="both"/>
        <w:rPr>
          <w:rFonts w:ascii="Arial" w:eastAsia="Arial" w:hAnsi="Arial" w:cs="Arial"/>
          <w:color w:val="FF0000"/>
          <w:sz w:val="20"/>
          <w:szCs w:val="20"/>
          <w:lang w:val="es-MX"/>
        </w:rPr>
      </w:pPr>
    </w:p>
    <w:p w14:paraId="0B29B8B2" w14:textId="7DEE3633" w:rsidR="00116F8F" w:rsidRDefault="16801984" w:rsidP="00116F8F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  <w:bookmarkStart w:id="3" w:name="_Hlk84578472"/>
      <w:r w:rsidRPr="00402238">
        <w:rPr>
          <w:rFonts w:ascii="Arial" w:eastAsia="Arial" w:hAnsi="Arial" w:cs="Arial"/>
          <w:b/>
          <w:bCs/>
          <w:sz w:val="20"/>
          <w:szCs w:val="20"/>
        </w:rPr>
        <w:t xml:space="preserve">Columna </w:t>
      </w:r>
      <w:r w:rsidR="001D21EC" w:rsidRPr="00402238">
        <w:rPr>
          <w:rFonts w:ascii="Arial" w:eastAsia="Arial" w:hAnsi="Arial" w:cs="Arial"/>
          <w:b/>
          <w:bCs/>
          <w:sz w:val="20"/>
          <w:szCs w:val="20"/>
        </w:rPr>
        <w:t>8</w:t>
      </w:r>
      <w:r w:rsidR="00517AA1" w:rsidRPr="0040223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5A3652">
        <w:rPr>
          <w:rFonts w:ascii="Arial" w:eastAsia="Arial" w:hAnsi="Arial" w:cs="Arial"/>
          <w:b/>
          <w:bCs/>
          <w:sz w:val="20"/>
          <w:szCs w:val="20"/>
        </w:rPr>
        <w:t xml:space="preserve">-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Fecha </w:t>
      </w:r>
      <w:r w:rsidR="00116F8F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y hora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de creación</w:t>
      </w:r>
      <w:bookmarkEnd w:id="3"/>
      <w:r w:rsidRPr="00827786">
        <w:rPr>
          <w:rFonts w:ascii="Arial" w:eastAsia="Arial" w:hAnsi="Arial" w:cs="Arial"/>
          <w:sz w:val="20"/>
          <w:szCs w:val="20"/>
          <w:lang w:val="es-MX"/>
        </w:rPr>
        <w:t xml:space="preserve">: </w:t>
      </w:r>
      <w:bookmarkStart w:id="4" w:name="_Hlk84578567"/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>Registre la fecha</w:t>
      </w:r>
      <w:r w:rsidR="00116F8F">
        <w:rPr>
          <w:rFonts w:ascii="Arial" w:eastAsia="Arial" w:hAnsi="Arial" w:cs="Arial"/>
          <w:color w:val="000000" w:themeColor="text1"/>
          <w:sz w:val="20"/>
          <w:szCs w:val="20"/>
        </w:rPr>
        <w:t xml:space="preserve"> y hora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en que se formuló la queja</w:t>
      </w:r>
      <w:r w:rsidR="00345926">
        <w:rPr>
          <w:rFonts w:ascii="Arial" w:eastAsia="Arial" w:hAnsi="Arial" w:cs="Arial"/>
          <w:color w:val="000000" w:themeColor="text1"/>
          <w:sz w:val="20"/>
          <w:szCs w:val="20"/>
        </w:rPr>
        <w:t xml:space="preserve"> o reclamo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, </w:t>
      </w:r>
      <w:bookmarkStart w:id="5" w:name="_Hlk84579899"/>
      <w:bookmarkStart w:id="6" w:name="_Hlk83738154"/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siguiendo </w:t>
      </w:r>
      <w:r w:rsidR="002D6896">
        <w:rPr>
          <w:rFonts w:ascii="Arial" w:eastAsia="Arial" w:hAnsi="Arial" w:cs="Arial"/>
          <w:color w:val="000000" w:themeColor="text1"/>
          <w:sz w:val="20"/>
          <w:szCs w:val="20"/>
        </w:rPr>
        <w:t>la norma ISO 8601</w:t>
      </w:r>
      <w:bookmarkEnd w:id="5"/>
      <w:r w:rsidR="002D6896">
        <w:rPr>
          <w:rFonts w:ascii="Arial" w:eastAsia="Arial" w:hAnsi="Arial" w:cs="Arial"/>
          <w:color w:val="000000" w:themeColor="text1"/>
          <w:sz w:val="20"/>
          <w:szCs w:val="20"/>
        </w:rPr>
        <w:t xml:space="preserve"> para la representación </w:t>
      </w:r>
      <w:r w:rsidR="00116F8F">
        <w:rPr>
          <w:rFonts w:ascii="Arial" w:eastAsia="Arial" w:hAnsi="Arial" w:cs="Arial"/>
          <w:color w:val="000000" w:themeColor="text1"/>
          <w:sz w:val="20"/>
          <w:szCs w:val="20"/>
        </w:rPr>
        <w:t>de fechas y horas conjuntas en formato extendido</w:t>
      </w:r>
      <w:r w:rsidR="00116F8F"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116F8F" w:rsidRPr="009E1704">
        <w:rPr>
          <w:rFonts w:ascii="Arial" w:hAnsi="Arial" w:cs="Arial"/>
          <w:sz w:val="20"/>
          <w:szCs w:val="20"/>
        </w:rPr>
        <w:t>YYYY-MM-</w:t>
      </w:r>
      <w:r w:rsidR="00116F8F" w:rsidRPr="00423339">
        <w:rPr>
          <w:rFonts w:ascii="Arial" w:hAnsi="Arial" w:cs="Arial"/>
          <w:sz w:val="20"/>
          <w:szCs w:val="20"/>
        </w:rPr>
        <w:t>DDTHH:</w:t>
      </w:r>
      <w:proofErr w:type="gramStart"/>
      <w:r w:rsidR="00423339" w:rsidRPr="00423339">
        <w:rPr>
          <w:rFonts w:ascii="Arial" w:hAnsi="Arial" w:cs="Arial"/>
          <w:sz w:val="20"/>
          <w:szCs w:val="20"/>
        </w:rPr>
        <w:t>MM:SS.</w:t>
      </w:r>
      <w:proofErr w:type="gramEnd"/>
      <w:r w:rsidR="002D6896" w:rsidRPr="00423339">
        <w:rPr>
          <w:rFonts w:ascii="Arial" w:hAnsi="Arial" w:cs="Arial"/>
          <w:sz w:val="20"/>
          <w:szCs w:val="20"/>
        </w:rPr>
        <w:t xml:space="preserve"> P</w:t>
      </w:r>
      <w:r w:rsidR="00423339" w:rsidRPr="00423339">
        <w:rPr>
          <w:rFonts w:ascii="Arial" w:hAnsi="Arial" w:cs="Arial"/>
          <w:sz w:val="20"/>
          <w:szCs w:val="20"/>
        </w:rPr>
        <w:t>or ejemplo</w:t>
      </w:r>
      <w:r w:rsidR="00937850" w:rsidRPr="00423339">
        <w:rPr>
          <w:rFonts w:ascii="Arial" w:hAnsi="Arial" w:cs="Arial"/>
          <w:sz w:val="20"/>
          <w:szCs w:val="20"/>
        </w:rPr>
        <w:t xml:space="preserve">: </w:t>
      </w:r>
      <w:r w:rsidR="002D6896" w:rsidRPr="00423339">
        <w:rPr>
          <w:rFonts w:ascii="Arial" w:hAnsi="Arial" w:cs="Arial"/>
          <w:sz w:val="20"/>
          <w:szCs w:val="20"/>
        </w:rPr>
        <w:t>20</w:t>
      </w:r>
      <w:r w:rsidR="00937850" w:rsidRPr="00423339">
        <w:rPr>
          <w:rFonts w:ascii="Arial" w:hAnsi="Arial" w:cs="Arial"/>
          <w:sz w:val="20"/>
          <w:szCs w:val="20"/>
        </w:rPr>
        <w:t>20</w:t>
      </w:r>
      <w:r w:rsidR="002D6896" w:rsidRPr="00423339">
        <w:rPr>
          <w:rFonts w:ascii="Arial" w:hAnsi="Arial" w:cs="Arial"/>
          <w:sz w:val="20"/>
          <w:szCs w:val="20"/>
        </w:rPr>
        <w:t>-11-03</w:t>
      </w:r>
      <w:r w:rsidR="00116F8F" w:rsidRPr="00423339">
        <w:rPr>
          <w:rFonts w:ascii="Arial" w:hAnsi="Arial" w:cs="Arial"/>
          <w:sz w:val="20"/>
          <w:szCs w:val="20"/>
        </w:rPr>
        <w:t>T23:12:03</w:t>
      </w:r>
      <w:r w:rsidR="00937850" w:rsidRPr="00423339">
        <w:rPr>
          <w:rFonts w:ascii="Arial" w:hAnsi="Arial" w:cs="Arial"/>
          <w:sz w:val="20"/>
          <w:szCs w:val="20"/>
        </w:rPr>
        <w:t>, representa</w:t>
      </w:r>
      <w:r w:rsidR="00F211AC">
        <w:rPr>
          <w:rFonts w:ascii="Arial" w:hAnsi="Arial" w:cs="Arial"/>
          <w:sz w:val="20"/>
          <w:szCs w:val="20"/>
        </w:rPr>
        <w:t xml:space="preserve"> la fecha</w:t>
      </w:r>
      <w:r w:rsidR="00937850">
        <w:rPr>
          <w:rFonts w:ascii="Arial" w:hAnsi="Arial" w:cs="Arial"/>
          <w:sz w:val="20"/>
          <w:szCs w:val="20"/>
        </w:rPr>
        <w:t xml:space="preserve"> tres de noviembre de dos mil veinte</w:t>
      </w:r>
      <w:bookmarkEnd w:id="4"/>
      <w:bookmarkEnd w:id="6"/>
      <w:r w:rsidR="00116F8F">
        <w:rPr>
          <w:rFonts w:ascii="Arial" w:hAnsi="Arial" w:cs="Arial"/>
          <w:sz w:val="20"/>
          <w:szCs w:val="20"/>
        </w:rPr>
        <w:t xml:space="preserve"> </w:t>
      </w:r>
      <w:r w:rsidR="00F211AC">
        <w:rPr>
          <w:rFonts w:ascii="Arial" w:hAnsi="Arial" w:cs="Arial"/>
          <w:sz w:val="20"/>
          <w:szCs w:val="20"/>
        </w:rPr>
        <w:t xml:space="preserve">y la hora </w:t>
      </w:r>
      <w:r w:rsidR="00116F8F">
        <w:rPr>
          <w:rFonts w:ascii="Arial" w:hAnsi="Arial" w:cs="Arial"/>
          <w:sz w:val="20"/>
          <w:szCs w:val="20"/>
        </w:rPr>
        <w:t>once de la noche con doce minutos y tres segundos</w:t>
      </w:r>
      <w:r w:rsidR="00116F8F" w:rsidRPr="009E1704">
        <w:rPr>
          <w:rFonts w:ascii="Arial" w:hAnsi="Arial" w:cs="Arial"/>
          <w:sz w:val="20"/>
          <w:szCs w:val="20"/>
        </w:rPr>
        <w:t>.</w:t>
      </w:r>
    </w:p>
    <w:p w14:paraId="1A7657F8" w14:textId="77777777" w:rsidR="00E96FF0" w:rsidRDefault="00E96FF0" w:rsidP="002D6896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</w:p>
    <w:p w14:paraId="550592A5" w14:textId="251F8DA8" w:rsidR="2166754F" w:rsidRPr="00E96FF0" w:rsidRDefault="16801984" w:rsidP="00AC7F4F">
      <w:pPr>
        <w:jc w:val="both"/>
        <w:rPr>
          <w:rFonts w:ascii="Arial" w:eastAsia="Arial" w:hAnsi="Arial" w:cs="Arial"/>
          <w:sz w:val="20"/>
          <w:szCs w:val="20"/>
          <w:lang w:val="es-MX"/>
        </w:rPr>
      </w:pPr>
      <w:r w:rsidRPr="21E153A5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Columna </w:t>
      </w:r>
      <w:r w:rsidR="0040223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9</w:t>
      </w:r>
      <w:r w:rsidR="003E72F1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8533A" w:rsidRPr="21E153A5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9C4EEF" w:rsidRPr="21E153A5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>Nombre</w:t>
      </w:r>
      <w:r w:rsidRPr="21E153A5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63B835AE" w:rsidRPr="21E153A5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o razón social </w:t>
      </w:r>
      <w:r w:rsidRPr="21E153A5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del consumidor financiero</w:t>
      </w:r>
      <w:r w:rsidRPr="21E153A5">
        <w:rPr>
          <w:rFonts w:ascii="Arial" w:eastAsia="Arial" w:hAnsi="Arial" w:cs="Arial"/>
          <w:b/>
          <w:bCs/>
          <w:sz w:val="20"/>
          <w:szCs w:val="20"/>
          <w:lang w:val="es-MX"/>
        </w:rPr>
        <w:t xml:space="preserve">: </w:t>
      </w:r>
      <w:r w:rsidRPr="21E153A5">
        <w:rPr>
          <w:rFonts w:ascii="Arial" w:eastAsia="Arial" w:hAnsi="Arial" w:cs="Arial"/>
          <w:color w:val="000000" w:themeColor="text1"/>
          <w:sz w:val="20"/>
          <w:szCs w:val="20"/>
        </w:rPr>
        <w:t xml:space="preserve">Registre el nombre completo del consumidor financiero, con </w:t>
      </w:r>
      <w:r w:rsidR="6D11E262" w:rsidRPr="21E153A5">
        <w:rPr>
          <w:rFonts w:ascii="Arial" w:eastAsia="Arial" w:hAnsi="Arial" w:cs="Arial"/>
          <w:color w:val="000000" w:themeColor="text1"/>
          <w:sz w:val="20"/>
          <w:szCs w:val="20"/>
        </w:rPr>
        <w:t>apellido(s)</w:t>
      </w:r>
      <w:r w:rsidRPr="21E153A5">
        <w:rPr>
          <w:rFonts w:ascii="Arial" w:eastAsia="Arial" w:hAnsi="Arial" w:cs="Arial"/>
          <w:color w:val="000000" w:themeColor="text1"/>
          <w:sz w:val="20"/>
          <w:szCs w:val="20"/>
        </w:rPr>
        <w:t>, en mayúsculas y sin acentos</w:t>
      </w:r>
      <w:r w:rsidR="000A56D6"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 w:rsidR="000A56D6" w:rsidRPr="00E96FF0">
        <w:rPr>
          <w:rFonts w:ascii="Arial" w:eastAsia="Arial" w:hAnsi="Arial" w:cs="Arial"/>
          <w:sz w:val="20"/>
          <w:szCs w:val="20"/>
        </w:rPr>
        <w:t>ni caracteres especiales</w:t>
      </w:r>
      <w:r w:rsidRPr="00E96FF0">
        <w:rPr>
          <w:rFonts w:ascii="Arial" w:eastAsia="Arial" w:hAnsi="Arial" w:cs="Arial"/>
          <w:sz w:val="20"/>
          <w:szCs w:val="20"/>
        </w:rPr>
        <w:t>.</w:t>
      </w:r>
      <w:r w:rsidRPr="00E96FF0">
        <w:rPr>
          <w:rFonts w:ascii="Arial" w:eastAsia="Arial" w:hAnsi="Arial" w:cs="Arial"/>
          <w:sz w:val="20"/>
          <w:szCs w:val="20"/>
          <w:lang w:val="es-MX"/>
        </w:rPr>
        <w:t xml:space="preserve"> </w:t>
      </w:r>
      <w:r w:rsidR="3612D2F3" w:rsidRPr="00E96FF0">
        <w:rPr>
          <w:rFonts w:ascii="Arial" w:eastAsia="Arial" w:hAnsi="Arial" w:cs="Arial"/>
          <w:sz w:val="20"/>
          <w:szCs w:val="20"/>
          <w:lang w:val="es-MX"/>
        </w:rPr>
        <w:t>En caso de ser persona jurídica, deberá registrar el nombre de la razón social, en mayúsculas y sin acentos</w:t>
      </w:r>
      <w:r w:rsidR="000A56D6" w:rsidRPr="00E96FF0">
        <w:rPr>
          <w:rFonts w:ascii="Arial" w:eastAsia="Arial" w:hAnsi="Arial" w:cs="Arial"/>
          <w:sz w:val="20"/>
          <w:szCs w:val="20"/>
          <w:lang w:val="es-MX"/>
        </w:rPr>
        <w:t xml:space="preserve"> </w:t>
      </w:r>
      <w:r w:rsidR="000A56D6" w:rsidRPr="00E96FF0">
        <w:rPr>
          <w:rFonts w:ascii="Arial" w:eastAsia="Arial" w:hAnsi="Arial" w:cs="Arial"/>
          <w:sz w:val="20"/>
          <w:szCs w:val="20"/>
        </w:rPr>
        <w:t>ni caracteres especiales</w:t>
      </w:r>
      <w:r w:rsidR="3612D2F3" w:rsidRPr="00E96FF0">
        <w:rPr>
          <w:rFonts w:ascii="Arial" w:eastAsia="Arial" w:hAnsi="Arial" w:cs="Arial"/>
          <w:sz w:val="20"/>
          <w:szCs w:val="20"/>
          <w:lang w:val="es-MX"/>
        </w:rPr>
        <w:t>.</w:t>
      </w:r>
    </w:p>
    <w:p w14:paraId="0AF39A24" w14:textId="0C5D2F50" w:rsidR="003A4D1A" w:rsidRPr="003E72F1" w:rsidRDefault="16801984" w:rsidP="00AC7F4F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</w:p>
    <w:p w14:paraId="528B7FC0" w14:textId="7261A87F" w:rsidR="2166754F" w:rsidRPr="00827786" w:rsidRDefault="16801984" w:rsidP="00AC7F4F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40223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10</w:t>
      </w:r>
      <w:r w:rsidR="00517AA1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3E72F1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Tipo</w:t>
      </w:r>
      <w:r w:rsidR="00FE287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de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identificación del consumidor financiero: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>Registre código del tipo de identificación del consumidor financiero</w:t>
      </w:r>
      <w:r w:rsidR="00071ABE">
        <w:rPr>
          <w:rFonts w:ascii="Arial" w:eastAsia="Arial" w:hAnsi="Arial" w:cs="Arial"/>
          <w:color w:val="000000" w:themeColor="text1"/>
          <w:sz w:val="20"/>
          <w:szCs w:val="20"/>
        </w:rPr>
        <w:t>,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de acuerdo con la codificación de identificación </w:t>
      </w:r>
      <w:r w:rsidR="0099359D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99359D">
        <w:rPr>
          <w:rFonts w:ascii="Arial" w:hAnsi="Arial" w:cs="Arial"/>
          <w:sz w:val="20"/>
          <w:szCs w:val="20"/>
        </w:rPr>
        <w:t xml:space="preserve">Industrias Supervisadas / </w:t>
      </w:r>
      <w:r w:rsidR="0099359D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99359D" w:rsidRPr="00B5315C">
        <w:rPr>
          <w:rFonts w:ascii="Arial" w:hAnsi="Arial" w:cs="Arial"/>
          <w:sz w:val="20"/>
          <w:szCs w:val="20"/>
        </w:rPr>
        <w:t xml:space="preserve">Tablas anexas para </w:t>
      </w:r>
      <w:r w:rsidR="0099359D">
        <w:rPr>
          <w:rFonts w:ascii="Arial" w:hAnsi="Arial" w:cs="Arial"/>
          <w:sz w:val="20"/>
          <w:szCs w:val="20"/>
        </w:rPr>
        <w:t xml:space="preserve">el </w:t>
      </w:r>
      <w:r w:rsidR="0099359D" w:rsidRPr="00B5315C">
        <w:rPr>
          <w:rFonts w:ascii="Arial" w:hAnsi="Arial" w:cs="Arial"/>
          <w:sz w:val="20"/>
          <w:szCs w:val="20"/>
        </w:rPr>
        <w:t>reporte de información</w:t>
      </w:r>
      <w:r w:rsidR="0099359D">
        <w:rPr>
          <w:rFonts w:ascii="Arial" w:hAnsi="Arial" w:cs="Arial"/>
          <w:sz w:val="20"/>
          <w:szCs w:val="20"/>
        </w:rPr>
        <w:t xml:space="preserve"> / Tabla </w:t>
      </w:r>
      <w:r w:rsidR="00FE2874">
        <w:rPr>
          <w:rFonts w:ascii="Arial" w:hAnsi="Arial" w:cs="Arial"/>
          <w:sz w:val="20"/>
          <w:szCs w:val="20"/>
        </w:rPr>
        <w:t>Tipo de identificación</w:t>
      </w:r>
      <w:r w:rsidR="0099359D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99359D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2DA9BB83" w14:textId="6D623905" w:rsidR="2166754F" w:rsidRPr="00827786" w:rsidRDefault="16801984" w:rsidP="00AC7F4F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</w:p>
    <w:p w14:paraId="40DB7AF2" w14:textId="0FB9B80C" w:rsidR="2166754F" w:rsidRPr="002D377D" w:rsidRDefault="16801984" w:rsidP="00AC7F4F">
      <w:pPr>
        <w:jc w:val="both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2692825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Columna </w:t>
      </w:r>
      <w:r w:rsidR="0040223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11</w:t>
      </w:r>
      <w:r w:rsidR="00517AA1" w:rsidRPr="26928258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672C08" w:rsidRPr="00ED5B74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>-</w:t>
      </w:r>
      <w:r w:rsidR="00672C08" w:rsidRPr="26928258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2692825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Número de identificación del consumidor financiero: </w:t>
      </w:r>
      <w:r w:rsidRPr="26928258">
        <w:rPr>
          <w:rFonts w:ascii="Arial" w:eastAsia="Arial" w:hAnsi="Arial" w:cs="Arial"/>
          <w:color w:val="000000" w:themeColor="text1"/>
          <w:sz w:val="20"/>
          <w:szCs w:val="20"/>
        </w:rPr>
        <w:t>Registre</w:t>
      </w:r>
      <w:r w:rsidR="009A10BF" w:rsidRPr="26928258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Pr="26928258">
        <w:rPr>
          <w:rFonts w:ascii="Arial" w:eastAsia="Arial" w:hAnsi="Arial" w:cs="Arial"/>
          <w:color w:val="000000" w:themeColor="text1"/>
          <w:sz w:val="20"/>
          <w:szCs w:val="20"/>
        </w:rPr>
        <w:t xml:space="preserve">el número de identificación del consumidor financiero, sin puntos decimales, comas o </w:t>
      </w:r>
      <w:r w:rsidRPr="00E96FF0">
        <w:rPr>
          <w:rFonts w:ascii="Arial" w:eastAsia="Arial" w:hAnsi="Arial" w:cs="Arial"/>
          <w:sz w:val="20"/>
          <w:szCs w:val="20"/>
        </w:rPr>
        <w:t>espacios</w:t>
      </w:r>
      <w:r w:rsidR="000A56D6" w:rsidRPr="00E96FF0">
        <w:rPr>
          <w:rFonts w:ascii="Arial" w:eastAsia="Arial" w:hAnsi="Arial" w:cs="Arial"/>
          <w:sz w:val="20"/>
          <w:szCs w:val="20"/>
        </w:rPr>
        <w:t xml:space="preserve"> ni caracteres especiales</w:t>
      </w:r>
      <w:r w:rsidRPr="00E96FF0">
        <w:rPr>
          <w:rFonts w:ascii="Arial" w:eastAsia="Arial" w:hAnsi="Arial" w:cs="Arial"/>
          <w:sz w:val="20"/>
          <w:szCs w:val="20"/>
        </w:rPr>
        <w:t>.</w:t>
      </w:r>
      <w:r w:rsidRPr="00E96FF0">
        <w:rPr>
          <w:rFonts w:ascii="Arial" w:eastAsia="Arial" w:hAnsi="Arial" w:cs="Arial"/>
          <w:sz w:val="20"/>
          <w:szCs w:val="20"/>
          <w:lang w:val="es-MX"/>
        </w:rPr>
        <w:t xml:space="preserve"> </w:t>
      </w:r>
    </w:p>
    <w:p w14:paraId="56D03C28" w14:textId="4D47C8D8" w:rsidR="2166754F" w:rsidRPr="00DF61DE" w:rsidRDefault="16801984" w:rsidP="00AC7F4F">
      <w:pPr>
        <w:jc w:val="both"/>
        <w:rPr>
          <w:rFonts w:ascii="Arial" w:eastAsia="Arial" w:hAnsi="Arial" w:cs="Arial"/>
          <w:sz w:val="12"/>
          <w:szCs w:val="20"/>
          <w:lang w:val="es-MX"/>
        </w:rPr>
      </w:pPr>
      <w:r w:rsidRPr="00827786">
        <w:rPr>
          <w:rFonts w:ascii="Arial" w:eastAsia="Arial" w:hAnsi="Arial" w:cs="Arial"/>
          <w:sz w:val="20"/>
          <w:szCs w:val="20"/>
          <w:lang w:val="es-MX"/>
        </w:rPr>
        <w:t xml:space="preserve"> </w:t>
      </w:r>
    </w:p>
    <w:p w14:paraId="42CB82DE" w14:textId="278A07E0" w:rsidR="008A7A1F" w:rsidRPr="00827786" w:rsidRDefault="16801984" w:rsidP="008A7A1F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40223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12</w:t>
      </w:r>
      <w:r w:rsidR="00517AA1"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672C08" w:rsidRPr="00ED5B74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>-</w:t>
      </w:r>
      <w:r w:rsidR="00672C08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Tipo de persona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 xml:space="preserve">: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>Registre el código del tipo de persona del consumidor financiero</w:t>
      </w:r>
      <w:r w:rsidR="00071ABE">
        <w:rPr>
          <w:rFonts w:ascii="Arial" w:eastAsia="Arial" w:hAnsi="Arial" w:cs="Arial"/>
          <w:color w:val="000000" w:themeColor="text1"/>
          <w:sz w:val="20"/>
          <w:szCs w:val="20"/>
        </w:rPr>
        <w:t>,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de acuerdo con la codificación de tipo de persona </w:t>
      </w:r>
      <w:r w:rsidR="008A7A1F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8A7A1F">
        <w:rPr>
          <w:rFonts w:ascii="Arial" w:hAnsi="Arial" w:cs="Arial"/>
          <w:sz w:val="20"/>
          <w:szCs w:val="20"/>
        </w:rPr>
        <w:t xml:space="preserve">Industrias Supervisadas / </w:t>
      </w:r>
      <w:r w:rsidR="008A7A1F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8A7A1F" w:rsidRPr="00B5315C">
        <w:rPr>
          <w:rFonts w:ascii="Arial" w:hAnsi="Arial" w:cs="Arial"/>
          <w:sz w:val="20"/>
          <w:szCs w:val="20"/>
        </w:rPr>
        <w:t xml:space="preserve">Tablas anexas para </w:t>
      </w:r>
      <w:r w:rsidR="008A7A1F">
        <w:rPr>
          <w:rFonts w:ascii="Arial" w:hAnsi="Arial" w:cs="Arial"/>
          <w:sz w:val="20"/>
          <w:szCs w:val="20"/>
        </w:rPr>
        <w:t xml:space="preserve">el </w:t>
      </w:r>
      <w:r w:rsidR="008A7A1F" w:rsidRPr="00B5315C">
        <w:rPr>
          <w:rFonts w:ascii="Arial" w:hAnsi="Arial" w:cs="Arial"/>
          <w:sz w:val="20"/>
          <w:szCs w:val="20"/>
        </w:rPr>
        <w:t>reporte de información</w:t>
      </w:r>
      <w:r w:rsidR="008A7A1F">
        <w:rPr>
          <w:rFonts w:ascii="Arial" w:hAnsi="Arial" w:cs="Arial"/>
          <w:sz w:val="20"/>
          <w:szCs w:val="20"/>
        </w:rPr>
        <w:t xml:space="preserve"> / Tabla Tipo de persona</w:t>
      </w:r>
      <w:r w:rsidR="008A7A1F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8A7A1F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2EA2EF74" w14:textId="3703972D" w:rsidR="00402238" w:rsidRPr="009B200F" w:rsidRDefault="00402238" w:rsidP="00402238">
      <w:pPr>
        <w:tabs>
          <w:tab w:val="center" w:pos="4252"/>
          <w:tab w:val="right" w:pos="8504"/>
        </w:tabs>
        <w:rPr>
          <w:rFonts w:ascii="Arial" w:hAnsi="Arial" w:cs="Arial"/>
          <w:b/>
          <w:spacing w:val="-3"/>
          <w:sz w:val="20"/>
          <w:szCs w:val="20"/>
          <w:lang w:val="es-AR" w:eastAsia="es-ES"/>
        </w:rPr>
      </w:pPr>
      <w:r w:rsidRPr="009B200F">
        <w:rPr>
          <w:rFonts w:ascii="Arial" w:hAnsi="Arial" w:cs="Arial"/>
          <w:b/>
          <w:spacing w:val="-3"/>
          <w:sz w:val="20"/>
          <w:szCs w:val="20"/>
          <w:lang w:val="es-AR" w:eastAsia="es-ES"/>
        </w:rPr>
        <w:lastRenderedPageBreak/>
        <w:t xml:space="preserve">Página </w:t>
      </w:r>
      <w:r w:rsidR="00A017F1" w:rsidRPr="009B200F">
        <w:rPr>
          <w:rFonts w:ascii="Arial" w:hAnsi="Arial" w:cs="Arial"/>
          <w:b/>
          <w:spacing w:val="-3"/>
          <w:sz w:val="20"/>
          <w:szCs w:val="20"/>
          <w:lang w:val="es-AR" w:eastAsia="es-ES"/>
        </w:rPr>
        <w:t>601</w:t>
      </w:r>
    </w:p>
    <w:p w14:paraId="1E9CE32D" w14:textId="634DACFF" w:rsidR="00A96CA2" w:rsidRDefault="00A96CA2" w:rsidP="00AC7F4F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</w:p>
    <w:p w14:paraId="35F297F1" w14:textId="77777777" w:rsidR="00402238" w:rsidRPr="008A7A1F" w:rsidRDefault="00402238" w:rsidP="00AC7F4F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</w:p>
    <w:p w14:paraId="54BEDB3B" w14:textId="755CDA0A" w:rsidR="008A7A1F" w:rsidRPr="00827786" w:rsidRDefault="16801984" w:rsidP="008A7A1F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="00517AA1"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1</w:t>
      </w:r>
      <w:r w:rsidR="0040223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3</w:t>
      </w:r>
      <w:r w:rsidR="00517AA1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A96CA2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Instancia de recepción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 xml:space="preserve">: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>Registre el código de la instancia en la cual se recibió la queja</w:t>
      </w:r>
      <w:r w:rsidR="00880E0E">
        <w:rPr>
          <w:rFonts w:ascii="Arial" w:eastAsia="Arial" w:hAnsi="Arial" w:cs="Arial"/>
          <w:color w:val="000000" w:themeColor="text1"/>
          <w:sz w:val="20"/>
          <w:szCs w:val="20"/>
        </w:rPr>
        <w:t xml:space="preserve"> o reclamo</w:t>
      </w:r>
      <w:r w:rsidR="00071ABE">
        <w:rPr>
          <w:rFonts w:ascii="Arial" w:eastAsia="Arial" w:hAnsi="Arial" w:cs="Arial"/>
          <w:color w:val="000000" w:themeColor="text1"/>
          <w:sz w:val="20"/>
          <w:szCs w:val="20"/>
        </w:rPr>
        <w:t>,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de acuerdo con la codificación de instancias </w:t>
      </w:r>
      <w:r w:rsidR="008A7A1F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8A7A1F">
        <w:rPr>
          <w:rFonts w:ascii="Arial" w:hAnsi="Arial" w:cs="Arial"/>
          <w:sz w:val="20"/>
          <w:szCs w:val="20"/>
        </w:rPr>
        <w:t xml:space="preserve">Industrias Supervisadas / </w:t>
      </w:r>
      <w:r w:rsidR="008A7A1F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8A7A1F" w:rsidRPr="00B5315C">
        <w:rPr>
          <w:rFonts w:ascii="Arial" w:hAnsi="Arial" w:cs="Arial"/>
          <w:sz w:val="20"/>
          <w:szCs w:val="20"/>
        </w:rPr>
        <w:t xml:space="preserve">Tablas anexas para </w:t>
      </w:r>
      <w:r w:rsidR="008A7A1F">
        <w:rPr>
          <w:rFonts w:ascii="Arial" w:hAnsi="Arial" w:cs="Arial"/>
          <w:sz w:val="20"/>
          <w:szCs w:val="20"/>
        </w:rPr>
        <w:t xml:space="preserve">el </w:t>
      </w:r>
      <w:r w:rsidR="008A7A1F" w:rsidRPr="00B5315C">
        <w:rPr>
          <w:rFonts w:ascii="Arial" w:hAnsi="Arial" w:cs="Arial"/>
          <w:sz w:val="20"/>
          <w:szCs w:val="20"/>
        </w:rPr>
        <w:t>reporte de información</w:t>
      </w:r>
      <w:r w:rsidR="008A7A1F">
        <w:rPr>
          <w:rFonts w:ascii="Arial" w:hAnsi="Arial" w:cs="Arial"/>
          <w:sz w:val="20"/>
          <w:szCs w:val="20"/>
        </w:rPr>
        <w:t xml:space="preserve"> / </w:t>
      </w:r>
      <w:r w:rsidR="00EA2A4A">
        <w:rPr>
          <w:rFonts w:ascii="Arial" w:hAnsi="Arial" w:cs="Arial"/>
          <w:sz w:val="20"/>
          <w:szCs w:val="20"/>
        </w:rPr>
        <w:t>Tabla Anexo quejas</w:t>
      </w:r>
      <w:r w:rsidR="002D6896">
        <w:rPr>
          <w:rFonts w:ascii="Arial" w:hAnsi="Arial" w:cs="Arial"/>
          <w:sz w:val="20"/>
          <w:szCs w:val="20"/>
        </w:rPr>
        <w:t>, hoja</w:t>
      </w:r>
      <w:r w:rsidR="00EA2A4A">
        <w:rPr>
          <w:rFonts w:ascii="Arial" w:hAnsi="Arial" w:cs="Arial"/>
          <w:sz w:val="20"/>
          <w:szCs w:val="20"/>
        </w:rPr>
        <w:t xml:space="preserve"> Instancia de recepción</w:t>
      </w:r>
      <w:r w:rsidR="008A7A1F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8A7A1F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72B83433" w14:textId="044F84FF" w:rsidR="0466EA0F" w:rsidRDefault="008A7A1F" w:rsidP="00AC7F4F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</w:p>
    <w:p w14:paraId="5615AD73" w14:textId="06259E48" w:rsidR="00116F8F" w:rsidRPr="00116F8F" w:rsidRDefault="00116F8F" w:rsidP="00AC7F4F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9A10BF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>Columna 1</w:t>
      </w:r>
      <w:r w:rsidR="00402238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>4</w:t>
      </w:r>
      <w:r w:rsidRPr="009A10BF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 xml:space="preserve"> - </w:t>
      </w:r>
      <w:r w:rsidRPr="00345926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>Punto de recepción:</w:t>
      </w:r>
      <w:r w:rsidRPr="0466EA0F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Registre el código del canal a través del cual la queja </w:t>
      </w:r>
      <w:r w:rsidR="00880E0E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o reclamo </w:t>
      </w:r>
      <w:r w:rsidRPr="0466EA0F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>fue interpuesta ante la entidad vigilada o su defensor del consumidor financiero</w:t>
      </w:r>
      <w:r w:rsidR="00071ABE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>,</w:t>
      </w:r>
      <w:r w:rsidRPr="0466EA0F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de acuerdo con la codificación de </w:t>
      </w:r>
      <w:r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>p</w:t>
      </w:r>
      <w:r w:rsidRPr="0466EA0F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untos de recepción </w:t>
      </w:r>
      <w:r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>
        <w:rPr>
          <w:rFonts w:ascii="Arial" w:hAnsi="Arial" w:cs="Arial"/>
          <w:sz w:val="20"/>
          <w:szCs w:val="20"/>
        </w:rPr>
        <w:t xml:space="preserve">Industrias Supervisadas / </w:t>
      </w:r>
      <w:r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Pr="00B5315C">
        <w:rPr>
          <w:rFonts w:ascii="Arial" w:hAnsi="Arial" w:cs="Arial"/>
          <w:sz w:val="20"/>
          <w:szCs w:val="20"/>
        </w:rPr>
        <w:t xml:space="preserve">Tablas anexas para </w:t>
      </w:r>
      <w:r>
        <w:rPr>
          <w:rFonts w:ascii="Arial" w:hAnsi="Arial" w:cs="Arial"/>
          <w:sz w:val="20"/>
          <w:szCs w:val="20"/>
        </w:rPr>
        <w:t xml:space="preserve">el </w:t>
      </w:r>
      <w:r w:rsidRPr="00B5315C">
        <w:rPr>
          <w:rFonts w:ascii="Arial" w:hAnsi="Arial" w:cs="Arial"/>
          <w:sz w:val="20"/>
          <w:szCs w:val="20"/>
        </w:rPr>
        <w:t>reporte de información</w:t>
      </w:r>
      <w:r>
        <w:rPr>
          <w:rFonts w:ascii="Arial" w:hAnsi="Arial" w:cs="Arial"/>
          <w:sz w:val="20"/>
          <w:szCs w:val="20"/>
        </w:rPr>
        <w:t xml:space="preserve"> / Tabla Anexo quejas, hoja Punto de recepción</w:t>
      </w:r>
      <w:r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31F6A661" w14:textId="77777777" w:rsidR="008173FE" w:rsidRPr="00827786" w:rsidRDefault="008173FE" w:rsidP="00AC7F4F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</w:p>
    <w:p w14:paraId="4E145968" w14:textId="018C8FE6" w:rsidR="2166754F" w:rsidRPr="00827786" w:rsidRDefault="16801984" w:rsidP="00AC7F4F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0466EA0F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1</w:t>
      </w:r>
      <w:r w:rsidR="0040223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5</w:t>
      </w:r>
      <w:r w:rsidR="00A96CA2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Admisión</w:t>
      </w:r>
      <w:r w:rsidRPr="00827786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 xml:space="preserve">: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>Registre el código de la admisión dad</w:t>
      </w:r>
      <w:r w:rsidR="00071ABE">
        <w:rPr>
          <w:rFonts w:ascii="Arial" w:eastAsia="Arial" w:hAnsi="Arial" w:cs="Arial"/>
          <w:color w:val="000000" w:themeColor="text1"/>
          <w:sz w:val="20"/>
          <w:szCs w:val="20"/>
        </w:rPr>
        <w:t>o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a la queja </w:t>
      </w:r>
      <w:r w:rsidR="00345926">
        <w:rPr>
          <w:rFonts w:ascii="Arial" w:eastAsia="Arial" w:hAnsi="Arial" w:cs="Arial"/>
          <w:color w:val="000000" w:themeColor="text1"/>
          <w:sz w:val="20"/>
          <w:szCs w:val="20"/>
        </w:rPr>
        <w:t xml:space="preserve">o reclamo 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>por el defensor del consumidor financiero</w:t>
      </w:r>
      <w:r w:rsidR="00071ABE">
        <w:rPr>
          <w:rFonts w:ascii="Arial" w:eastAsia="Arial" w:hAnsi="Arial" w:cs="Arial"/>
          <w:color w:val="000000" w:themeColor="text1"/>
          <w:sz w:val="20"/>
          <w:szCs w:val="20"/>
        </w:rPr>
        <w:t>,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 xml:space="preserve"> de acuerdo con la codificación de admisión </w:t>
      </w:r>
      <w:r w:rsidR="000117DE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0117DE">
        <w:rPr>
          <w:rFonts w:ascii="Arial" w:hAnsi="Arial" w:cs="Arial"/>
          <w:sz w:val="20"/>
          <w:szCs w:val="20"/>
        </w:rPr>
        <w:t xml:space="preserve">Industrias Supervisadas / </w:t>
      </w:r>
      <w:r w:rsidR="000117DE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0117DE" w:rsidRPr="00B5315C">
        <w:rPr>
          <w:rFonts w:ascii="Arial" w:hAnsi="Arial" w:cs="Arial"/>
          <w:sz w:val="20"/>
          <w:szCs w:val="20"/>
        </w:rPr>
        <w:t xml:space="preserve">Tablas anexas para </w:t>
      </w:r>
      <w:r w:rsidR="000117DE">
        <w:rPr>
          <w:rFonts w:ascii="Arial" w:hAnsi="Arial" w:cs="Arial"/>
          <w:sz w:val="20"/>
          <w:szCs w:val="20"/>
        </w:rPr>
        <w:t xml:space="preserve">el </w:t>
      </w:r>
      <w:r w:rsidR="000117DE" w:rsidRPr="00B5315C">
        <w:rPr>
          <w:rFonts w:ascii="Arial" w:hAnsi="Arial" w:cs="Arial"/>
          <w:sz w:val="20"/>
          <w:szCs w:val="20"/>
        </w:rPr>
        <w:t>reporte de información</w:t>
      </w:r>
      <w:r w:rsidR="000117DE">
        <w:rPr>
          <w:rFonts w:ascii="Arial" w:hAnsi="Arial" w:cs="Arial"/>
          <w:sz w:val="20"/>
          <w:szCs w:val="20"/>
        </w:rPr>
        <w:t xml:space="preserve"> / </w:t>
      </w:r>
      <w:r w:rsidR="00EA2A4A">
        <w:rPr>
          <w:rFonts w:ascii="Arial" w:hAnsi="Arial" w:cs="Arial"/>
          <w:sz w:val="20"/>
          <w:szCs w:val="20"/>
        </w:rPr>
        <w:t>Tabla Anexo quejas</w:t>
      </w:r>
      <w:r w:rsidR="002D6896">
        <w:rPr>
          <w:rFonts w:ascii="Arial" w:hAnsi="Arial" w:cs="Arial"/>
          <w:sz w:val="20"/>
          <w:szCs w:val="20"/>
        </w:rPr>
        <w:t>, hoja</w:t>
      </w:r>
      <w:r w:rsidR="00EA2A4A">
        <w:rPr>
          <w:rFonts w:ascii="Arial" w:hAnsi="Arial" w:cs="Arial"/>
          <w:sz w:val="20"/>
          <w:szCs w:val="20"/>
        </w:rPr>
        <w:t xml:space="preserve"> </w:t>
      </w:r>
      <w:r w:rsidR="00CD32BF">
        <w:rPr>
          <w:rFonts w:ascii="Arial" w:hAnsi="Arial" w:cs="Arial"/>
          <w:sz w:val="20"/>
          <w:szCs w:val="20"/>
        </w:rPr>
        <w:t>Admisión</w:t>
      </w:r>
      <w:r w:rsidR="000117DE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Pr="0082778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</w:p>
    <w:p w14:paraId="03AEF808" w14:textId="77777777" w:rsidR="009E5CF0" w:rsidRDefault="009E5CF0" w:rsidP="009E5CF0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</w:p>
    <w:p w14:paraId="7D546D03" w14:textId="08790B74" w:rsidR="00F661F0" w:rsidRPr="00827786" w:rsidRDefault="009E5CF0" w:rsidP="00F661F0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  <w:r w:rsidRPr="21E153A5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21E153A5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21E153A5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1</w:t>
      </w:r>
      <w:r w:rsidR="0040223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6</w:t>
      </w:r>
      <w:r w:rsidRPr="21E153A5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21E153A5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Pr="21E153A5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Texto de la queja</w:t>
      </w:r>
      <w:r w:rsidR="0034592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o reclamo</w:t>
      </w:r>
      <w:r w:rsidRPr="21E153A5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 xml:space="preserve">: </w:t>
      </w:r>
      <w:r w:rsidRPr="21E153A5">
        <w:rPr>
          <w:rFonts w:ascii="Arial" w:eastAsia="Arial" w:hAnsi="Arial" w:cs="Arial"/>
          <w:color w:val="000000" w:themeColor="text1"/>
          <w:sz w:val="20"/>
          <w:szCs w:val="20"/>
        </w:rPr>
        <w:t>Registre el texto de la queja</w:t>
      </w:r>
      <w:r w:rsidR="00345926">
        <w:rPr>
          <w:rFonts w:ascii="Arial" w:eastAsia="Arial" w:hAnsi="Arial" w:cs="Arial"/>
          <w:color w:val="000000" w:themeColor="text1"/>
          <w:sz w:val="20"/>
          <w:szCs w:val="20"/>
        </w:rPr>
        <w:t xml:space="preserve"> o reclamo</w:t>
      </w:r>
      <w:r w:rsidRPr="21E153A5">
        <w:rPr>
          <w:rFonts w:ascii="Arial" w:eastAsia="Arial" w:hAnsi="Arial" w:cs="Arial"/>
          <w:color w:val="000000" w:themeColor="text1"/>
          <w:sz w:val="20"/>
          <w:szCs w:val="20"/>
        </w:rPr>
        <w:t xml:space="preserve"> formulada por el consumidor financiero</w:t>
      </w:r>
      <w:r w:rsidR="00F661F0">
        <w:rPr>
          <w:rFonts w:ascii="Arial" w:eastAsia="Arial" w:hAnsi="Arial" w:cs="Arial"/>
          <w:color w:val="000000" w:themeColor="text1"/>
          <w:sz w:val="20"/>
          <w:szCs w:val="20"/>
        </w:rPr>
        <w:t xml:space="preserve"> cuando se diligencie </w:t>
      </w:r>
      <w:r w:rsidR="00F661F0" w:rsidRPr="21E153A5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>la inconformidad en alguna herramienta dispuesta por la entidad vigilada.</w:t>
      </w:r>
      <w:r w:rsidR="00F661F0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De lo contrario remita el documento contentivo de la queja</w:t>
      </w:r>
      <w:r w:rsidR="00345926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o reclamo</w:t>
      </w:r>
      <w:r w:rsidR="00F661F0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>.</w:t>
      </w:r>
    </w:p>
    <w:p w14:paraId="1ECE7E4B" w14:textId="64FCAE07" w:rsidR="009E5CF0" w:rsidRPr="00827786" w:rsidRDefault="009E5CF0" w:rsidP="009E5CF0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</w:p>
    <w:p w14:paraId="0FF61844" w14:textId="70A1683D" w:rsidR="00F661F0" w:rsidRPr="00F661F0" w:rsidRDefault="009E5CF0" w:rsidP="009E5CF0">
      <w:p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5AEDBBED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5AEDBBED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1</w:t>
      </w:r>
      <w:r w:rsidR="0040223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7</w:t>
      </w:r>
      <w:r w:rsidRPr="5AEDBBED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5AEDBBED">
        <w:rPr>
          <w:rFonts w:ascii="Arial" w:eastAsia="Arial" w:hAnsi="Arial" w:cs="Arial"/>
          <w:color w:val="000000" w:themeColor="text1"/>
          <w:sz w:val="20"/>
          <w:szCs w:val="20"/>
          <w:lang w:val="es-MX"/>
        </w:rPr>
        <w:t xml:space="preserve"> </w:t>
      </w:r>
      <w:r w:rsidRPr="5AEDBBED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Anexos de la queja</w:t>
      </w:r>
      <w:r w:rsidR="00345926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o reclamo</w:t>
      </w:r>
      <w:r w:rsidRPr="5AEDBBED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 xml:space="preserve">: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Indique si la queja</w:t>
      </w:r>
      <w:r w:rsidR="00345926">
        <w:rPr>
          <w:rFonts w:ascii="Arial" w:eastAsia="Arial" w:hAnsi="Arial" w:cs="Arial"/>
          <w:color w:val="000000" w:themeColor="text1"/>
          <w:sz w:val="20"/>
          <w:szCs w:val="20"/>
        </w:rPr>
        <w:t xml:space="preserve"> o reclamo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tiene anexos 1 = SI 2 = NO.</w:t>
      </w:r>
      <w:r w:rsidR="00F661F0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</w:p>
    <w:p w14:paraId="623C34EE" w14:textId="77777777" w:rsidR="00F661F0" w:rsidRPr="00827786" w:rsidRDefault="00F661F0" w:rsidP="009E5CF0">
      <w:pPr>
        <w:jc w:val="both"/>
        <w:rPr>
          <w:rFonts w:ascii="Arial" w:eastAsia="Arial" w:hAnsi="Arial" w:cs="Arial"/>
          <w:color w:val="000000" w:themeColor="text1"/>
          <w:sz w:val="20"/>
          <w:szCs w:val="20"/>
          <w:lang w:val="es-MX"/>
        </w:rPr>
      </w:pPr>
    </w:p>
    <w:p w14:paraId="0B64A752" w14:textId="26B90AA7" w:rsidR="00CC11D9" w:rsidRPr="008603F9" w:rsidRDefault="16801984" w:rsidP="009E5CF0">
      <w:pPr>
        <w:jc w:val="both"/>
        <w:rPr>
          <w:rFonts w:ascii="Arial" w:hAnsi="Arial" w:cs="Arial"/>
          <w:b/>
          <w:bCs/>
        </w:rPr>
      </w:pPr>
      <w:r w:rsidRPr="7740693C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Columna</w:t>
      </w:r>
      <w:r w:rsidRPr="7740693C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 xml:space="preserve"> </w:t>
      </w:r>
      <w:r w:rsidR="003E72F1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1</w:t>
      </w:r>
      <w:r w:rsidR="0040223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8</w:t>
      </w:r>
      <w:r w:rsidR="00A96CA2" w:rsidRPr="7740693C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Pr="7740693C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 xml:space="preserve"> </w:t>
      </w:r>
      <w:r w:rsidRPr="7740693C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Ente de control</w:t>
      </w:r>
      <w:r w:rsidRPr="7740693C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es-MX"/>
        </w:rPr>
        <w:t xml:space="preserve">: </w:t>
      </w:r>
      <w:r w:rsidRPr="7740693C">
        <w:rPr>
          <w:rFonts w:ascii="Arial" w:eastAsia="Arial" w:hAnsi="Arial" w:cs="Arial"/>
          <w:color w:val="000000" w:themeColor="text1"/>
          <w:sz w:val="20"/>
          <w:szCs w:val="20"/>
        </w:rPr>
        <w:t xml:space="preserve">En caso en que aplique, registre el código del ente de control que </w:t>
      </w:r>
      <w:r w:rsidR="00071ABE">
        <w:rPr>
          <w:rFonts w:ascii="Arial" w:eastAsia="Arial" w:hAnsi="Arial" w:cs="Arial"/>
          <w:color w:val="000000" w:themeColor="text1"/>
          <w:sz w:val="20"/>
          <w:szCs w:val="20"/>
        </w:rPr>
        <w:t xml:space="preserve">realizó el </w:t>
      </w:r>
      <w:r w:rsidRPr="7740693C">
        <w:rPr>
          <w:rFonts w:ascii="Arial" w:eastAsia="Arial" w:hAnsi="Arial" w:cs="Arial"/>
          <w:color w:val="000000" w:themeColor="text1"/>
          <w:sz w:val="20"/>
          <w:szCs w:val="20"/>
        </w:rPr>
        <w:t>trasl</w:t>
      </w:r>
      <w:r w:rsidR="00071ABE">
        <w:rPr>
          <w:rFonts w:ascii="Arial" w:eastAsia="Arial" w:hAnsi="Arial" w:cs="Arial"/>
          <w:color w:val="000000" w:themeColor="text1"/>
          <w:sz w:val="20"/>
          <w:szCs w:val="20"/>
        </w:rPr>
        <w:t>ado</w:t>
      </w:r>
      <w:r w:rsidRPr="7740693C">
        <w:rPr>
          <w:rFonts w:ascii="Arial" w:eastAsia="Arial" w:hAnsi="Arial" w:cs="Arial"/>
          <w:color w:val="000000" w:themeColor="text1"/>
          <w:sz w:val="20"/>
          <w:szCs w:val="20"/>
        </w:rPr>
        <w:t xml:space="preserve"> la queja</w:t>
      </w:r>
      <w:r w:rsidR="00345926">
        <w:rPr>
          <w:rFonts w:ascii="Arial" w:eastAsia="Arial" w:hAnsi="Arial" w:cs="Arial"/>
          <w:color w:val="000000" w:themeColor="text1"/>
          <w:sz w:val="20"/>
          <w:szCs w:val="20"/>
        </w:rPr>
        <w:t xml:space="preserve"> o reclamo</w:t>
      </w:r>
      <w:r w:rsidRPr="7740693C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071ABE">
        <w:rPr>
          <w:rFonts w:ascii="Arial" w:eastAsia="Arial" w:hAnsi="Arial" w:cs="Arial"/>
          <w:color w:val="000000" w:themeColor="text1"/>
          <w:sz w:val="20"/>
          <w:szCs w:val="20"/>
        </w:rPr>
        <w:t xml:space="preserve">a la entidad vigilada, </w:t>
      </w:r>
      <w:r w:rsidRPr="7740693C">
        <w:rPr>
          <w:rFonts w:ascii="Arial" w:eastAsia="Arial" w:hAnsi="Arial" w:cs="Arial"/>
          <w:color w:val="000000" w:themeColor="text1"/>
          <w:sz w:val="20"/>
          <w:szCs w:val="20"/>
        </w:rPr>
        <w:t xml:space="preserve">de acuerdo con la codificación </w:t>
      </w:r>
      <w:r w:rsidR="00654553">
        <w:rPr>
          <w:rFonts w:ascii="Arial" w:eastAsia="Arial" w:hAnsi="Arial" w:cs="Arial"/>
          <w:color w:val="000000" w:themeColor="text1"/>
          <w:sz w:val="20"/>
          <w:szCs w:val="20"/>
        </w:rPr>
        <w:t xml:space="preserve">de ente de control </w:t>
      </w:r>
      <w:r w:rsidR="00A01D22" w:rsidRPr="7CAD4FDC">
        <w:rPr>
          <w:rFonts w:ascii="Arial" w:eastAsia="Arial" w:hAnsi="Arial" w:cs="Arial"/>
          <w:color w:val="000000" w:themeColor="text1"/>
          <w:sz w:val="20"/>
          <w:szCs w:val="20"/>
        </w:rPr>
        <w:t xml:space="preserve">publicada en la sección </w:t>
      </w:r>
      <w:r w:rsidR="00A01D22">
        <w:rPr>
          <w:rFonts w:ascii="Arial" w:hAnsi="Arial" w:cs="Arial"/>
          <w:sz w:val="20"/>
          <w:szCs w:val="20"/>
        </w:rPr>
        <w:t xml:space="preserve">Industrias Supervisadas / </w:t>
      </w:r>
      <w:r w:rsidR="00A01D22" w:rsidRPr="00827786">
        <w:rPr>
          <w:rFonts w:ascii="Arial" w:hAnsi="Arial" w:cs="Arial"/>
          <w:sz w:val="20"/>
          <w:szCs w:val="20"/>
        </w:rPr>
        <w:t xml:space="preserve">Interés del Vigilado / Reportes / Índice de reportes de información a la Superintendencia Financiera / </w:t>
      </w:r>
      <w:r w:rsidR="00A01D22" w:rsidRPr="00B5315C">
        <w:rPr>
          <w:rFonts w:ascii="Arial" w:hAnsi="Arial" w:cs="Arial"/>
          <w:sz w:val="20"/>
          <w:szCs w:val="20"/>
        </w:rPr>
        <w:t xml:space="preserve">Tablas anexas para </w:t>
      </w:r>
      <w:r w:rsidR="00A01D22">
        <w:rPr>
          <w:rFonts w:ascii="Arial" w:hAnsi="Arial" w:cs="Arial"/>
          <w:sz w:val="20"/>
          <w:szCs w:val="20"/>
        </w:rPr>
        <w:t xml:space="preserve">el </w:t>
      </w:r>
      <w:r w:rsidR="00A01D22" w:rsidRPr="00B5315C">
        <w:rPr>
          <w:rFonts w:ascii="Arial" w:hAnsi="Arial" w:cs="Arial"/>
          <w:sz w:val="20"/>
          <w:szCs w:val="20"/>
        </w:rPr>
        <w:t>reporte de información</w:t>
      </w:r>
      <w:r w:rsidR="00A01D22">
        <w:rPr>
          <w:rFonts w:ascii="Arial" w:hAnsi="Arial" w:cs="Arial"/>
          <w:sz w:val="20"/>
          <w:szCs w:val="20"/>
        </w:rPr>
        <w:t xml:space="preserve"> / Tabla Ente de control</w:t>
      </w:r>
      <w:r w:rsidR="00A01D22" w:rsidRPr="7CAD4FDC">
        <w:rPr>
          <w:rFonts w:ascii="Arial" w:eastAsia="Arial" w:hAnsi="Arial" w:cs="Arial"/>
          <w:color w:val="000000" w:themeColor="text1"/>
          <w:sz w:val="20"/>
          <w:szCs w:val="20"/>
        </w:rPr>
        <w:t>, de la página web de esta Superintendencia</w:t>
      </w:r>
      <w:r w:rsidR="00A01D22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01D49859" w14:textId="53E53212" w:rsidR="00CC11D9" w:rsidRPr="003518E4" w:rsidRDefault="00CC11D9" w:rsidP="003518E4">
      <w:pPr>
        <w:rPr>
          <w:rFonts w:ascii="Arial" w:hAnsi="Arial" w:cs="Arial"/>
        </w:rPr>
      </w:pPr>
    </w:p>
    <w:p w14:paraId="1ABECF09" w14:textId="2519455E" w:rsidR="00CC11D9" w:rsidRPr="003518E4" w:rsidRDefault="00CC11D9" w:rsidP="003518E4">
      <w:pPr>
        <w:rPr>
          <w:rFonts w:ascii="Arial" w:hAnsi="Arial" w:cs="Arial"/>
        </w:rPr>
      </w:pPr>
    </w:p>
    <w:p w14:paraId="5586EA5C" w14:textId="33D9A2A4" w:rsidR="00CC11D9" w:rsidRPr="003518E4" w:rsidRDefault="00CC11D9" w:rsidP="003518E4">
      <w:pPr>
        <w:rPr>
          <w:rFonts w:ascii="Arial" w:hAnsi="Arial" w:cs="Arial"/>
        </w:rPr>
      </w:pPr>
    </w:p>
    <w:p w14:paraId="3F41318A" w14:textId="43164B4E" w:rsidR="00CC11D9" w:rsidRPr="003518E4" w:rsidRDefault="00CC11D9" w:rsidP="003518E4">
      <w:pPr>
        <w:rPr>
          <w:rFonts w:ascii="Arial" w:hAnsi="Arial" w:cs="Arial"/>
        </w:rPr>
      </w:pPr>
    </w:p>
    <w:p w14:paraId="4953D6D0" w14:textId="3064BD7C" w:rsidR="00CC11D9" w:rsidRPr="003518E4" w:rsidRDefault="00CC11D9" w:rsidP="003518E4">
      <w:pPr>
        <w:rPr>
          <w:rFonts w:ascii="Arial" w:hAnsi="Arial" w:cs="Arial"/>
        </w:rPr>
      </w:pPr>
    </w:p>
    <w:p w14:paraId="23C6024F" w14:textId="7E535661" w:rsidR="00CC11D9" w:rsidRPr="003518E4" w:rsidRDefault="00CC11D9" w:rsidP="003518E4">
      <w:pPr>
        <w:rPr>
          <w:rFonts w:ascii="Arial" w:hAnsi="Arial" w:cs="Arial"/>
        </w:rPr>
      </w:pPr>
    </w:p>
    <w:p w14:paraId="5E25C498" w14:textId="69F3D0B6" w:rsidR="00CC11D9" w:rsidRPr="003518E4" w:rsidRDefault="00CC11D9" w:rsidP="003518E4">
      <w:pPr>
        <w:rPr>
          <w:rFonts w:ascii="Arial" w:hAnsi="Arial" w:cs="Arial"/>
        </w:rPr>
      </w:pPr>
    </w:p>
    <w:p w14:paraId="499AB99F" w14:textId="4FCFEAFE" w:rsidR="00CC11D9" w:rsidRPr="003518E4" w:rsidRDefault="00CC11D9" w:rsidP="003518E4">
      <w:pPr>
        <w:rPr>
          <w:rFonts w:ascii="Arial" w:hAnsi="Arial" w:cs="Arial"/>
        </w:rPr>
      </w:pPr>
    </w:p>
    <w:p w14:paraId="7676F121" w14:textId="4C0D7D8B" w:rsidR="00CC11D9" w:rsidRPr="003518E4" w:rsidRDefault="00CC11D9" w:rsidP="003518E4">
      <w:pPr>
        <w:rPr>
          <w:rFonts w:ascii="Arial" w:hAnsi="Arial" w:cs="Arial"/>
        </w:rPr>
      </w:pPr>
    </w:p>
    <w:p w14:paraId="3C960F65" w14:textId="63D95D9F" w:rsidR="00CC11D9" w:rsidRPr="003518E4" w:rsidRDefault="00CC11D9" w:rsidP="003518E4">
      <w:pPr>
        <w:rPr>
          <w:rFonts w:ascii="Arial" w:hAnsi="Arial" w:cs="Arial"/>
        </w:rPr>
      </w:pPr>
    </w:p>
    <w:p w14:paraId="24E984FD" w14:textId="2D9FAACA" w:rsidR="00CC11D9" w:rsidRPr="003518E4" w:rsidRDefault="00CC11D9" w:rsidP="003518E4">
      <w:pPr>
        <w:rPr>
          <w:rFonts w:ascii="Arial" w:hAnsi="Arial" w:cs="Arial"/>
        </w:rPr>
      </w:pPr>
    </w:p>
    <w:p w14:paraId="6167C8CB" w14:textId="658F038A" w:rsidR="00CC11D9" w:rsidRPr="003518E4" w:rsidRDefault="00CC11D9" w:rsidP="003518E4">
      <w:pPr>
        <w:rPr>
          <w:rFonts w:ascii="Arial" w:hAnsi="Arial" w:cs="Arial"/>
        </w:rPr>
      </w:pPr>
    </w:p>
    <w:p w14:paraId="3A879F46" w14:textId="7FF6079C" w:rsidR="00CC11D9" w:rsidRPr="003518E4" w:rsidRDefault="00CC11D9" w:rsidP="003518E4">
      <w:pPr>
        <w:rPr>
          <w:rFonts w:ascii="Arial" w:hAnsi="Arial" w:cs="Arial"/>
        </w:rPr>
      </w:pPr>
    </w:p>
    <w:p w14:paraId="1C8EDAF1" w14:textId="2F721F5A" w:rsidR="00CC11D9" w:rsidRPr="003518E4" w:rsidRDefault="00CC11D9" w:rsidP="003518E4">
      <w:pPr>
        <w:tabs>
          <w:tab w:val="left" w:pos="861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CC11D9" w:rsidRPr="003518E4" w:rsidSect="00716FE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2" w:h="18722" w:code="41"/>
      <w:pgMar w:top="1134" w:right="1134" w:bottom="1701" w:left="1701" w:header="567" w:footer="1134" w:gutter="0"/>
      <w:paperSrc w:first="1" w:other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86EB" w14:textId="77777777" w:rsidR="007D54F5" w:rsidRDefault="007D54F5">
      <w:r>
        <w:separator/>
      </w:r>
    </w:p>
  </w:endnote>
  <w:endnote w:type="continuationSeparator" w:id="0">
    <w:p w14:paraId="04AC25D8" w14:textId="77777777" w:rsidR="007D54F5" w:rsidRDefault="007D54F5">
      <w:r>
        <w:continuationSeparator/>
      </w:r>
    </w:p>
  </w:endnote>
  <w:endnote w:type="continuationNotice" w:id="1">
    <w:p w14:paraId="0ACF35B9" w14:textId="77777777" w:rsidR="007D54F5" w:rsidRDefault="007D54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Cd (W1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5CC36" w14:textId="77777777" w:rsidR="00870332" w:rsidRDefault="0087033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85F0" w14:textId="20AC0551" w:rsidR="004F2FB8" w:rsidRPr="007F1FCF" w:rsidRDefault="004F2FB8" w:rsidP="00451E37">
    <w:pPr>
      <w:pStyle w:val="Piedepgina"/>
      <w:spacing w:line="0" w:lineRule="atLeast"/>
      <w:rPr>
        <w:rFonts w:ascii="Arial" w:hAnsi="Arial" w:cs="Arial"/>
        <w:b/>
        <w:bCs/>
        <w:sz w:val="20"/>
        <w:szCs w:val="20"/>
      </w:rPr>
    </w:pPr>
    <w:r w:rsidRPr="007F1FCF">
      <w:rPr>
        <w:rFonts w:ascii="Arial" w:hAnsi="Arial" w:cs="Arial"/>
        <w:b/>
        <w:bCs/>
        <w:sz w:val="20"/>
        <w:szCs w:val="20"/>
      </w:rPr>
      <w:t xml:space="preserve">Circular </w:t>
    </w:r>
    <w:proofErr w:type="gramStart"/>
    <w:r w:rsidRPr="007F1FCF">
      <w:rPr>
        <w:rFonts w:ascii="Arial" w:hAnsi="Arial" w:cs="Arial"/>
        <w:b/>
        <w:bCs/>
        <w:sz w:val="20"/>
        <w:szCs w:val="20"/>
      </w:rPr>
      <w:t xml:space="preserve">Externa </w:t>
    </w:r>
    <w:r w:rsidR="001010C2">
      <w:rPr>
        <w:rFonts w:ascii="Arial" w:hAnsi="Arial" w:cs="Arial"/>
        <w:b/>
        <w:bCs/>
        <w:sz w:val="20"/>
        <w:szCs w:val="20"/>
      </w:rPr>
      <w:t xml:space="preserve"> </w:t>
    </w:r>
    <w:ins w:id="7" w:author="Gabriel Armando Ospina Garcia" w:date="2021-10-21T18:51:00Z">
      <w:r w:rsidR="00870332">
        <w:rPr>
          <w:rFonts w:ascii="Arial" w:hAnsi="Arial" w:cs="Arial"/>
          <w:b/>
          <w:bCs/>
          <w:sz w:val="20"/>
          <w:szCs w:val="20"/>
        </w:rPr>
        <w:t>023</w:t>
      </w:r>
    </w:ins>
    <w:proofErr w:type="gramEnd"/>
    <w:del w:id="8" w:author="Gabriel Armando Ospina Garcia" w:date="2021-10-21T18:51:00Z">
      <w:r w:rsidR="001010C2" w:rsidDel="00870332">
        <w:rPr>
          <w:rFonts w:ascii="Arial" w:hAnsi="Arial" w:cs="Arial"/>
          <w:b/>
          <w:bCs/>
          <w:sz w:val="20"/>
          <w:szCs w:val="20"/>
        </w:rPr>
        <w:delText xml:space="preserve">     </w:delText>
      </w:r>
    </w:del>
    <w:r w:rsidR="001010C2">
      <w:rPr>
        <w:rFonts w:ascii="Arial" w:hAnsi="Arial" w:cs="Arial"/>
        <w:b/>
        <w:bCs/>
        <w:sz w:val="20"/>
        <w:szCs w:val="20"/>
      </w:rPr>
      <w:t xml:space="preserve"> </w:t>
    </w:r>
    <w:r w:rsidRPr="007F1FCF">
      <w:rPr>
        <w:rFonts w:ascii="Arial" w:hAnsi="Arial" w:cs="Arial"/>
        <w:b/>
        <w:bCs/>
        <w:sz w:val="20"/>
        <w:szCs w:val="20"/>
      </w:rPr>
      <w:t>de 202</w:t>
    </w:r>
    <w:r>
      <w:rPr>
        <w:rFonts w:ascii="Arial" w:hAnsi="Arial" w:cs="Arial"/>
        <w:b/>
        <w:bCs/>
        <w:sz w:val="20"/>
        <w:szCs w:val="20"/>
      </w:rPr>
      <w:t>1</w:t>
    </w:r>
    <w:r w:rsidRPr="007F1FCF">
      <w:rPr>
        <w:rFonts w:ascii="Arial" w:hAnsi="Arial" w:cs="Arial"/>
        <w:b/>
        <w:bCs/>
        <w:sz w:val="20"/>
        <w:szCs w:val="20"/>
      </w:rPr>
      <w:t xml:space="preserve">                                                                 </w:t>
    </w:r>
    <w:r>
      <w:rPr>
        <w:rFonts w:ascii="Arial" w:hAnsi="Arial" w:cs="Arial"/>
        <w:b/>
        <w:bCs/>
        <w:sz w:val="20"/>
        <w:szCs w:val="20"/>
      </w:rPr>
      <w:t xml:space="preserve">               </w:t>
    </w:r>
    <w:r w:rsidR="005B711F">
      <w:rPr>
        <w:rFonts w:ascii="Arial" w:hAnsi="Arial" w:cs="Arial"/>
        <w:b/>
        <w:bCs/>
        <w:sz w:val="20"/>
        <w:szCs w:val="20"/>
      </w:rPr>
      <w:t>OCTUBRE</w:t>
    </w:r>
    <w:r w:rsidRPr="007F1FCF">
      <w:rPr>
        <w:rFonts w:ascii="Arial" w:hAnsi="Arial" w:cs="Arial"/>
        <w:b/>
        <w:bCs/>
        <w:sz w:val="20"/>
        <w:szCs w:val="20"/>
      </w:rPr>
      <w:t xml:space="preserve"> </w:t>
    </w:r>
    <w:r>
      <w:rPr>
        <w:rFonts w:ascii="Arial" w:hAnsi="Arial" w:cs="Arial"/>
        <w:b/>
        <w:bCs/>
        <w:sz w:val="20"/>
        <w:szCs w:val="20"/>
      </w:rPr>
      <w:t>DE</w:t>
    </w:r>
    <w:r w:rsidRPr="007F1FCF">
      <w:rPr>
        <w:rFonts w:ascii="Arial" w:hAnsi="Arial" w:cs="Arial"/>
        <w:b/>
        <w:bCs/>
        <w:sz w:val="20"/>
        <w:szCs w:val="20"/>
      </w:rPr>
      <w:t xml:space="preserve"> 2021</w:t>
    </w:r>
  </w:p>
  <w:p w14:paraId="44CACA5F" w14:textId="49811C15" w:rsidR="004F2FB8" w:rsidRDefault="004F2FB8" w:rsidP="00451E37">
    <w:pPr>
      <w:pStyle w:val="Piedepgina"/>
      <w:spacing w:line="0" w:lineRule="atLeast"/>
      <w:rPr>
        <w:rFonts w:ascii="Arial" w:hAnsi="Arial" w:cs="Arial"/>
      </w:rPr>
    </w:pPr>
    <w:r w:rsidRPr="007F1FCF">
      <w:rPr>
        <w:rFonts w:ascii="Arial" w:hAnsi="Arial" w:cs="Arial"/>
        <w:b/>
        <w:bCs/>
        <w:sz w:val="20"/>
        <w:szCs w:val="20"/>
      </w:rPr>
      <w:t>Proforma F.0000-</w:t>
    </w:r>
    <w:r w:rsidR="00A017F1">
      <w:rPr>
        <w:rFonts w:ascii="Arial" w:hAnsi="Arial" w:cs="Arial"/>
        <w:b/>
        <w:bCs/>
        <w:sz w:val="20"/>
        <w:szCs w:val="20"/>
      </w:rPr>
      <w:t>165</w:t>
    </w:r>
    <w:r w:rsidRPr="007F1FCF">
      <w:rPr>
        <w:rFonts w:ascii="Arial" w:hAnsi="Arial" w:cs="Arial"/>
        <w:b/>
        <w:bCs/>
        <w:sz w:val="20"/>
        <w:szCs w:val="20"/>
      </w:rPr>
      <w:t xml:space="preserve"> (Formato</w:t>
    </w:r>
    <w:r w:rsidR="00A017F1">
      <w:rPr>
        <w:rFonts w:ascii="Arial" w:hAnsi="Arial" w:cs="Arial"/>
        <w:b/>
        <w:bCs/>
        <w:sz w:val="20"/>
        <w:szCs w:val="20"/>
      </w:rPr>
      <w:t xml:space="preserve"> 410</w:t>
    </w:r>
    <w:r w:rsidRPr="007F1FCF">
      <w:rPr>
        <w:rFonts w:ascii="Arial" w:hAnsi="Arial" w:cs="Arial"/>
        <w:b/>
        <w:bCs/>
        <w:sz w:val="20"/>
        <w:szCs w:val="20"/>
      </w:rPr>
      <w:t>)</w:t>
    </w:r>
    <w:r w:rsidRPr="007F1FCF">
      <w:rPr>
        <w:b/>
        <w:bCs/>
        <w:sz w:val="20"/>
        <w:szCs w:val="20"/>
      </w:rPr>
      <w:tab/>
    </w:r>
    <w:r>
      <w:tab/>
    </w:r>
    <w:r>
      <w:tab/>
    </w:r>
  </w:p>
  <w:p w14:paraId="4F50351C" w14:textId="2AE3C443" w:rsidR="004F2FB8" w:rsidRDefault="004F2FB8" w:rsidP="2166754F">
    <w:pPr>
      <w:pStyle w:val="Piedepgina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A1687" w14:textId="77777777" w:rsidR="00870332" w:rsidRDefault="008703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F922A" w14:textId="77777777" w:rsidR="007D54F5" w:rsidRDefault="007D54F5">
      <w:r>
        <w:separator/>
      </w:r>
    </w:p>
  </w:footnote>
  <w:footnote w:type="continuationSeparator" w:id="0">
    <w:p w14:paraId="6CC389B7" w14:textId="77777777" w:rsidR="007D54F5" w:rsidRDefault="007D54F5">
      <w:r>
        <w:continuationSeparator/>
      </w:r>
    </w:p>
  </w:footnote>
  <w:footnote w:type="continuationNotice" w:id="1">
    <w:p w14:paraId="72223164" w14:textId="77777777" w:rsidR="007D54F5" w:rsidRDefault="007D54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2F51D" w14:textId="77777777" w:rsidR="00870332" w:rsidRDefault="0087033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6DFE4" w14:textId="53B5DF37" w:rsidR="004F2FB8" w:rsidRPr="00D02108" w:rsidRDefault="004F2FB8" w:rsidP="00D02108">
    <w:pPr>
      <w:pStyle w:val="Encabezado"/>
      <w:jc w:val="center"/>
      <w:rPr>
        <w:rFonts w:ascii="Arial" w:eastAsia="Arial" w:hAnsi="Arial" w:cs="Arial"/>
        <w:b/>
        <w:bCs/>
        <w:sz w:val="22"/>
        <w:szCs w:val="22"/>
      </w:rPr>
    </w:pPr>
    <w:r w:rsidRPr="00D02108">
      <w:rPr>
        <w:rFonts w:ascii="Arial" w:eastAsia="Arial" w:hAnsi="Arial" w:cs="Arial"/>
        <w:b/>
        <w:bCs/>
      </w:rPr>
      <w:t>SUPERINTENDENCIA FINANCIERA DE COLOMBIA</w:t>
    </w:r>
  </w:p>
  <w:p w14:paraId="1254A442" w14:textId="1744B8FE" w:rsidR="004F2FB8" w:rsidRDefault="004F2FB8" w:rsidP="3239F570">
    <w:pPr>
      <w:pStyle w:val="Encabezado"/>
      <w:rPr>
        <w:rFonts w:ascii="Arial" w:eastAsia="Arial" w:hAnsi="Arial" w:cs="Arial"/>
        <w:sz w:val="20"/>
        <w:szCs w:val="20"/>
      </w:rPr>
    </w:pPr>
    <w:r w:rsidRPr="3239F570">
      <w:rPr>
        <w:rFonts w:ascii="Arial" w:eastAsia="Arial" w:hAnsi="Arial" w:cs="Arial"/>
        <w:sz w:val="20"/>
        <w:szCs w:val="20"/>
      </w:rPr>
      <w:t xml:space="preserve"> </w:t>
    </w:r>
  </w:p>
  <w:p w14:paraId="2C98A07A" w14:textId="1018D921" w:rsidR="004F2FB8" w:rsidRPr="00BC1DB6" w:rsidRDefault="004F2FB8" w:rsidP="3239F570">
    <w:pPr>
      <w:pStyle w:val="Encabezado"/>
      <w:jc w:val="both"/>
      <w:rPr>
        <w:rFonts w:ascii="Arial" w:eastAsia="Arial" w:hAnsi="Arial" w:cs="Arial"/>
        <w:b/>
        <w:bCs/>
        <w:sz w:val="20"/>
        <w:szCs w:val="20"/>
      </w:rPr>
    </w:pPr>
    <w:r w:rsidRPr="00BC1DB6">
      <w:rPr>
        <w:rFonts w:ascii="Arial" w:eastAsia="Arial" w:hAnsi="Arial" w:cs="Arial"/>
        <w:b/>
        <w:bCs/>
        <w:sz w:val="20"/>
        <w:szCs w:val="20"/>
      </w:rPr>
      <w:t>ANEXO I - REMISI</w:t>
    </w:r>
    <w:r>
      <w:rPr>
        <w:rFonts w:ascii="Arial" w:eastAsia="Arial" w:hAnsi="Arial" w:cs="Arial"/>
        <w:b/>
        <w:bCs/>
        <w:sz w:val="20"/>
        <w:szCs w:val="20"/>
      </w:rPr>
      <w:t>Ó</w:t>
    </w:r>
    <w:r w:rsidRPr="00BC1DB6">
      <w:rPr>
        <w:rFonts w:ascii="Arial" w:eastAsia="Arial" w:hAnsi="Arial" w:cs="Arial"/>
        <w:b/>
        <w:bCs/>
        <w:sz w:val="20"/>
        <w:szCs w:val="20"/>
      </w:rPr>
      <w:t>N DE INFORMACI</w:t>
    </w:r>
    <w:r>
      <w:rPr>
        <w:rFonts w:ascii="Arial" w:eastAsia="Arial" w:hAnsi="Arial" w:cs="Arial"/>
        <w:b/>
        <w:bCs/>
        <w:sz w:val="20"/>
        <w:szCs w:val="20"/>
      </w:rPr>
      <w:t>Ó</w:t>
    </w:r>
    <w:r w:rsidRPr="00BC1DB6">
      <w:rPr>
        <w:rFonts w:ascii="Arial" w:eastAsia="Arial" w:hAnsi="Arial" w:cs="Arial"/>
        <w:b/>
        <w:bCs/>
        <w:sz w:val="20"/>
        <w:szCs w:val="20"/>
      </w:rPr>
      <w:t>N</w:t>
    </w:r>
  </w:p>
  <w:p w14:paraId="39EE07F9" w14:textId="6DE08BDF" w:rsidR="004F2FB8" w:rsidRDefault="004F2FB8" w:rsidP="3239F570">
    <w:pPr>
      <w:pStyle w:val="Encabezado"/>
      <w:jc w:val="both"/>
      <w:rPr>
        <w:rFonts w:ascii="Arial" w:eastAsia="Arial" w:hAnsi="Arial" w:cs="Arial"/>
        <w:b/>
        <w:bCs/>
        <w:sz w:val="20"/>
        <w:szCs w:val="20"/>
      </w:rPr>
    </w:pPr>
    <w:r w:rsidRPr="00986CEC">
      <w:rPr>
        <w:rFonts w:ascii="Arial" w:eastAsia="Arial" w:hAnsi="Arial" w:cs="Arial"/>
        <w:b/>
        <w:bCs/>
        <w:sz w:val="20"/>
        <w:szCs w:val="20"/>
      </w:rPr>
      <w:t>PARTE I</w:t>
    </w:r>
    <w:r w:rsidRPr="00BC1DB6">
      <w:rPr>
        <w:rFonts w:ascii="Arial" w:eastAsia="Arial" w:hAnsi="Arial" w:cs="Arial"/>
        <w:b/>
        <w:bCs/>
        <w:sz w:val="20"/>
        <w:szCs w:val="20"/>
      </w:rPr>
      <w:t xml:space="preserve"> – </w:t>
    </w:r>
    <w:r>
      <w:rPr>
        <w:rFonts w:ascii="Arial" w:eastAsia="Arial" w:hAnsi="Arial" w:cs="Arial"/>
        <w:b/>
        <w:bCs/>
        <w:sz w:val="20"/>
        <w:szCs w:val="20"/>
      </w:rPr>
      <w:t>proforma</w:t>
    </w:r>
    <w:r w:rsidRPr="00BC1DB6">
      <w:rPr>
        <w:rFonts w:ascii="Arial" w:eastAsia="Arial" w:hAnsi="Arial" w:cs="Arial"/>
        <w:b/>
        <w:bCs/>
        <w:sz w:val="20"/>
        <w:szCs w:val="20"/>
      </w:rPr>
      <w:t xml:space="preserve"> F.0000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5E6C3" w14:textId="77777777" w:rsidR="00870332" w:rsidRDefault="008703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6C44BB"/>
    <w:multiLevelType w:val="hybridMultilevel"/>
    <w:tmpl w:val="8AFEA6D6"/>
    <w:lvl w:ilvl="0" w:tplc="3E9082BC">
      <w:start w:val="4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7137B2"/>
    <w:multiLevelType w:val="hybridMultilevel"/>
    <w:tmpl w:val="304E6C08"/>
    <w:lvl w:ilvl="0" w:tplc="E67CBB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abriel Armando Ospina Garcia">
    <w15:presenceInfo w15:providerId="AD" w15:userId="S::gaospina@superfinanciera.gov.co::b623faf7-9d9d-43ab-a23f-30e99fbc03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B25"/>
    <w:rsid w:val="000117DE"/>
    <w:rsid w:val="00023BB8"/>
    <w:rsid w:val="0002513B"/>
    <w:rsid w:val="00026DB7"/>
    <w:rsid w:val="00036E7C"/>
    <w:rsid w:val="00037244"/>
    <w:rsid w:val="000412E2"/>
    <w:rsid w:val="000445EA"/>
    <w:rsid w:val="000455CD"/>
    <w:rsid w:val="000616E4"/>
    <w:rsid w:val="00064C30"/>
    <w:rsid w:val="00071ABE"/>
    <w:rsid w:val="00072408"/>
    <w:rsid w:val="00072F6A"/>
    <w:rsid w:val="0007723C"/>
    <w:rsid w:val="000A135A"/>
    <w:rsid w:val="000A2B94"/>
    <w:rsid w:val="000A3DC7"/>
    <w:rsid w:val="000A56D6"/>
    <w:rsid w:val="000A5F1B"/>
    <w:rsid w:val="000A7CC2"/>
    <w:rsid w:val="000C0E17"/>
    <w:rsid w:val="000C66B4"/>
    <w:rsid w:val="000D6215"/>
    <w:rsid w:val="000E0BFF"/>
    <w:rsid w:val="000E664F"/>
    <w:rsid w:val="000E6A7D"/>
    <w:rsid w:val="000F4597"/>
    <w:rsid w:val="00100E05"/>
    <w:rsid w:val="001010C2"/>
    <w:rsid w:val="001074B5"/>
    <w:rsid w:val="0011082D"/>
    <w:rsid w:val="00115E06"/>
    <w:rsid w:val="001167E5"/>
    <w:rsid w:val="00116F8F"/>
    <w:rsid w:val="001221BB"/>
    <w:rsid w:val="0012245D"/>
    <w:rsid w:val="001238B9"/>
    <w:rsid w:val="001305E9"/>
    <w:rsid w:val="00131CA6"/>
    <w:rsid w:val="0013243A"/>
    <w:rsid w:val="0013341C"/>
    <w:rsid w:val="00140512"/>
    <w:rsid w:val="00144393"/>
    <w:rsid w:val="00144FCC"/>
    <w:rsid w:val="001522CB"/>
    <w:rsid w:val="00154427"/>
    <w:rsid w:val="00154BA4"/>
    <w:rsid w:val="00174F28"/>
    <w:rsid w:val="00174FF6"/>
    <w:rsid w:val="00175394"/>
    <w:rsid w:val="00175DCA"/>
    <w:rsid w:val="00176DD7"/>
    <w:rsid w:val="00192CB0"/>
    <w:rsid w:val="001947C1"/>
    <w:rsid w:val="001A33A2"/>
    <w:rsid w:val="001A4D5B"/>
    <w:rsid w:val="001A7FE9"/>
    <w:rsid w:val="001B7A21"/>
    <w:rsid w:val="001C3009"/>
    <w:rsid w:val="001C3CF8"/>
    <w:rsid w:val="001D10E4"/>
    <w:rsid w:val="001D2122"/>
    <w:rsid w:val="001D21EC"/>
    <w:rsid w:val="001D2B98"/>
    <w:rsid w:val="001D6F6B"/>
    <w:rsid w:val="001D733B"/>
    <w:rsid w:val="001E68F4"/>
    <w:rsid w:val="001F4D44"/>
    <w:rsid w:val="001F6334"/>
    <w:rsid w:val="002018CC"/>
    <w:rsid w:val="002036B4"/>
    <w:rsid w:val="002065E3"/>
    <w:rsid w:val="00207BDC"/>
    <w:rsid w:val="002112BA"/>
    <w:rsid w:val="00214967"/>
    <w:rsid w:val="00216346"/>
    <w:rsid w:val="0022181F"/>
    <w:rsid w:val="00230006"/>
    <w:rsid w:val="00235DC1"/>
    <w:rsid w:val="0024672F"/>
    <w:rsid w:val="00261966"/>
    <w:rsid w:val="00263DA4"/>
    <w:rsid w:val="00274A37"/>
    <w:rsid w:val="00275889"/>
    <w:rsid w:val="00276F36"/>
    <w:rsid w:val="00286B89"/>
    <w:rsid w:val="002901E3"/>
    <w:rsid w:val="00294D2B"/>
    <w:rsid w:val="00295098"/>
    <w:rsid w:val="002A0850"/>
    <w:rsid w:val="002A6CB5"/>
    <w:rsid w:val="002A7821"/>
    <w:rsid w:val="002B0953"/>
    <w:rsid w:val="002B3137"/>
    <w:rsid w:val="002B33B5"/>
    <w:rsid w:val="002B4399"/>
    <w:rsid w:val="002C0817"/>
    <w:rsid w:val="002C4354"/>
    <w:rsid w:val="002C4BAF"/>
    <w:rsid w:val="002D377D"/>
    <w:rsid w:val="002D6896"/>
    <w:rsid w:val="002F0CB3"/>
    <w:rsid w:val="002F4D6D"/>
    <w:rsid w:val="0030411F"/>
    <w:rsid w:val="00312B86"/>
    <w:rsid w:val="003258EC"/>
    <w:rsid w:val="00345926"/>
    <w:rsid w:val="003478C0"/>
    <w:rsid w:val="003514F9"/>
    <w:rsid w:val="003518E4"/>
    <w:rsid w:val="00351F59"/>
    <w:rsid w:val="003573A1"/>
    <w:rsid w:val="00357C59"/>
    <w:rsid w:val="00363D54"/>
    <w:rsid w:val="00366F3D"/>
    <w:rsid w:val="00370776"/>
    <w:rsid w:val="00375C76"/>
    <w:rsid w:val="00376CBF"/>
    <w:rsid w:val="00377B9B"/>
    <w:rsid w:val="00382445"/>
    <w:rsid w:val="003858ED"/>
    <w:rsid w:val="003A05BD"/>
    <w:rsid w:val="003A4D1A"/>
    <w:rsid w:val="003A50A3"/>
    <w:rsid w:val="003B3B81"/>
    <w:rsid w:val="003B5897"/>
    <w:rsid w:val="003B6346"/>
    <w:rsid w:val="003B7587"/>
    <w:rsid w:val="003C197A"/>
    <w:rsid w:val="003E109E"/>
    <w:rsid w:val="003E333A"/>
    <w:rsid w:val="003E3AAB"/>
    <w:rsid w:val="003E72F1"/>
    <w:rsid w:val="003F17A8"/>
    <w:rsid w:val="003F4888"/>
    <w:rsid w:val="003F6E8B"/>
    <w:rsid w:val="00402238"/>
    <w:rsid w:val="00405A14"/>
    <w:rsid w:val="00410041"/>
    <w:rsid w:val="00410A8F"/>
    <w:rsid w:val="00422355"/>
    <w:rsid w:val="00423339"/>
    <w:rsid w:val="00451E37"/>
    <w:rsid w:val="00457FDD"/>
    <w:rsid w:val="00470B2D"/>
    <w:rsid w:val="004751F2"/>
    <w:rsid w:val="004762C1"/>
    <w:rsid w:val="004835F5"/>
    <w:rsid w:val="00483A1B"/>
    <w:rsid w:val="00487BCB"/>
    <w:rsid w:val="0049653D"/>
    <w:rsid w:val="004A04E4"/>
    <w:rsid w:val="004A050F"/>
    <w:rsid w:val="004B0355"/>
    <w:rsid w:val="004C3971"/>
    <w:rsid w:val="004C59BE"/>
    <w:rsid w:val="004D3471"/>
    <w:rsid w:val="004D5BC7"/>
    <w:rsid w:val="004D77C2"/>
    <w:rsid w:val="004E7017"/>
    <w:rsid w:val="004F2FB8"/>
    <w:rsid w:val="004F41EA"/>
    <w:rsid w:val="00500BAD"/>
    <w:rsid w:val="00500CAF"/>
    <w:rsid w:val="0050193D"/>
    <w:rsid w:val="00504EE9"/>
    <w:rsid w:val="005105D7"/>
    <w:rsid w:val="005117B0"/>
    <w:rsid w:val="00513D46"/>
    <w:rsid w:val="005152AE"/>
    <w:rsid w:val="00516BF6"/>
    <w:rsid w:val="00517AA1"/>
    <w:rsid w:val="00527A3D"/>
    <w:rsid w:val="005349B3"/>
    <w:rsid w:val="00541695"/>
    <w:rsid w:val="0054264B"/>
    <w:rsid w:val="00542A1C"/>
    <w:rsid w:val="005446E8"/>
    <w:rsid w:val="00544B1E"/>
    <w:rsid w:val="00550B6A"/>
    <w:rsid w:val="00552F74"/>
    <w:rsid w:val="00556D10"/>
    <w:rsid w:val="0056185E"/>
    <w:rsid w:val="0056275B"/>
    <w:rsid w:val="00563005"/>
    <w:rsid w:val="00563859"/>
    <w:rsid w:val="00580D5E"/>
    <w:rsid w:val="005A3652"/>
    <w:rsid w:val="005A3DDD"/>
    <w:rsid w:val="005A70EA"/>
    <w:rsid w:val="005B028F"/>
    <w:rsid w:val="005B57FD"/>
    <w:rsid w:val="005B711F"/>
    <w:rsid w:val="005C659C"/>
    <w:rsid w:val="005C7A45"/>
    <w:rsid w:val="005D009F"/>
    <w:rsid w:val="005D0B22"/>
    <w:rsid w:val="005E0110"/>
    <w:rsid w:val="005F01EA"/>
    <w:rsid w:val="005F0A78"/>
    <w:rsid w:val="00604870"/>
    <w:rsid w:val="00607F52"/>
    <w:rsid w:val="006151FE"/>
    <w:rsid w:val="006167D5"/>
    <w:rsid w:val="0062253F"/>
    <w:rsid w:val="00624C11"/>
    <w:rsid w:val="00625A78"/>
    <w:rsid w:val="00640A8B"/>
    <w:rsid w:val="00640CD7"/>
    <w:rsid w:val="00641739"/>
    <w:rsid w:val="006426EA"/>
    <w:rsid w:val="006437C5"/>
    <w:rsid w:val="00644BC1"/>
    <w:rsid w:val="00646877"/>
    <w:rsid w:val="00654553"/>
    <w:rsid w:val="00654717"/>
    <w:rsid w:val="00654726"/>
    <w:rsid w:val="00654D88"/>
    <w:rsid w:val="0065541E"/>
    <w:rsid w:val="0066085D"/>
    <w:rsid w:val="00664127"/>
    <w:rsid w:val="00670B27"/>
    <w:rsid w:val="00672C08"/>
    <w:rsid w:val="00684545"/>
    <w:rsid w:val="00695CCA"/>
    <w:rsid w:val="006A5AB1"/>
    <w:rsid w:val="006B0C4B"/>
    <w:rsid w:val="006B409E"/>
    <w:rsid w:val="006C1E82"/>
    <w:rsid w:val="006C5C9E"/>
    <w:rsid w:val="006C6373"/>
    <w:rsid w:val="006D3FCA"/>
    <w:rsid w:val="006D4723"/>
    <w:rsid w:val="006D6C4C"/>
    <w:rsid w:val="006D6F20"/>
    <w:rsid w:val="006E149B"/>
    <w:rsid w:val="006E1B25"/>
    <w:rsid w:val="006E30DF"/>
    <w:rsid w:val="006E3997"/>
    <w:rsid w:val="006F156B"/>
    <w:rsid w:val="006F4A43"/>
    <w:rsid w:val="006F5DF5"/>
    <w:rsid w:val="0071421E"/>
    <w:rsid w:val="00715552"/>
    <w:rsid w:val="00716FE5"/>
    <w:rsid w:val="007170D7"/>
    <w:rsid w:val="00721433"/>
    <w:rsid w:val="007261E3"/>
    <w:rsid w:val="00726372"/>
    <w:rsid w:val="00727B8A"/>
    <w:rsid w:val="00731703"/>
    <w:rsid w:val="00745ABD"/>
    <w:rsid w:val="00745FCE"/>
    <w:rsid w:val="00747E8D"/>
    <w:rsid w:val="0075514A"/>
    <w:rsid w:val="00756690"/>
    <w:rsid w:val="00761020"/>
    <w:rsid w:val="00761F6C"/>
    <w:rsid w:val="00765094"/>
    <w:rsid w:val="00766353"/>
    <w:rsid w:val="007669B9"/>
    <w:rsid w:val="007727E0"/>
    <w:rsid w:val="00787688"/>
    <w:rsid w:val="00790E1E"/>
    <w:rsid w:val="00790FF5"/>
    <w:rsid w:val="00794D49"/>
    <w:rsid w:val="007A3347"/>
    <w:rsid w:val="007B2B95"/>
    <w:rsid w:val="007C2A7A"/>
    <w:rsid w:val="007C5589"/>
    <w:rsid w:val="007C70EA"/>
    <w:rsid w:val="007C77F4"/>
    <w:rsid w:val="007D54F5"/>
    <w:rsid w:val="007D6F0C"/>
    <w:rsid w:val="007D6F62"/>
    <w:rsid w:val="007D76CE"/>
    <w:rsid w:val="007F0E3D"/>
    <w:rsid w:val="007F15F8"/>
    <w:rsid w:val="007F1998"/>
    <w:rsid w:val="007F1FCF"/>
    <w:rsid w:val="007F643F"/>
    <w:rsid w:val="008109BC"/>
    <w:rsid w:val="008120C0"/>
    <w:rsid w:val="00813271"/>
    <w:rsid w:val="00814889"/>
    <w:rsid w:val="008151F8"/>
    <w:rsid w:val="008173FE"/>
    <w:rsid w:val="008242F9"/>
    <w:rsid w:val="00827786"/>
    <w:rsid w:val="00841E08"/>
    <w:rsid w:val="0084678C"/>
    <w:rsid w:val="00847C75"/>
    <w:rsid w:val="00852647"/>
    <w:rsid w:val="00855C33"/>
    <w:rsid w:val="008603F9"/>
    <w:rsid w:val="00860EB7"/>
    <w:rsid w:val="00862BA7"/>
    <w:rsid w:val="00867D4D"/>
    <w:rsid w:val="00870332"/>
    <w:rsid w:val="0087051D"/>
    <w:rsid w:val="008707BB"/>
    <w:rsid w:val="00871752"/>
    <w:rsid w:val="008756B5"/>
    <w:rsid w:val="00880E0E"/>
    <w:rsid w:val="00881667"/>
    <w:rsid w:val="0088346D"/>
    <w:rsid w:val="00887261"/>
    <w:rsid w:val="008A5C50"/>
    <w:rsid w:val="008A680A"/>
    <w:rsid w:val="008A7A1F"/>
    <w:rsid w:val="008B08BE"/>
    <w:rsid w:val="008B4775"/>
    <w:rsid w:val="008B7382"/>
    <w:rsid w:val="008C219E"/>
    <w:rsid w:val="008C25BB"/>
    <w:rsid w:val="008C747B"/>
    <w:rsid w:val="008E6458"/>
    <w:rsid w:val="008E71E9"/>
    <w:rsid w:val="008E78DE"/>
    <w:rsid w:val="008F1153"/>
    <w:rsid w:val="008F12CF"/>
    <w:rsid w:val="008F2124"/>
    <w:rsid w:val="008F3C11"/>
    <w:rsid w:val="008F5332"/>
    <w:rsid w:val="009103EF"/>
    <w:rsid w:val="00914E4A"/>
    <w:rsid w:val="00916D86"/>
    <w:rsid w:val="00920A5C"/>
    <w:rsid w:val="009227E7"/>
    <w:rsid w:val="00925C5B"/>
    <w:rsid w:val="009308F1"/>
    <w:rsid w:val="00937850"/>
    <w:rsid w:val="00941296"/>
    <w:rsid w:val="009502EA"/>
    <w:rsid w:val="009514C8"/>
    <w:rsid w:val="00960B67"/>
    <w:rsid w:val="00966482"/>
    <w:rsid w:val="00970CAE"/>
    <w:rsid w:val="00970F81"/>
    <w:rsid w:val="009733EC"/>
    <w:rsid w:val="009734A5"/>
    <w:rsid w:val="009802FF"/>
    <w:rsid w:val="00984E71"/>
    <w:rsid w:val="00986CEC"/>
    <w:rsid w:val="0099359D"/>
    <w:rsid w:val="009A10BF"/>
    <w:rsid w:val="009A1D08"/>
    <w:rsid w:val="009A220A"/>
    <w:rsid w:val="009A448F"/>
    <w:rsid w:val="009A5DE6"/>
    <w:rsid w:val="009A6B01"/>
    <w:rsid w:val="009A73BE"/>
    <w:rsid w:val="009A7661"/>
    <w:rsid w:val="009B200F"/>
    <w:rsid w:val="009B2E12"/>
    <w:rsid w:val="009C068A"/>
    <w:rsid w:val="009C334E"/>
    <w:rsid w:val="009C4EEF"/>
    <w:rsid w:val="009C5ADA"/>
    <w:rsid w:val="009D0722"/>
    <w:rsid w:val="009D2366"/>
    <w:rsid w:val="009D4CB6"/>
    <w:rsid w:val="009D52AB"/>
    <w:rsid w:val="009E2E62"/>
    <w:rsid w:val="009E339D"/>
    <w:rsid w:val="009E5CF0"/>
    <w:rsid w:val="009E632A"/>
    <w:rsid w:val="009E7570"/>
    <w:rsid w:val="009F3B1D"/>
    <w:rsid w:val="00A017F1"/>
    <w:rsid w:val="00A01D22"/>
    <w:rsid w:val="00A03C96"/>
    <w:rsid w:val="00A06230"/>
    <w:rsid w:val="00A12A78"/>
    <w:rsid w:val="00A17CE7"/>
    <w:rsid w:val="00A2370D"/>
    <w:rsid w:val="00A258EF"/>
    <w:rsid w:val="00A34FC3"/>
    <w:rsid w:val="00A4602C"/>
    <w:rsid w:val="00A46300"/>
    <w:rsid w:val="00A578C4"/>
    <w:rsid w:val="00A60303"/>
    <w:rsid w:val="00A646FE"/>
    <w:rsid w:val="00A76465"/>
    <w:rsid w:val="00A86FF7"/>
    <w:rsid w:val="00A91036"/>
    <w:rsid w:val="00A96CA2"/>
    <w:rsid w:val="00AA350D"/>
    <w:rsid w:val="00AB4F17"/>
    <w:rsid w:val="00AB6202"/>
    <w:rsid w:val="00AC51CF"/>
    <w:rsid w:val="00AC7E99"/>
    <w:rsid w:val="00AC7F4F"/>
    <w:rsid w:val="00AD0B04"/>
    <w:rsid w:val="00AD4610"/>
    <w:rsid w:val="00AE387D"/>
    <w:rsid w:val="00B00FD5"/>
    <w:rsid w:val="00B01480"/>
    <w:rsid w:val="00B029FE"/>
    <w:rsid w:val="00B1158E"/>
    <w:rsid w:val="00B13801"/>
    <w:rsid w:val="00B207C3"/>
    <w:rsid w:val="00B302AD"/>
    <w:rsid w:val="00B30690"/>
    <w:rsid w:val="00B3620A"/>
    <w:rsid w:val="00B3627D"/>
    <w:rsid w:val="00B377F1"/>
    <w:rsid w:val="00B46B06"/>
    <w:rsid w:val="00B47FFB"/>
    <w:rsid w:val="00B50537"/>
    <w:rsid w:val="00B51DAD"/>
    <w:rsid w:val="00B52578"/>
    <w:rsid w:val="00B5315C"/>
    <w:rsid w:val="00B6523B"/>
    <w:rsid w:val="00B82C50"/>
    <w:rsid w:val="00B8533A"/>
    <w:rsid w:val="00B93374"/>
    <w:rsid w:val="00B957BA"/>
    <w:rsid w:val="00BA1D47"/>
    <w:rsid w:val="00BB3B22"/>
    <w:rsid w:val="00BB501B"/>
    <w:rsid w:val="00BB76CC"/>
    <w:rsid w:val="00BC17BB"/>
    <w:rsid w:val="00BC1DB6"/>
    <w:rsid w:val="00BC5407"/>
    <w:rsid w:val="00BC7E3F"/>
    <w:rsid w:val="00BD0D7B"/>
    <w:rsid w:val="00BE0DEA"/>
    <w:rsid w:val="00C0650D"/>
    <w:rsid w:val="00C104BE"/>
    <w:rsid w:val="00C11EB8"/>
    <w:rsid w:val="00C16C3F"/>
    <w:rsid w:val="00C1784D"/>
    <w:rsid w:val="00C20260"/>
    <w:rsid w:val="00C2460E"/>
    <w:rsid w:val="00C25DF9"/>
    <w:rsid w:val="00C30401"/>
    <w:rsid w:val="00C35266"/>
    <w:rsid w:val="00C36CBF"/>
    <w:rsid w:val="00C36CC5"/>
    <w:rsid w:val="00C37BF4"/>
    <w:rsid w:val="00C44654"/>
    <w:rsid w:val="00C56CDA"/>
    <w:rsid w:val="00C62B09"/>
    <w:rsid w:val="00C66154"/>
    <w:rsid w:val="00C7093D"/>
    <w:rsid w:val="00C90747"/>
    <w:rsid w:val="00C92012"/>
    <w:rsid w:val="00C927A9"/>
    <w:rsid w:val="00C940F8"/>
    <w:rsid w:val="00C97E73"/>
    <w:rsid w:val="00CA0096"/>
    <w:rsid w:val="00CA45D0"/>
    <w:rsid w:val="00CA47D9"/>
    <w:rsid w:val="00CA66E4"/>
    <w:rsid w:val="00CB0D20"/>
    <w:rsid w:val="00CB2463"/>
    <w:rsid w:val="00CB452D"/>
    <w:rsid w:val="00CC11D9"/>
    <w:rsid w:val="00CC2BB2"/>
    <w:rsid w:val="00CC5CC7"/>
    <w:rsid w:val="00CD32BF"/>
    <w:rsid w:val="00CD6284"/>
    <w:rsid w:val="00CF2700"/>
    <w:rsid w:val="00CF2E66"/>
    <w:rsid w:val="00CF4C47"/>
    <w:rsid w:val="00CF7194"/>
    <w:rsid w:val="00D0107C"/>
    <w:rsid w:val="00D02108"/>
    <w:rsid w:val="00D07C3A"/>
    <w:rsid w:val="00D10744"/>
    <w:rsid w:val="00D11302"/>
    <w:rsid w:val="00D12163"/>
    <w:rsid w:val="00D12CCD"/>
    <w:rsid w:val="00D167C9"/>
    <w:rsid w:val="00D21EBE"/>
    <w:rsid w:val="00D271B9"/>
    <w:rsid w:val="00D2743D"/>
    <w:rsid w:val="00D36643"/>
    <w:rsid w:val="00D41156"/>
    <w:rsid w:val="00D4395B"/>
    <w:rsid w:val="00D572C9"/>
    <w:rsid w:val="00D63D7F"/>
    <w:rsid w:val="00D6783A"/>
    <w:rsid w:val="00D70405"/>
    <w:rsid w:val="00D7184B"/>
    <w:rsid w:val="00D7223B"/>
    <w:rsid w:val="00D76119"/>
    <w:rsid w:val="00D80664"/>
    <w:rsid w:val="00D87539"/>
    <w:rsid w:val="00D93C69"/>
    <w:rsid w:val="00D9487F"/>
    <w:rsid w:val="00D95152"/>
    <w:rsid w:val="00DA77E1"/>
    <w:rsid w:val="00DF0D03"/>
    <w:rsid w:val="00DF354E"/>
    <w:rsid w:val="00DF377C"/>
    <w:rsid w:val="00DF61DE"/>
    <w:rsid w:val="00E027EC"/>
    <w:rsid w:val="00E04E2A"/>
    <w:rsid w:val="00E06915"/>
    <w:rsid w:val="00E11C7E"/>
    <w:rsid w:val="00E177BF"/>
    <w:rsid w:val="00E30322"/>
    <w:rsid w:val="00E305A2"/>
    <w:rsid w:val="00E33CA5"/>
    <w:rsid w:val="00E3430B"/>
    <w:rsid w:val="00E36EAF"/>
    <w:rsid w:val="00E427F5"/>
    <w:rsid w:val="00E447F8"/>
    <w:rsid w:val="00E4657E"/>
    <w:rsid w:val="00E5097C"/>
    <w:rsid w:val="00E53300"/>
    <w:rsid w:val="00E54265"/>
    <w:rsid w:val="00E54BFF"/>
    <w:rsid w:val="00E62C91"/>
    <w:rsid w:val="00E64107"/>
    <w:rsid w:val="00E64CA4"/>
    <w:rsid w:val="00E70678"/>
    <w:rsid w:val="00E74996"/>
    <w:rsid w:val="00E8246F"/>
    <w:rsid w:val="00E83DD8"/>
    <w:rsid w:val="00E9250A"/>
    <w:rsid w:val="00E931CF"/>
    <w:rsid w:val="00E9640B"/>
    <w:rsid w:val="00E96FF0"/>
    <w:rsid w:val="00EA2A4A"/>
    <w:rsid w:val="00EA4D30"/>
    <w:rsid w:val="00EA7CE8"/>
    <w:rsid w:val="00EB0550"/>
    <w:rsid w:val="00EB14C1"/>
    <w:rsid w:val="00EB777C"/>
    <w:rsid w:val="00EC4E0B"/>
    <w:rsid w:val="00EC61AD"/>
    <w:rsid w:val="00EC6A81"/>
    <w:rsid w:val="00ED36DE"/>
    <w:rsid w:val="00ED5B74"/>
    <w:rsid w:val="00EF2EDB"/>
    <w:rsid w:val="00EF4017"/>
    <w:rsid w:val="00EF4BF3"/>
    <w:rsid w:val="00EF737F"/>
    <w:rsid w:val="00F002D7"/>
    <w:rsid w:val="00F02570"/>
    <w:rsid w:val="00F03B6C"/>
    <w:rsid w:val="00F0435E"/>
    <w:rsid w:val="00F07FA8"/>
    <w:rsid w:val="00F139C7"/>
    <w:rsid w:val="00F16DB7"/>
    <w:rsid w:val="00F16E0A"/>
    <w:rsid w:val="00F1730E"/>
    <w:rsid w:val="00F211AC"/>
    <w:rsid w:val="00F25E52"/>
    <w:rsid w:val="00F350A9"/>
    <w:rsid w:val="00F41F57"/>
    <w:rsid w:val="00F50E71"/>
    <w:rsid w:val="00F54A30"/>
    <w:rsid w:val="00F564FA"/>
    <w:rsid w:val="00F56771"/>
    <w:rsid w:val="00F6458C"/>
    <w:rsid w:val="00F6615C"/>
    <w:rsid w:val="00F661F0"/>
    <w:rsid w:val="00F670D8"/>
    <w:rsid w:val="00F722D8"/>
    <w:rsid w:val="00F73397"/>
    <w:rsid w:val="00F73A4E"/>
    <w:rsid w:val="00F8481A"/>
    <w:rsid w:val="00F84D0C"/>
    <w:rsid w:val="00F9071A"/>
    <w:rsid w:val="00F967C2"/>
    <w:rsid w:val="00FA2A53"/>
    <w:rsid w:val="00FA6672"/>
    <w:rsid w:val="00FC0CD5"/>
    <w:rsid w:val="00FC3875"/>
    <w:rsid w:val="00FC4C13"/>
    <w:rsid w:val="00FD06A2"/>
    <w:rsid w:val="00FD43F2"/>
    <w:rsid w:val="00FE00A2"/>
    <w:rsid w:val="00FE2874"/>
    <w:rsid w:val="00FE2C8F"/>
    <w:rsid w:val="00FE50B5"/>
    <w:rsid w:val="00FE66A3"/>
    <w:rsid w:val="00FE7B15"/>
    <w:rsid w:val="00FF161B"/>
    <w:rsid w:val="01FCA487"/>
    <w:rsid w:val="0243BC81"/>
    <w:rsid w:val="03C25FB2"/>
    <w:rsid w:val="04509390"/>
    <w:rsid w:val="0466EA0F"/>
    <w:rsid w:val="0645C3B9"/>
    <w:rsid w:val="0B36A44C"/>
    <w:rsid w:val="0C25BE62"/>
    <w:rsid w:val="0CB64AE6"/>
    <w:rsid w:val="0F8446CE"/>
    <w:rsid w:val="114E5987"/>
    <w:rsid w:val="12B08F6E"/>
    <w:rsid w:val="12F7A34E"/>
    <w:rsid w:val="13CA6689"/>
    <w:rsid w:val="13F6EB6A"/>
    <w:rsid w:val="1592E599"/>
    <w:rsid w:val="15F22817"/>
    <w:rsid w:val="1604F421"/>
    <w:rsid w:val="1606B562"/>
    <w:rsid w:val="16801984"/>
    <w:rsid w:val="174AC23E"/>
    <w:rsid w:val="1785D223"/>
    <w:rsid w:val="183D08E2"/>
    <w:rsid w:val="18A0EC35"/>
    <w:rsid w:val="18C4A6FE"/>
    <w:rsid w:val="1900AF7C"/>
    <w:rsid w:val="1AB940B6"/>
    <w:rsid w:val="1B1A49F9"/>
    <w:rsid w:val="1E9DD216"/>
    <w:rsid w:val="1F2D692D"/>
    <w:rsid w:val="1F7FDAA0"/>
    <w:rsid w:val="1FD08565"/>
    <w:rsid w:val="1FE63338"/>
    <w:rsid w:val="20FE6EAF"/>
    <w:rsid w:val="213CA8DB"/>
    <w:rsid w:val="2166754F"/>
    <w:rsid w:val="21E153A5"/>
    <w:rsid w:val="224D6B09"/>
    <w:rsid w:val="22DCF12E"/>
    <w:rsid w:val="231B8438"/>
    <w:rsid w:val="23DBAFC6"/>
    <w:rsid w:val="246D2588"/>
    <w:rsid w:val="24AEF44E"/>
    <w:rsid w:val="265D6F91"/>
    <w:rsid w:val="26928258"/>
    <w:rsid w:val="284439AD"/>
    <w:rsid w:val="2950E0EA"/>
    <w:rsid w:val="2964CF79"/>
    <w:rsid w:val="2BE62A33"/>
    <w:rsid w:val="2CFE65AA"/>
    <w:rsid w:val="2D23415E"/>
    <w:rsid w:val="2F4A30FF"/>
    <w:rsid w:val="2F769497"/>
    <w:rsid w:val="2FD4F0A5"/>
    <w:rsid w:val="2FDBA6C1"/>
    <w:rsid w:val="312407E3"/>
    <w:rsid w:val="31A0E5D5"/>
    <w:rsid w:val="3239F570"/>
    <w:rsid w:val="3612D2F3"/>
    <w:rsid w:val="3B2824CE"/>
    <w:rsid w:val="3C620BC3"/>
    <w:rsid w:val="3E1F3AA5"/>
    <w:rsid w:val="3FCCC03A"/>
    <w:rsid w:val="407D1356"/>
    <w:rsid w:val="40AFC2D2"/>
    <w:rsid w:val="41760457"/>
    <w:rsid w:val="417819ED"/>
    <w:rsid w:val="428016AC"/>
    <w:rsid w:val="42E8B024"/>
    <w:rsid w:val="4338493F"/>
    <w:rsid w:val="44083F8E"/>
    <w:rsid w:val="44266A25"/>
    <w:rsid w:val="44AC979D"/>
    <w:rsid w:val="45162955"/>
    <w:rsid w:val="478803C2"/>
    <w:rsid w:val="47BF3B8F"/>
    <w:rsid w:val="487B6A02"/>
    <w:rsid w:val="48D9A4E0"/>
    <w:rsid w:val="49B1483F"/>
    <w:rsid w:val="4B453947"/>
    <w:rsid w:val="4BF9AF0C"/>
    <w:rsid w:val="4CCCF394"/>
    <w:rsid w:val="4D30E9F2"/>
    <w:rsid w:val="4EA6CA78"/>
    <w:rsid w:val="4F38403A"/>
    <w:rsid w:val="4FC5305D"/>
    <w:rsid w:val="504592FC"/>
    <w:rsid w:val="508B1EE5"/>
    <w:rsid w:val="50E7BBEE"/>
    <w:rsid w:val="5198DCD3"/>
    <w:rsid w:val="51BAC730"/>
    <w:rsid w:val="54761DEA"/>
    <w:rsid w:val="558E5961"/>
    <w:rsid w:val="56198B90"/>
    <w:rsid w:val="57683045"/>
    <w:rsid w:val="57D89F3D"/>
    <w:rsid w:val="57F9A607"/>
    <w:rsid w:val="58891D7A"/>
    <w:rsid w:val="59420729"/>
    <w:rsid w:val="597F2BD9"/>
    <w:rsid w:val="59B145C9"/>
    <w:rsid w:val="5AEDBBED"/>
    <w:rsid w:val="5DDEFC38"/>
    <w:rsid w:val="5E0AC83F"/>
    <w:rsid w:val="5E3DB98D"/>
    <w:rsid w:val="60277921"/>
    <w:rsid w:val="60299612"/>
    <w:rsid w:val="613CDBEE"/>
    <w:rsid w:val="62B9D0FE"/>
    <w:rsid w:val="63B835AE"/>
    <w:rsid w:val="66B7FDFB"/>
    <w:rsid w:val="68A604F0"/>
    <w:rsid w:val="6A81A4C7"/>
    <w:rsid w:val="6AE9FD4D"/>
    <w:rsid w:val="6B115196"/>
    <w:rsid w:val="6D11E262"/>
    <w:rsid w:val="6E0363F1"/>
    <w:rsid w:val="6FAD5E32"/>
    <w:rsid w:val="709FD7AE"/>
    <w:rsid w:val="73D2B763"/>
    <w:rsid w:val="74BB5170"/>
    <w:rsid w:val="74EAF2DA"/>
    <w:rsid w:val="7740693C"/>
    <w:rsid w:val="7784BCBD"/>
    <w:rsid w:val="77A65B1A"/>
    <w:rsid w:val="77C833F1"/>
    <w:rsid w:val="77CF245D"/>
    <w:rsid w:val="78AF799D"/>
    <w:rsid w:val="78E06F68"/>
    <w:rsid w:val="79FB234D"/>
    <w:rsid w:val="7A456AA1"/>
    <w:rsid w:val="7B4BBC0E"/>
    <w:rsid w:val="7B508F89"/>
    <w:rsid w:val="7CAD4FDC"/>
    <w:rsid w:val="7E3DC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507370"/>
  <w15:chartTrackingRefBased/>
  <w15:docId w15:val="{764FB080-EFD4-4BD8-8080-92886F9E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64FA"/>
    <w:rPr>
      <w:sz w:val="24"/>
      <w:szCs w:val="24"/>
      <w:lang w:val="es-CO" w:eastAsia="es-CO"/>
    </w:rPr>
  </w:style>
  <w:style w:type="paragraph" w:styleId="Ttulo1">
    <w:name w:val="heading 1"/>
    <w:basedOn w:val="Normal"/>
    <w:next w:val="Normal"/>
    <w:qFormat/>
    <w:rsid w:val="00F139C7"/>
    <w:pPr>
      <w:keepNext/>
      <w:autoSpaceDE w:val="0"/>
      <w:autoSpaceDN w:val="0"/>
      <w:jc w:val="both"/>
      <w:outlineLvl w:val="0"/>
    </w:pPr>
    <w:rPr>
      <w:rFonts w:ascii="Arial" w:hAnsi="Arial" w:cs="Arial"/>
      <w:b/>
      <w:bCs/>
      <w:spacing w:val="-3"/>
      <w:sz w:val="18"/>
      <w:szCs w:val="18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3040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rsid w:val="00C30401"/>
    <w:pPr>
      <w:tabs>
        <w:tab w:val="center" w:pos="4419"/>
        <w:tab w:val="right" w:pos="8838"/>
      </w:tabs>
    </w:pPr>
  </w:style>
  <w:style w:type="character" w:styleId="Refdecomentario">
    <w:name w:val="annotation reference"/>
    <w:semiHidden/>
    <w:rsid w:val="002112BA"/>
    <w:rPr>
      <w:sz w:val="16"/>
      <w:szCs w:val="16"/>
    </w:rPr>
  </w:style>
  <w:style w:type="paragraph" w:styleId="Textocomentario">
    <w:name w:val="annotation text"/>
    <w:basedOn w:val="Normal"/>
    <w:semiHidden/>
    <w:rsid w:val="002112BA"/>
    <w:pPr>
      <w:autoSpaceDE w:val="0"/>
      <w:autoSpaceDN w:val="0"/>
    </w:pPr>
    <w:rPr>
      <w:rFonts w:ascii="Univers Cd (W1)" w:hAnsi="Univers Cd (W1)" w:cs="Univers Cd (W1)"/>
      <w:spacing w:val="-3"/>
      <w:sz w:val="20"/>
      <w:szCs w:val="20"/>
      <w:lang w:val="es-ES_tradnl" w:eastAsia="es-ES"/>
    </w:rPr>
  </w:style>
  <w:style w:type="paragraph" w:styleId="Textodeglobo">
    <w:name w:val="Balloon Text"/>
    <w:basedOn w:val="Normal"/>
    <w:semiHidden/>
    <w:rsid w:val="002112B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F139C7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semiHidden/>
    <w:rsid w:val="00F139C7"/>
    <w:pPr>
      <w:autoSpaceDE w:val="0"/>
      <w:autoSpaceDN w:val="0"/>
    </w:pPr>
    <w:rPr>
      <w:rFonts w:ascii="Univers Cd (W1)" w:hAnsi="Univers Cd (W1)" w:cs="Univers Cd (W1)"/>
      <w:spacing w:val="-3"/>
      <w:sz w:val="20"/>
      <w:szCs w:val="20"/>
      <w:lang w:val="es-ES_tradnl" w:eastAsia="es-ES"/>
    </w:rPr>
  </w:style>
  <w:style w:type="character" w:styleId="Refdenotaalpie">
    <w:name w:val="footnote reference"/>
    <w:semiHidden/>
    <w:rsid w:val="00F139C7"/>
    <w:rPr>
      <w:vertAlign w:val="superscript"/>
    </w:rPr>
  </w:style>
  <w:style w:type="paragraph" w:styleId="Asuntodelcomentario">
    <w:name w:val="annotation subject"/>
    <w:basedOn w:val="Textocomentario"/>
    <w:next w:val="Textocomentario"/>
    <w:semiHidden/>
    <w:rsid w:val="00E8246F"/>
    <w:pPr>
      <w:autoSpaceDE/>
      <w:autoSpaceDN/>
    </w:pPr>
    <w:rPr>
      <w:rFonts w:ascii="Times New Roman" w:hAnsi="Times New Roman" w:cs="Times New Roman"/>
      <w:b/>
      <w:bCs/>
      <w:spacing w:val="0"/>
      <w:lang w:val="es-CO" w:eastAsia="es-CO"/>
    </w:rPr>
  </w:style>
  <w:style w:type="character" w:customStyle="1" w:styleId="PiedepginaCar">
    <w:name w:val="Pie de página Car"/>
    <w:link w:val="Piedepgina"/>
    <w:uiPriority w:val="99"/>
    <w:rsid w:val="004751F2"/>
    <w:rPr>
      <w:sz w:val="24"/>
      <w:szCs w:val="24"/>
    </w:rPr>
  </w:style>
  <w:style w:type="character" w:styleId="Hipervnculo">
    <w:name w:val="Hyperlink"/>
    <w:rsid w:val="00787688"/>
    <w:rPr>
      <w:color w:val="0563C1"/>
      <w:u w:val="single"/>
    </w:rPr>
  </w:style>
  <w:style w:type="character" w:styleId="Mencinsinresolver">
    <w:name w:val="Unresolved Mention"/>
    <w:uiPriority w:val="99"/>
    <w:semiHidden/>
    <w:unhideWhenUsed/>
    <w:rsid w:val="00EF4BF3"/>
    <w:rPr>
      <w:color w:val="808080"/>
      <w:shd w:val="clear" w:color="auto" w:fill="E6E6E6"/>
    </w:rPr>
  </w:style>
  <w:style w:type="paragraph" w:styleId="Revisin">
    <w:name w:val="Revision"/>
    <w:hidden/>
    <w:uiPriority w:val="99"/>
    <w:semiHidden/>
    <w:rsid w:val="00E54265"/>
    <w:rPr>
      <w:sz w:val="24"/>
      <w:szCs w:val="24"/>
      <w:lang w:val="es-CO" w:eastAsia="es-CO"/>
    </w:rPr>
  </w:style>
  <w:style w:type="character" w:styleId="Hipervnculovisitado">
    <w:name w:val="FollowedHyperlink"/>
    <w:rsid w:val="005B57FD"/>
    <w:rPr>
      <w:color w:val="954F72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716FE5"/>
    <w:rPr>
      <w:rFonts w:ascii="Calibri" w:eastAsia="Calibri" w:hAnsi="Calibri"/>
      <w:sz w:val="22"/>
      <w:szCs w:val="21"/>
      <w:lang w:eastAsia="en-US"/>
    </w:rPr>
  </w:style>
  <w:style w:type="character" w:customStyle="1" w:styleId="TextosinformatoCar">
    <w:name w:val="Texto sin formato Car"/>
    <w:link w:val="Textosinformato"/>
    <w:uiPriority w:val="99"/>
    <w:rsid w:val="00716FE5"/>
    <w:rPr>
      <w:rFonts w:ascii="Calibri" w:eastAsia="Calibri" w:hAnsi="Calibri"/>
      <w:sz w:val="22"/>
      <w:szCs w:val="21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827786"/>
    <w:rPr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7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uperfinanciera.gov.c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319E4E525FCD409286F4D3EF11ADF5" ma:contentTypeVersion="14" ma:contentTypeDescription="Create a new document." ma:contentTypeScope="" ma:versionID="93d49d6f988693e9c1625701e8e52b0b">
  <xsd:schema xmlns:xsd="http://www.w3.org/2001/XMLSchema" xmlns:xs="http://www.w3.org/2001/XMLSchema" xmlns:p="http://schemas.microsoft.com/office/2006/metadata/properties" xmlns:ns3="050bd89b-bc40-4f00-b30d-8f7c553b6dbb" xmlns:ns4="35884e44-c578-4b47-ad46-391c7bdabab5" targetNamespace="http://schemas.microsoft.com/office/2006/metadata/properties" ma:root="true" ma:fieldsID="438445ea52adb2d7feaac1c2f5142f8b" ns3:_="" ns4:_="">
    <xsd:import namespace="050bd89b-bc40-4f00-b30d-8f7c553b6dbb"/>
    <xsd:import namespace="35884e44-c578-4b47-ad46-391c7bdabab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0bd89b-bc40-4f00-b30d-8f7c553b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84e44-c578-4b47-ad46-391c7bdabab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657CC-1C22-4EED-90A5-C0A31AA48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0bd89b-bc40-4f00-b30d-8f7c553b6dbb"/>
    <ds:schemaRef ds:uri="35884e44-c578-4b47-ad46-391c7bdaba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BEF4FB-0646-47CB-B1F4-BB38C973DAE7}">
  <ds:schemaRefs>
    <ds:schemaRef ds:uri="35884e44-c578-4b47-ad46-391c7bdabab5"/>
    <ds:schemaRef ds:uri="http://schemas.microsoft.com/office/2006/documentManagement/types"/>
    <ds:schemaRef ds:uri="http://purl.org/dc/elements/1.1/"/>
    <ds:schemaRef ds:uri="050bd89b-bc40-4f00-b30d-8f7c553b6dbb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FBF1BD2-7333-4206-A168-E4A5567CC9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7AE648-5507-4694-81FF-18B2240B5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1512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Página 246</vt:lpstr>
    </vt:vector>
  </TitlesOfParts>
  <Company/>
  <LinksUpToDate>false</LinksUpToDate>
  <CharactersWithSpaces>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Página 246</dc:title>
  <dc:subject/>
  <dc:creator>Djromero</dc:creator>
  <cp:keywords/>
  <dc:description/>
  <cp:lastModifiedBy>Gabriel Armando Ospina Garcia</cp:lastModifiedBy>
  <cp:revision>6</cp:revision>
  <cp:lastPrinted>2006-12-22T14:52:00Z</cp:lastPrinted>
  <dcterms:created xsi:type="dcterms:W3CDTF">2021-10-20T14:06:00Z</dcterms:created>
  <dcterms:modified xsi:type="dcterms:W3CDTF">2021-10-21T23:51:00Z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0x0101004D319E4E525FCD409286F4D3EF11ADF5</vt:lpwstr>
  </property>
</Properties>
</file>